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comments.xml" ContentType="application/vnd.openxmlformats-officedocument.wordprocessingml.comment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8B3" w:rsidRPr="00371BEF" w:rsidRDefault="00EF13A5" w:rsidP="00C70EFE">
      <w:pPr>
        <w:pStyle w:val="Titolo"/>
      </w:pPr>
      <w:r w:rsidRPr="00EF13A5">
        <w:rPr>
          <w:noProof/>
          <w:lang w:val="nl-BE" w:eastAsia="nl-BE"/>
        </w:rPr>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gxQqwIAAKU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" filled="f" fillcolor="#0c9" stroked="f">
            <v:path arrowok="t"/>
            <v:textbox>
              <w:txbxContent>
                <w:p w:rsidR="000D7B31" w:rsidRPr="00E83599" w:rsidRDefault="000D7B31"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r>
                    <w:rPr>
                      <w:rFonts w:cs="Arial"/>
                      <w:b/>
                      <w:color w:val="000000"/>
                      <w:sz w:val="36"/>
                      <w:szCs w:val="36"/>
                    </w:rPr>
                    <w:t xml:space="preserve">Guide </w:t>
                  </w:r>
                  <w:proofErr w:type="spellStart"/>
                  <w:r>
                    <w:rPr>
                      <w:rFonts w:cs="Arial"/>
                      <w:b/>
                      <w:color w:val="000000"/>
                      <w:sz w:val="36"/>
                      <w:szCs w:val="36"/>
                    </w:rPr>
                    <w:t>Line</w:t>
                  </w:r>
                  <w:r w:rsidRPr="00E83599">
                    <w:rPr>
                      <w:rFonts w:cs="Arial"/>
                      <w:b/>
                      <w:color w:val="000000"/>
                      <w:sz w:val="36"/>
                      <w:szCs w:val="36"/>
                    </w:rPr>
                    <w:t>No</w:t>
                  </w:r>
                  <w:proofErr w:type="spellEnd"/>
                  <w:r w:rsidRPr="00E83599">
                    <w:rPr>
                      <w:rFonts w:cs="Arial"/>
                      <w:b/>
                      <w:color w:val="000000"/>
                      <w:sz w:val="36"/>
                      <w:szCs w:val="36"/>
                    </w:rPr>
                    <w:t xml:space="preserve">. </w:t>
                  </w:r>
                  <w:r w:rsidRPr="00E83599">
                    <w:rPr>
                      <w:rFonts w:cs="Arial"/>
                      <w:b/>
                      <w:bCs/>
                      <w:color w:val="000000"/>
                      <w:sz w:val="36"/>
                      <w:szCs w:val="36"/>
                    </w:rPr>
                    <w:t>####</w:t>
                  </w:r>
                </w:p>
                <w:p w:rsidR="000D7B31" w:rsidRPr="00E83599" w:rsidRDefault="000D7B31" w:rsidP="00460028">
                  <w:pPr>
                    <w:autoSpaceDE w:val="0"/>
                    <w:autoSpaceDN w:val="0"/>
                    <w:adjustRightInd w:val="0"/>
                    <w:jc w:val="center"/>
                    <w:rPr>
                      <w:rFonts w:cs="Arial"/>
                      <w:b/>
                      <w:bCs/>
                      <w:color w:val="000000"/>
                      <w:sz w:val="36"/>
                      <w:szCs w:val="36"/>
                    </w:rPr>
                  </w:pPr>
                </w:p>
                <w:p w:rsidR="000D7B31" w:rsidRPr="00E83599"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0D7B31" w:rsidRPr="00E83599" w:rsidRDefault="000D7B31" w:rsidP="00460028">
                  <w:pPr>
                    <w:autoSpaceDE w:val="0"/>
                    <w:autoSpaceDN w:val="0"/>
                    <w:adjustRightInd w:val="0"/>
                    <w:jc w:val="center"/>
                    <w:rPr>
                      <w:rFonts w:cs="Arial"/>
                      <w:b/>
                      <w:bCs/>
                      <w:color w:val="000000"/>
                      <w:sz w:val="36"/>
                      <w:szCs w:val="36"/>
                    </w:rPr>
                  </w:pPr>
                </w:p>
                <w:p w:rsidR="000D7B31" w:rsidDel="00FF4D22" w:rsidRDefault="000D7B31" w:rsidP="00460028">
                  <w:pPr>
                    <w:autoSpaceDE w:val="0"/>
                    <w:autoSpaceDN w:val="0"/>
                    <w:adjustRightInd w:val="0"/>
                    <w:jc w:val="center"/>
                    <w:rPr>
                      <w:del w:id="0" w:author="Microsoft Office-gebruiker" w:date="2018-07-19T12:52:00Z"/>
                      <w:b/>
                      <w:sz w:val="36"/>
                      <w:szCs w:val="36"/>
                    </w:rPr>
                  </w:pPr>
                  <w:del w:id="1" w:author="Microsoft Office-gebruiker" w:date="2018-07-19T12:52:00Z">
                    <w:r w:rsidDel="00FF4D22">
                      <w:rPr>
                        <w:b/>
                        <w:sz w:val="36"/>
                        <w:szCs w:val="36"/>
                      </w:rPr>
                      <w:delText>Vessel Traffic Service</w:delText>
                    </w:r>
                  </w:del>
                </w:p>
                <w:p w:rsidR="000D7B31" w:rsidRDefault="000D7B31" w:rsidP="00460028">
                  <w:pPr>
                    <w:autoSpaceDE w:val="0"/>
                    <w:autoSpaceDN w:val="0"/>
                    <w:adjustRightInd w:val="0"/>
                    <w:jc w:val="center"/>
                    <w:rPr>
                      <w:rFonts w:cs="Arial"/>
                      <w:b/>
                      <w:bCs/>
                      <w:color w:val="000000"/>
                      <w:sz w:val="36"/>
                      <w:szCs w:val="36"/>
                    </w:rPr>
                  </w:pPr>
                  <w:del w:id="2" w:author="Microsoft Office-gebruiker" w:date="2018-07-19T12:52:00Z">
                    <w:r w:rsidDel="00FF4D22">
                      <w:rPr>
                        <w:b/>
                        <w:sz w:val="36"/>
                        <w:szCs w:val="36"/>
                      </w:rPr>
                      <w:delText>Manager training</w:delText>
                    </w:r>
                  </w:del>
                  <w:ins w:id="3" w:author="Microsoft Office-gebruiker" w:date="2018-07-19T12:52:00Z">
                    <w:r>
                      <w:rPr>
                        <w:b/>
                        <w:sz w:val="36"/>
                        <w:szCs w:val="36"/>
                      </w:rPr>
                      <w:t>Managing a VTS</w:t>
                    </w:r>
                  </w:ins>
                </w:p>
                <w:p w:rsidR="000D7B31" w:rsidRDefault="000D7B31" w:rsidP="00460028">
                  <w:pPr>
                    <w:autoSpaceDE w:val="0"/>
                    <w:autoSpaceDN w:val="0"/>
                    <w:adjustRightInd w:val="0"/>
                    <w:jc w:val="center"/>
                    <w:rPr>
                      <w:rFonts w:cs="Arial"/>
                      <w:b/>
                      <w:bCs/>
                      <w:color w:val="000000"/>
                      <w:sz w:val="36"/>
                      <w:szCs w:val="36"/>
                    </w:rPr>
                  </w:pPr>
                </w:p>
                <w:p w:rsidR="000D7B31"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0D7B31" w:rsidRDefault="000D7B31" w:rsidP="00460028">
                  <w:pPr>
                    <w:autoSpaceDE w:val="0"/>
                    <w:autoSpaceDN w:val="0"/>
                    <w:adjustRightInd w:val="0"/>
                    <w:jc w:val="center"/>
                    <w:rPr>
                      <w:rFonts w:cs="Arial"/>
                      <w:b/>
                      <w:bCs/>
                      <w:color w:val="000000"/>
                      <w:sz w:val="36"/>
                      <w:szCs w:val="36"/>
                    </w:rPr>
                  </w:pPr>
                </w:p>
                <w:p w:rsidR="000D7B31" w:rsidRPr="00E83599" w:rsidRDefault="000D7B31" w:rsidP="00460028">
                  <w:pPr>
                    <w:autoSpaceDE w:val="0"/>
                    <w:autoSpaceDN w:val="0"/>
                    <w:adjustRightInd w:val="0"/>
                    <w:jc w:val="center"/>
                    <w:rPr>
                      <w:rFonts w:cs="Arial"/>
                      <w:b/>
                      <w:bCs/>
                      <w:color w:val="000000"/>
                    </w:rPr>
                  </w:pPr>
                  <w:r>
                    <w:rPr>
                      <w:rFonts w:cs="Arial"/>
                      <w:b/>
                      <w:bCs/>
                      <w:color w:val="000000"/>
                      <w:sz w:val="36"/>
                      <w:szCs w:val="36"/>
                    </w:rPr>
                    <w:t>------- 201</w:t>
                  </w:r>
                  <w:ins w:id="4" w:author="Microsoft Office-gebruiker" w:date="2018-07-19T12:52:00Z">
                    <w:r>
                      <w:rPr>
                        <w:rFonts w:cs="Arial"/>
                        <w:b/>
                        <w:bCs/>
                        <w:color w:val="000000"/>
                        <w:sz w:val="36"/>
                        <w:szCs w:val="36"/>
                      </w:rPr>
                      <w:t>9</w:t>
                    </w:r>
                  </w:ins>
                  <w:del w:id="5" w:author="Microsoft Office-gebruiker" w:date="2018-07-19T12:52:00Z">
                    <w:r w:rsidDel="00FF4D22">
                      <w:rPr>
                        <w:rFonts w:cs="Arial"/>
                        <w:b/>
                        <w:bCs/>
                        <w:color w:val="000000"/>
                        <w:sz w:val="36"/>
                        <w:szCs w:val="36"/>
                      </w:rPr>
                      <w:delText>6</w:delText>
                    </w:r>
                  </w:del>
                </w:p>
              </w:txbxContent>
            </v:textbox>
          </v:shape>
        </w:pict>
      </w:r>
      <w:r w:rsidRPr="00EF13A5">
        <w:rPr>
          <w:noProof/>
          <w:lang w:val="nl-BE" w:eastAsia="nl-BE"/>
        </w:rPr>
        <w:pict>
          <v:shape id="Text Box 114" o:spid="_x0000_s1027" type="#_x0000_t202" style="position:absolute;left:0;text-align:left;margin-left:-197.75pt;margin-top:445.9pt;width:432.3pt;height:30.1pt;rotation:-90;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" filled="f" fillcolor="#0c9" stroked="f">
            <v:path arrowok="t"/>
            <v:textbox style="layout-flow:vertical;mso-layout-flow-alt:bottom-to-top">
              <w:txbxContent>
                <w:p w:rsidR="000D7B31" w:rsidRDefault="000D7B31"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sidRPr="00EF13A5">
        <w:rPr>
          <w:noProof/>
          <w:lang w:val="nl-BE" w:eastAsia="nl-BE"/>
        </w:rPr>
        <w:pict>
          <v:line id="Line 116" o:spid="_x0000_s1058" style="position:absolute;left:0;text-align:left;flip:y;z-index:251656704;visibility:visible;mso-wrap-distance-left:3.17486mm;mso-wrap-distance-right:3.17486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">
            <o:lock v:ext="edit" shapetype="f"/>
          </v:line>
        </w:pict>
      </w:r>
      <w:r w:rsidRPr="00EF13A5">
        <w:rPr>
          <w:noProof/>
          <w:lang w:val="nl-BE" w:eastAsia="nl-BE"/>
        </w:rPr>
        <w:pict>
          <v:line id="Line 117" o:spid="_x0000_s1057" style="position:absolute;left:0;text-align:left;z-index:251657728;visibility:visible;mso-wrap-distance-left:3.17486mm;mso-wrap-distance-right:3.17486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">
            <o:lock v:ext="edit" shapetype="f"/>
          </v:line>
        </w:pict>
      </w:r>
      <w:r w:rsidRPr="00EF13A5">
        <w:rPr>
          <w:noProof/>
          <w:lang w:val="nl-BE" w:eastAsia="nl-BE"/>
        </w:rPr>
        <w:pict>
          <v:shape id="Text Box 115" o:spid="_x0000_s1028" type="#_x0000_t202" style="position:absolute;left:0;text-align:left;margin-left:-90.1pt;margin-top:122.15pt;width:224pt;height:37.1pt;rotation:-9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" filled="f" fillcolor="#0c9" stroked="f">
            <v:path arrowok="t"/>
            <v:textbox style="layout-flow:vertical;mso-layout-flow-alt:bottom-to-top">
              <w:txbxContent>
                <w:p w:rsidR="000D7B31" w:rsidRDefault="000D7B31"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w:r>
      <w:r w:rsidRPr="00EF13A5">
        <w:rPr>
          <w:noProof/>
          <w:lang w:val="nl-BE" w:eastAsia="nl-BE"/>
        </w:rPr>
        <w:pict>
          <v:shape id="Text Box 118" o:spid="_x0000_s1029" type="#_x0000_t202" style="position:absolute;left:0;text-align:left;margin-left:67.35pt;margin-top:585.35pt;width:361.25pt;height:69.6pt;z-index:251653632;visibility:visible" filled="f" fillcolor="#0c9" stroked="f">
            <v:path arrowok="t"/>
            <v:textbox>
              <w:txbxContent>
                <w:p w:rsidR="000D7B31" w:rsidRPr="00460028" w:rsidRDefault="000D7B31"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0D7B31" w:rsidRDefault="000D7B3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D7B31" w:rsidRDefault="000D7B3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0D7B31" w:rsidRPr="00E83599" w:rsidRDefault="000D7B31"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e-</w:t>
                  </w:r>
                  <w:proofErr w:type="spellStart"/>
                  <w:r w:rsidRPr="00E83599">
                    <w:rPr>
                      <w:rFonts w:cs="Arial"/>
                      <w:color w:val="000000"/>
                      <w:sz w:val="20"/>
                      <w:szCs w:val="18"/>
                      <w:lang w:val="de-DE"/>
                    </w:rPr>
                    <w:t>mail</w:t>
                  </w:r>
                  <w:proofErr w:type="spellEnd"/>
                  <w:r w:rsidRPr="00E83599">
                    <w:rPr>
                      <w:rFonts w:cs="Arial"/>
                      <w:color w:val="000000"/>
                      <w:sz w:val="20"/>
                      <w:szCs w:val="18"/>
                      <w:lang w:val="de-DE"/>
                    </w:rPr>
                    <w:t xml:space="preserve">:  </w:t>
                  </w:r>
                  <w:hyperlink r:id="rId8"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9" w:history="1">
                    <w:r w:rsidRPr="00E83599">
                      <w:rPr>
                        <w:rFonts w:cs="Arial"/>
                        <w:sz w:val="20"/>
                        <w:szCs w:val="18"/>
                        <w:lang w:val="de-DE"/>
                      </w:rPr>
                      <w:t>www.iala-aism.org</w:t>
                    </w:r>
                  </w:hyperlink>
                </w:p>
              </w:txbxContent>
            </v:textbox>
          </v:shape>
        </w:pict>
      </w:r>
      <w:r w:rsidR="00E83599">
        <w:rPr>
          <w:noProof/>
          <w:lang w:val="it-IT" w:eastAsia="it-IT"/>
        </w:rPr>
        <w:drawing>
          <wp:anchor distT="0" distB="0" distL="114300" distR="114300" simplePos="0" relativeHeight="251652608"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0"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371BEF">
        <w:br w:type="page"/>
      </w:r>
      <w:bookmarkStart w:id="6" w:name="_Toc367195541"/>
      <w:r w:rsidR="001A18B3" w:rsidRPr="00371BEF">
        <w:lastRenderedPageBreak/>
        <w:t xml:space="preserve">Document </w:t>
      </w:r>
      <w:proofErr w:type="spellStart"/>
      <w:r w:rsidR="001A18B3" w:rsidRPr="00371BEF">
        <w:t>Revisions</w:t>
      </w:r>
      <w:bookmarkEnd w:id="6"/>
      <w:proofErr w:type="spellEnd"/>
    </w:p>
    <w:p w:rsidR="001A18B3" w:rsidRPr="00371BEF" w:rsidRDefault="001A18B3" w:rsidP="00A163D8">
      <w:pPr>
        <w:pStyle w:val="Corpodeltesto"/>
      </w:pPr>
      <w:proofErr w:type="spellStart"/>
      <w:r w:rsidRPr="00371BEF">
        <w:t>Revisions</w:t>
      </w:r>
      <w:proofErr w:type="spellEnd"/>
      <w:r w:rsidRPr="00371BEF">
        <w:t xml:space="preserve"> to the IALA Document are to </w:t>
      </w:r>
      <w:proofErr w:type="spellStart"/>
      <w:r w:rsidRPr="00371BEF">
        <w:t>be</w:t>
      </w:r>
      <w:proofErr w:type="spellEnd"/>
      <w:r w:rsidRPr="00371BEF">
        <w:t xml:space="preserve"> </w:t>
      </w:r>
      <w:proofErr w:type="spellStart"/>
      <w:r w:rsidRPr="00371BEF">
        <w:t>noted</w:t>
      </w:r>
      <w:proofErr w:type="spellEnd"/>
      <w:r w:rsidRPr="00371BEF">
        <w:t xml:space="preserve"> in the table </w:t>
      </w:r>
      <w:proofErr w:type="spellStart"/>
      <w:r w:rsidRPr="00371BEF">
        <w:t>prior</w:t>
      </w:r>
      <w:proofErr w:type="spellEnd"/>
      <w:r w:rsidRPr="00371BEF">
        <w:t xml:space="preserve"> to t</w:t>
      </w:r>
      <w:r>
        <w:t xml:space="preserve">he issue of a </w:t>
      </w:r>
      <w:proofErr w:type="spellStart"/>
      <w:r>
        <w:t>revised</w:t>
      </w:r>
      <w:proofErr w:type="spellEnd"/>
      <w:r>
        <w:t xml:space="preserve">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1A18B3" w:rsidRPr="00371BEF">
        <w:tc>
          <w:tcPr>
            <w:tcW w:w="1908"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Requirement for Revision</w:t>
            </w: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bl>
    <w:p w:rsidR="001A18B3" w:rsidRPr="00371BEF" w:rsidRDefault="001A18B3" w:rsidP="00371BEF">
      <w:pPr>
        <w:pStyle w:val="Titolo"/>
      </w:pPr>
      <w:r w:rsidRPr="00371BEF">
        <w:br w:type="page"/>
      </w:r>
      <w:bookmarkStart w:id="7" w:name="_Toc367195542"/>
      <w:r w:rsidRPr="00371BEF">
        <w:lastRenderedPageBreak/>
        <w:t>Table of Contents</w:t>
      </w:r>
      <w:bookmarkEnd w:id="7"/>
    </w:p>
    <w:p w:rsidR="001A18B3" w:rsidRPr="0041445E" w:rsidRDefault="001A18B3" w:rsidP="00380C7B">
      <w:pPr>
        <w:rPr>
          <w:rFonts w:cs="Arial"/>
        </w:rPr>
      </w:pPr>
    </w:p>
    <w:p w:rsidR="0089690B" w:rsidRPr="00610B47" w:rsidRDefault="00EF13A5">
      <w:pPr>
        <w:pStyle w:val="Titolo"/>
        <w:jc w:val="left"/>
        <w:rPr>
          <w:lang w:val="en-US"/>
          <w:rPrChange w:id="8" w:author="Pieter Paap" w:date="2018-08-19T10:37:00Z">
            <w:rPr>
              <w:lang w:val="nl-BE"/>
            </w:rPr>
          </w:rPrChange>
        </w:rPr>
      </w:pPr>
      <w:r w:rsidRPr="00EF13A5">
        <w:rPr>
          <w:lang w:val="en-US"/>
          <w:rPrChange w:id="9" w:author="Pieter Paap" w:date="2018-08-19T10:37:00Z">
            <w:rPr>
              <w:lang w:val="nl-BE"/>
            </w:rPr>
          </w:rPrChange>
        </w:rPr>
        <w:t>INTRODUCTION</w:t>
      </w:r>
    </w:p>
    <w:p w:rsidR="008811DC" w:rsidRPr="00610B47" w:rsidRDefault="00EF13A5">
      <w:pPr>
        <w:pStyle w:val="Titolo"/>
        <w:jc w:val="left"/>
        <w:rPr>
          <w:lang w:val="en-US"/>
          <w:rPrChange w:id="10" w:author="Pieter Paap" w:date="2018-08-19T10:37:00Z">
            <w:rPr>
              <w:lang w:val="nl-BE"/>
            </w:rPr>
          </w:rPrChange>
        </w:rPr>
      </w:pPr>
      <w:r w:rsidRPr="00EF13A5">
        <w:rPr>
          <w:lang w:val="en-US"/>
          <w:rPrChange w:id="11" w:author="Pieter Paap" w:date="2018-08-19T10:37:00Z">
            <w:rPr>
              <w:lang w:val="nl-BE"/>
            </w:rPr>
          </w:rPrChange>
        </w:rPr>
        <w:t>PART A OVERVIEW</w:t>
      </w:r>
    </w:p>
    <w:p w:rsidR="008811DC" w:rsidRPr="00610B47" w:rsidRDefault="00EF13A5">
      <w:pPr>
        <w:pStyle w:val="Titolo"/>
        <w:jc w:val="left"/>
        <w:rPr>
          <w:lang w:val="en-US"/>
          <w:rPrChange w:id="12" w:author="Pieter Paap" w:date="2018-08-19T10:37:00Z">
            <w:rPr>
              <w:lang w:val="nl-BE"/>
            </w:rPr>
          </w:rPrChange>
        </w:rPr>
      </w:pPr>
      <w:r w:rsidRPr="00EF13A5">
        <w:rPr>
          <w:lang w:val="en-US"/>
          <w:rPrChange w:id="13" w:author="Pieter Paap" w:date="2018-08-19T10:37:00Z">
            <w:rPr>
              <w:lang w:val="nl-BE"/>
            </w:rPr>
          </w:rPrChange>
        </w:rPr>
        <w:t>PART B COURSE FRAMEWORK</w:t>
      </w:r>
    </w:p>
    <w:p w:rsidR="008811DC" w:rsidRPr="00610B47" w:rsidRDefault="00EF13A5">
      <w:pPr>
        <w:pStyle w:val="Titolo"/>
        <w:jc w:val="left"/>
        <w:rPr>
          <w:lang w:val="en-US"/>
          <w:rPrChange w:id="14" w:author="Pieter Paap" w:date="2018-08-19T10:37:00Z">
            <w:rPr>
              <w:lang w:val="nl-BE"/>
            </w:rPr>
          </w:rPrChange>
        </w:rPr>
      </w:pPr>
      <w:r w:rsidRPr="00EF13A5">
        <w:rPr>
          <w:lang w:val="en-US"/>
          <w:rPrChange w:id="15" w:author="Pieter Paap" w:date="2018-08-19T10:37:00Z">
            <w:rPr>
              <w:lang w:val="nl-BE"/>
            </w:rPr>
          </w:rPrChange>
        </w:rPr>
        <w:t>PART C COURSE  MODULES</w:t>
      </w:r>
      <w:r w:rsidRPr="00EF13A5">
        <w:rPr>
          <w:lang w:val="en-US"/>
          <w:rPrChange w:id="16" w:author="Pieter Paap" w:date="2018-08-19T10:37:00Z">
            <w:rPr>
              <w:lang w:val="nl-BE"/>
            </w:rPr>
          </w:rPrChange>
        </w:rPr>
        <w:br w:type="page"/>
      </w:r>
      <w:bookmarkStart w:id="17" w:name="_Toc367195543"/>
    </w:p>
    <w:p w:rsidR="009F410D" w:rsidRPr="00610B47" w:rsidDel="002A632D" w:rsidRDefault="00EF13A5" w:rsidP="00860EA6">
      <w:pPr>
        <w:pStyle w:val="Titolo"/>
        <w:jc w:val="left"/>
        <w:rPr>
          <w:del w:id="18" w:author="Lilian Biber" w:date="2018-08-09T09:43:00Z"/>
          <w:lang w:val="en-US"/>
          <w:rPrChange w:id="19" w:author="Pieter Paap" w:date="2018-08-19T10:37:00Z">
            <w:rPr>
              <w:del w:id="20" w:author="Lilian Biber" w:date="2018-08-09T09:43:00Z"/>
              <w:lang w:val="nl-BE"/>
            </w:rPr>
          </w:rPrChange>
        </w:rPr>
      </w:pPr>
      <w:r w:rsidRPr="00EF13A5">
        <w:rPr>
          <w:lang w:val="en-US"/>
          <w:rPrChange w:id="21" w:author="Pieter Paap" w:date="2018-08-19T10:37:00Z">
            <w:rPr>
              <w:lang w:val="nl-BE"/>
            </w:rPr>
          </w:rPrChange>
        </w:rPr>
        <w:lastRenderedPageBreak/>
        <w:t>INTRODUCTION</w:t>
      </w:r>
    </w:p>
    <w:p w:rsidR="000D7B31" w:rsidRDefault="000D7B31">
      <w:pPr>
        <w:pStyle w:val="Titolo"/>
        <w:jc w:val="left"/>
        <w:rPr>
          <w:lang w:val="en-US"/>
          <w:rPrChange w:id="22" w:author="Pieter Paap" w:date="2018-08-19T10:37:00Z">
            <w:rPr>
              <w:lang w:val="nl-BE"/>
            </w:rPr>
          </w:rPrChange>
        </w:rPr>
        <w:pPrChange w:id="23" w:author="Lilian Biber" w:date="2018-08-09T09:43:00Z">
          <w:pPr>
            <w:pStyle w:val="Titolo"/>
          </w:pPr>
        </w:pPrChange>
      </w:pPr>
    </w:p>
    <w:p w:rsidR="007C0AC1" w:rsidRDefault="00EF13A5" w:rsidP="004271BD">
      <w:pPr>
        <w:pStyle w:val="Default"/>
        <w:jc w:val="both"/>
        <w:rPr>
          <w:ins w:id="24" w:author="Lilian Biber" w:date="2018-08-09T10:54:00Z"/>
          <w:bCs/>
          <w:sz w:val="23"/>
          <w:szCs w:val="23"/>
          <w:lang w:val="en-US"/>
        </w:rPr>
      </w:pPr>
      <w:ins w:id="25" w:author="Microsoft Office-gebruiker" w:date="2018-07-19T12:57:00Z">
        <w:r w:rsidRPr="00EF13A5">
          <w:rPr>
            <w:bCs/>
            <w:sz w:val="23"/>
            <w:szCs w:val="23"/>
            <w:lang w:val="en-US"/>
            <w:rPrChange w:id="26" w:author="Microsoft Office-gebruiker" w:date="2018-07-19T12:58:00Z">
              <w:rPr>
                <w:bCs/>
                <w:sz w:val="23"/>
                <w:szCs w:val="23"/>
                <w:lang w:val="nl-BE"/>
              </w:rPr>
            </w:rPrChange>
          </w:rPr>
          <w:t>The effectivity of the V</w:t>
        </w:r>
      </w:ins>
      <w:ins w:id="27" w:author="Microsoft Office-gebruiker" w:date="2018-07-19T12:58:00Z">
        <w:r w:rsidR="0086710F">
          <w:rPr>
            <w:bCs/>
            <w:sz w:val="23"/>
            <w:szCs w:val="23"/>
            <w:lang w:val="en-US"/>
          </w:rPr>
          <w:t xml:space="preserve">essel </w:t>
        </w:r>
      </w:ins>
      <w:ins w:id="28" w:author="Microsoft Office-gebruiker" w:date="2018-07-19T12:57:00Z">
        <w:r w:rsidRPr="00EF13A5">
          <w:rPr>
            <w:bCs/>
            <w:sz w:val="23"/>
            <w:szCs w:val="23"/>
            <w:lang w:val="en-US"/>
            <w:rPrChange w:id="29" w:author="Microsoft Office-gebruiker" w:date="2018-07-19T12:58:00Z">
              <w:rPr>
                <w:bCs/>
                <w:sz w:val="23"/>
                <w:szCs w:val="23"/>
                <w:lang w:val="nl-BE"/>
              </w:rPr>
            </w:rPrChange>
          </w:rPr>
          <w:t>T</w:t>
        </w:r>
      </w:ins>
      <w:ins w:id="30" w:author="Microsoft Office-gebruiker" w:date="2018-07-19T12:58:00Z">
        <w:r w:rsidR="0086710F">
          <w:rPr>
            <w:bCs/>
            <w:sz w:val="23"/>
            <w:szCs w:val="23"/>
            <w:lang w:val="en-US"/>
          </w:rPr>
          <w:t>raffic S</w:t>
        </w:r>
      </w:ins>
      <w:ins w:id="31" w:author="Microsoft Office-gebruiker" w:date="2018-07-19T12:57:00Z">
        <w:r w:rsidRPr="00EF13A5">
          <w:rPr>
            <w:bCs/>
            <w:sz w:val="23"/>
            <w:szCs w:val="23"/>
            <w:lang w:val="en-US"/>
            <w:rPrChange w:id="32" w:author="Microsoft Office-gebruiker" w:date="2018-07-19T12:58:00Z">
              <w:rPr>
                <w:bCs/>
                <w:sz w:val="23"/>
                <w:szCs w:val="23"/>
                <w:lang w:val="nl-BE"/>
              </w:rPr>
            </w:rPrChange>
          </w:rPr>
          <w:t xml:space="preserve">ervice is </w:t>
        </w:r>
      </w:ins>
      <w:ins w:id="33" w:author="Microsoft Office-gebruiker" w:date="2018-07-19T12:58:00Z">
        <w:r w:rsidR="0086710F">
          <w:rPr>
            <w:bCs/>
            <w:sz w:val="23"/>
            <w:szCs w:val="23"/>
            <w:lang w:val="en-US"/>
          </w:rPr>
          <w:t>enhanced by several guidelines</w:t>
        </w:r>
      </w:ins>
      <w:ins w:id="34" w:author="Microsoft Office-gebruiker" w:date="2018-07-19T12:57:00Z">
        <w:r w:rsidRPr="00EF13A5">
          <w:rPr>
            <w:bCs/>
            <w:sz w:val="23"/>
            <w:szCs w:val="23"/>
            <w:lang w:val="en-US"/>
            <w:rPrChange w:id="35" w:author="Microsoft Office-gebruiker" w:date="2018-07-19T12:58:00Z">
              <w:rPr>
                <w:bCs/>
                <w:sz w:val="23"/>
                <w:szCs w:val="23"/>
                <w:lang w:val="nl-BE"/>
              </w:rPr>
            </w:rPrChange>
          </w:rPr>
          <w:t xml:space="preserve"> </w:t>
        </w:r>
      </w:ins>
      <w:ins w:id="36" w:author="Lilian Biber" w:date="2018-08-09T10:51:00Z">
        <w:r w:rsidR="007C0AC1">
          <w:rPr>
            <w:bCs/>
            <w:sz w:val="23"/>
            <w:szCs w:val="23"/>
            <w:lang w:val="en-US"/>
          </w:rPr>
          <w:t xml:space="preserve">published by IALA. </w:t>
        </w:r>
      </w:ins>
      <w:ins w:id="37" w:author="Lilian Biber" w:date="2018-08-09T10:52:00Z">
        <w:r w:rsidR="007C0AC1">
          <w:rPr>
            <w:bCs/>
            <w:sz w:val="23"/>
            <w:szCs w:val="23"/>
            <w:lang w:val="en-US"/>
          </w:rPr>
          <w:t xml:space="preserve">Any </w:t>
        </w:r>
        <w:commentRangeStart w:id="38"/>
        <w:r w:rsidR="007C0AC1">
          <w:rPr>
            <w:bCs/>
            <w:sz w:val="23"/>
            <w:szCs w:val="23"/>
            <w:lang w:val="en-US"/>
          </w:rPr>
          <w:t>system</w:t>
        </w:r>
      </w:ins>
      <w:commentRangeEnd w:id="38"/>
      <w:r w:rsidR="00610B47">
        <w:rPr>
          <w:rStyle w:val="Rimandocommento"/>
          <w:rFonts w:cs="Times New Roman"/>
          <w:color w:val="auto"/>
          <w:lang w:val="fr-FR" w:eastAsia="de-DE"/>
        </w:rPr>
        <w:commentReference w:id="38"/>
      </w:r>
      <w:ins w:id="39" w:author="Lilian Biber" w:date="2018-08-09T10:52:00Z">
        <w:r w:rsidR="007C0AC1">
          <w:rPr>
            <w:bCs/>
            <w:sz w:val="23"/>
            <w:szCs w:val="23"/>
            <w:lang w:val="en-US"/>
          </w:rPr>
          <w:t xml:space="preserve"> consists of several sub-parts which interact together in order to be a well-functioning system. The sub</w:t>
        </w:r>
      </w:ins>
      <w:ins w:id="40" w:author="Lilian Biber" w:date="2018-08-09T10:53:00Z">
        <w:r w:rsidR="007C0AC1">
          <w:rPr>
            <w:bCs/>
            <w:sz w:val="23"/>
            <w:szCs w:val="23"/>
            <w:lang w:val="en-US"/>
          </w:rPr>
          <w:t xml:space="preserve">-parts which may be distinguished are </w:t>
        </w:r>
      </w:ins>
      <w:ins w:id="41" w:author="Microsoft Office-gebruiker" w:date="2018-07-19T12:57:00Z">
        <w:del w:id="42" w:author="Lilian Biber" w:date="2018-08-09T10:53:00Z">
          <w:r w:rsidRPr="00EF13A5">
            <w:rPr>
              <w:bCs/>
              <w:sz w:val="23"/>
              <w:szCs w:val="23"/>
              <w:lang w:val="en-US"/>
              <w:rPrChange w:id="43" w:author="Microsoft Office-gebruiker" w:date="2018-07-19T12:58:00Z">
                <w:rPr>
                  <w:bCs/>
                  <w:sz w:val="23"/>
                  <w:szCs w:val="23"/>
                  <w:lang w:val="nl-BE"/>
                </w:rPr>
              </w:rPrChange>
            </w:rPr>
            <w:delText xml:space="preserve">concerning the </w:delText>
          </w:r>
        </w:del>
        <w:r w:rsidRPr="00EF13A5">
          <w:rPr>
            <w:bCs/>
            <w:sz w:val="23"/>
            <w:szCs w:val="23"/>
            <w:lang w:val="en-US"/>
            <w:rPrChange w:id="44" w:author="Microsoft Office-gebruiker" w:date="2018-07-19T12:58:00Z">
              <w:rPr>
                <w:bCs/>
                <w:sz w:val="23"/>
                <w:szCs w:val="23"/>
                <w:lang w:val="nl-BE"/>
              </w:rPr>
            </w:rPrChange>
          </w:rPr>
          <w:t>hardware</w:t>
        </w:r>
      </w:ins>
      <w:ins w:id="45" w:author="Lilian Biber" w:date="2018-08-09T10:53:00Z">
        <w:r w:rsidR="007C0AC1">
          <w:rPr>
            <w:bCs/>
            <w:sz w:val="23"/>
            <w:szCs w:val="23"/>
            <w:lang w:val="en-US"/>
          </w:rPr>
          <w:t xml:space="preserve"> (equipment)</w:t>
        </w:r>
      </w:ins>
      <w:ins w:id="46" w:author="Microsoft Office-gebruiker" w:date="2018-07-19T12:57:00Z">
        <w:r w:rsidRPr="00EF13A5">
          <w:rPr>
            <w:bCs/>
            <w:sz w:val="23"/>
            <w:szCs w:val="23"/>
            <w:lang w:val="en-US"/>
            <w:rPrChange w:id="47" w:author="Microsoft Office-gebruiker" w:date="2018-07-19T12:58:00Z">
              <w:rPr>
                <w:bCs/>
                <w:sz w:val="23"/>
                <w:szCs w:val="23"/>
                <w:lang w:val="nl-BE"/>
              </w:rPr>
            </w:rPrChange>
          </w:rPr>
          <w:t>, software (procedures)</w:t>
        </w:r>
      </w:ins>
      <w:ins w:id="48" w:author="Lilian Biber" w:date="2018-08-09T10:53:00Z">
        <w:r w:rsidR="007C0AC1">
          <w:rPr>
            <w:bCs/>
            <w:sz w:val="23"/>
            <w:szCs w:val="23"/>
            <w:lang w:val="en-US"/>
          </w:rPr>
          <w:t xml:space="preserve">, </w:t>
        </w:r>
        <w:commentRangeStart w:id="49"/>
        <w:proofErr w:type="spellStart"/>
        <w:r w:rsidR="007C0AC1">
          <w:rPr>
            <w:bCs/>
            <w:sz w:val="23"/>
            <w:szCs w:val="23"/>
            <w:lang w:val="en-US"/>
          </w:rPr>
          <w:t>liveware</w:t>
        </w:r>
      </w:ins>
      <w:commentRangeEnd w:id="49"/>
      <w:proofErr w:type="spellEnd"/>
      <w:r w:rsidR="00610B47">
        <w:rPr>
          <w:rStyle w:val="Rimandocommento"/>
          <w:rFonts w:cs="Times New Roman"/>
          <w:color w:val="auto"/>
          <w:lang w:val="fr-FR" w:eastAsia="de-DE"/>
        </w:rPr>
        <w:commentReference w:id="49"/>
      </w:r>
      <w:ins w:id="50" w:author="Lilian Biber" w:date="2018-08-09T10:53:00Z">
        <w:r w:rsidR="007C0AC1">
          <w:rPr>
            <w:bCs/>
            <w:sz w:val="23"/>
            <w:szCs w:val="23"/>
            <w:lang w:val="en-US"/>
          </w:rPr>
          <w:t xml:space="preserve"> (people) and the environment in which the system operates. </w:t>
        </w:r>
      </w:ins>
    </w:p>
    <w:p w:rsidR="007C0AC1" w:rsidRDefault="00EF13A5" w:rsidP="004271BD">
      <w:pPr>
        <w:pStyle w:val="Default"/>
        <w:jc w:val="both"/>
        <w:rPr>
          <w:ins w:id="51" w:author="Lilian Biber" w:date="2018-08-09T11:12:00Z"/>
          <w:bCs/>
          <w:sz w:val="23"/>
          <w:szCs w:val="23"/>
          <w:lang w:val="en-US"/>
        </w:rPr>
      </w:pPr>
      <w:r w:rsidRPr="00EF13A5">
        <w:rPr>
          <w:bCs/>
          <w:noProof/>
          <w:sz w:val="23"/>
          <w:szCs w:val="23"/>
        </w:rPr>
        <w:pict>
          <v:group id="Groep 39" o:spid="_x0000_s1030" style="position:absolute;left:0;text-align:left;margin-left:132.75pt;margin-top:18.5pt;width:210.75pt;height:173.75pt;z-index:251682304" coordsize="26765,22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">
            <v:group id="Groep 16" o:spid="_x0000_s1031" style="position:absolute;left:10462;width:5763;height:5267"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BH&#10;QUFnQUFBQU==&#10;">
              <v:group id="Groep 12" o:spid="_x0000_s103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">
                <v:rect id="Rechthoek 8" o:spid="_x0000_s1033" style="position:absolute;width:453081;height:4035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" fillcolor="#4f81bd [3204]" strokecolor="#243f60 [1604]" strokeweight="1pt">
                  <v:textbox>
                    <w:txbxContent>
                      <w:p w:rsidR="000D7B31" w:rsidRDefault="000D7B31">
                        <w:pPr>
                          <w:jc w:val="center"/>
                          <w:rPr>
                            <w:b/>
                            <w:color w:val="70AD47"/>
                            <w:spacing w:val="10"/>
                            <w:sz w:val="28"/>
                            <w:szCs w:val="28"/>
                            <w:lang w:val="nl-NL"/>
                            <w:rPrChange w:id="52" w:author="Lilian Biber" w:date="2018-08-09T09:31:00Z">
                              <w:rPr/>
                            </w:rPrChange>
                          </w:rPr>
                          <w:pPrChange w:id="53" w:author="Lilian Biber" w:date="2018-08-09T09:31:00Z">
                            <w:pPr/>
                          </w:pPrChange>
                        </w:pPr>
                        <w:ins w:id="54" w:author="Lilian Biber" w:date="2018-08-09T09:31:00Z">
                          <w:r w:rsidRPr="00EF13A5">
                            <w:rPr>
                              <w:b/>
                              <w:color w:val="70AD47"/>
                              <w:spacing w:val="10"/>
                              <w:sz w:val="28"/>
                              <w:szCs w:val="28"/>
                              <w:lang w:val="nl-NL"/>
                              <w:rPrChange w:id="55" w:author="Lilian Biber" w:date="2018-08-09T09:31:00Z">
                                <w:rPr>
                                  <w:lang w:val="nl-NL"/>
                                </w:rPr>
                              </w:rPrChange>
                            </w:rPr>
                            <w:t>S</w:t>
                          </w:r>
                        </w:ins>
                      </w:p>
                    </w:txbxContent>
                  </v:textbox>
                </v:rect>
                <v:rect id="Rechthoek 10" o:spid="_x0000_s1034" style="position:absolute;left:57665;top:57665;width:452755;height:403225;visibility:visible;v-text-anchor:middle" fillcolor="#4f81bd [3204]" strokecolor="#243f60 [1604]" strokeweight="1pt">
                  <v:textbox>
                    <w:txbxContent>
                      <w:p w:rsidR="000D7B31" w:rsidRDefault="000D7B31">
                        <w:pPr>
                          <w:jc w:val="center"/>
                          <w:rPr>
                            <w:b/>
                            <w:color w:val="70AD47"/>
                            <w:spacing w:val="10"/>
                            <w:sz w:val="28"/>
                            <w:szCs w:val="28"/>
                            <w:lang w:val="nl-NL"/>
                            <w:rPrChange w:id="56" w:author="Lilian Biber" w:date="2018-08-09T09:31:00Z">
                              <w:rPr/>
                            </w:rPrChange>
                          </w:rPr>
                          <w:pPrChange w:id="57" w:author="Lilian Biber" w:date="2018-08-09T09:31:00Z">
                            <w:pPr/>
                          </w:pPrChange>
                        </w:pPr>
                        <w:ins w:id="58" w:author="Lilian Biber" w:date="2018-08-09T09:31:00Z">
                          <w:r w:rsidRPr="00EF13A5">
                            <w:rPr>
                              <w:b/>
                              <w:color w:val="70AD47"/>
                              <w:spacing w:val="10"/>
                              <w:sz w:val="28"/>
                              <w:szCs w:val="28"/>
                              <w:lang w:val="nl-NL"/>
                              <w:rPrChange w:id="59" w:author="Lilian Biber" w:date="2018-08-09T09:31:00Z">
                                <w:rPr>
                                  <w:lang w:val="nl-NL"/>
                                </w:rPr>
                              </w:rPrChange>
                            </w:rPr>
                            <w:t>S</w:t>
                          </w:r>
                        </w:ins>
                      </w:p>
                    </w:txbxContent>
                  </v:textbox>
                </v:rect>
              </v:group>
              <v:rect id="Rechthoek 11" o:spid="_x0000_s1035" style="position:absolute;left:1235;top:1235;width:4528;height:40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" fillcolor="#4f81bd [3204]" strokecolor="#243f60 [1604]" strokeweight="1pt">
                <v:textbox>
                  <w:txbxContent>
                    <w:p w:rsidR="000D7B31" w:rsidRDefault="000D7B31">
                      <w:pPr>
                        <w:jc w:val="center"/>
                        <w:rPr>
                          <w:b/>
                          <w:color w:val="70AD47"/>
                          <w:spacing w:val="10"/>
                          <w:sz w:val="28"/>
                          <w:szCs w:val="28"/>
                          <w:lang w:val="nl-NL"/>
                          <w:rPrChange w:id="60" w:author="Lilian Biber" w:date="2018-08-09T09:31:00Z">
                            <w:rPr/>
                          </w:rPrChange>
                        </w:rPr>
                        <w:pPrChange w:id="61" w:author="Lilian Biber" w:date="2018-08-09T09:31:00Z">
                          <w:pPr/>
                        </w:pPrChange>
                      </w:pPr>
                      <w:ins w:id="62" w:author="Lilian Biber" w:date="2018-08-09T09:31:00Z">
                        <w:r w:rsidRPr="00EF13A5">
                          <w:rPr>
                            <w:b/>
                            <w:color w:val="70AD47"/>
                            <w:spacing w:val="10"/>
                            <w:sz w:val="28"/>
                            <w:szCs w:val="28"/>
                            <w:lang w:val="nl-NL"/>
                            <w:rPrChange w:id="63" w:author="Lilian Biber" w:date="2018-08-09T09:31:00Z">
                              <w:rPr>
                                <w:lang w:val="nl-NL"/>
                              </w:rPr>
                            </w:rPrChange>
                          </w:rPr>
                          <w:t>S</w:t>
                        </w:r>
                      </w:ins>
                    </w:p>
                  </w:txbxContent>
                </v:textbox>
              </v:rect>
            </v:group>
            <v:group id="Groep 17" o:spid="_x0000_s1036" style="position:absolute;left:21006;top:7496;width:5759;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">
              <v:group id="Groep 18" o:spid="_x0000_s1037"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Z0FJQUFBQUl=&#10;">
                <v:rect id="Rechthoek 19" o:spid="_x0000_s1038" style="position:absolute;width:453081;height:4035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" fillcolor="#9bbb59 [3206]" strokecolor="#4e6128 [1606]" strokeweight="1pt">
                  <v:textbox>
                    <w:txbxContent>
                      <w:p w:rsidR="000D7B31" w:rsidRDefault="000D7B31">
                        <w:pPr>
                          <w:jc w:val="center"/>
                          <w:rPr>
                            <w:b/>
                            <w:color w:val="70AD47"/>
                            <w:spacing w:val="10"/>
                            <w:sz w:val="28"/>
                            <w:szCs w:val="28"/>
                            <w:lang w:val="nl-NL"/>
                            <w:rPrChange w:id="64" w:author="Lilian Biber" w:date="2018-08-09T09:31:00Z">
                              <w:rPr/>
                            </w:rPrChange>
                          </w:rPr>
                          <w:pPrChange w:id="65" w:author="Lilian Biber" w:date="2018-08-09T09:31:00Z">
                            <w:pPr/>
                          </w:pPrChange>
                        </w:pPr>
                        <w:ins w:id="66" w:author="Lilian Biber" w:date="2018-08-09T09:31:00Z">
                          <w:r w:rsidRPr="00EF13A5">
                            <w:rPr>
                              <w:b/>
                              <w:color w:val="70AD47"/>
                              <w:spacing w:val="10"/>
                              <w:sz w:val="28"/>
                              <w:szCs w:val="28"/>
                              <w:lang w:val="nl-NL"/>
                              <w:rPrChange w:id="67" w:author="Lilian Biber" w:date="2018-08-09T09:31:00Z">
                                <w:rPr>
                                  <w:lang w:val="nl-NL"/>
                                </w:rPr>
                              </w:rPrChange>
                            </w:rPr>
                            <w:t>S</w:t>
                          </w:r>
                        </w:ins>
                      </w:p>
                    </w:txbxContent>
                  </v:textbox>
                </v:rect>
                <v:rect id="Rechthoek 20" o:spid="_x0000_s1039" style="position:absolute;left:57665;top:57665;width:452755;height:40322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" fillcolor="#9bbb59 [3206]" strokecolor="#4e6128 [1606]" strokeweight="1pt">
                  <v:textbox>
                    <w:txbxContent>
                      <w:p w:rsidR="000D7B31" w:rsidRDefault="000D7B31">
                        <w:pPr>
                          <w:jc w:val="center"/>
                          <w:rPr>
                            <w:b/>
                            <w:color w:val="70AD47"/>
                            <w:spacing w:val="10"/>
                            <w:sz w:val="28"/>
                            <w:szCs w:val="28"/>
                            <w:lang w:val="nl-NL"/>
                            <w:rPrChange w:id="68" w:author="Lilian Biber" w:date="2018-08-09T09:31:00Z">
                              <w:rPr/>
                            </w:rPrChange>
                          </w:rPr>
                          <w:pPrChange w:id="69" w:author="Lilian Biber" w:date="2018-08-09T09:31:00Z">
                            <w:pPr/>
                          </w:pPrChange>
                        </w:pPr>
                        <w:ins w:id="70" w:author="Lilian Biber" w:date="2018-08-09T09:31:00Z">
                          <w:r w:rsidRPr="00EF13A5">
                            <w:rPr>
                              <w:b/>
                              <w:color w:val="70AD47"/>
                              <w:spacing w:val="10"/>
                              <w:sz w:val="28"/>
                              <w:szCs w:val="28"/>
                              <w:lang w:val="nl-NL"/>
                              <w:rPrChange w:id="71" w:author="Lilian Biber" w:date="2018-08-09T09:31:00Z">
                                <w:rPr>
                                  <w:lang w:val="nl-NL"/>
                                </w:rPr>
                              </w:rPrChange>
                            </w:rPr>
                            <w:t>S</w:t>
                          </w:r>
                        </w:ins>
                      </w:p>
                    </w:txbxContent>
                  </v:textbox>
                </v:rect>
              </v:group>
              <v:rect id="Rechthoek 21" o:spid="_x0000_s1040" style="position:absolute;left:1235;top:1235;width:4528;height:40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" fillcolor="#9bbb59 [3206]" strokecolor="#4e6128 [1606]" strokeweight="1pt">
                <v:textbox>
                  <w:txbxContent>
                    <w:p w:rsidR="000D7B31" w:rsidRDefault="000D7B31">
                      <w:pPr>
                        <w:jc w:val="center"/>
                        <w:rPr>
                          <w:b/>
                          <w:color w:val="70AD47"/>
                          <w:spacing w:val="10"/>
                          <w:sz w:val="28"/>
                          <w:szCs w:val="28"/>
                          <w:lang w:val="nl-NL"/>
                          <w:rPrChange w:id="72" w:author="Lilian Biber" w:date="2018-08-09T09:31:00Z">
                            <w:rPr/>
                          </w:rPrChange>
                        </w:rPr>
                        <w:pPrChange w:id="73" w:author="Lilian Biber" w:date="2018-08-09T09:31:00Z">
                          <w:pPr/>
                        </w:pPrChange>
                      </w:pPr>
                      <w:ins w:id="74" w:author="Lilian Biber" w:date="2018-08-09T09:34:00Z">
                        <w:r>
                          <w:rPr>
                            <w:b/>
                            <w:color w:val="70AD47"/>
                            <w:spacing w:val="10"/>
                            <w:sz w:val="28"/>
                            <w:szCs w:val="28"/>
                            <w:lang w:val="nl-NL"/>
                          </w:rPr>
                          <w:t>H</w:t>
                        </w:r>
                      </w:ins>
                    </w:p>
                  </w:txbxContent>
                </v:textbox>
              </v:rect>
            </v:group>
            <v:group id="Groep 22" o:spid="_x0000_s1041" style="position:absolute;left:10626;top:16805;width:5760;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">
              <v:group id="Groep 23" o:spid="_x0000_s104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Z0FJQUFBQUl=&#10;">
                <v:rect id="Rechthoek 24" o:spid="_x0000_s1043" style="position:absolute;width:453081;height:4035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" fillcolor="#c0504d [3205]" strokecolor="#622423 [1605]" strokeweight="1pt">
                  <v:textbox>
                    <w:txbxContent>
                      <w:p w:rsidR="000D7B31" w:rsidRDefault="000D7B31">
                        <w:pPr>
                          <w:jc w:val="center"/>
                          <w:rPr>
                            <w:b/>
                            <w:color w:val="70AD47"/>
                            <w:spacing w:val="10"/>
                            <w:sz w:val="28"/>
                            <w:szCs w:val="28"/>
                            <w:lang w:val="nl-NL"/>
                            <w:rPrChange w:id="75" w:author="Lilian Biber" w:date="2018-08-09T09:31:00Z">
                              <w:rPr/>
                            </w:rPrChange>
                          </w:rPr>
                          <w:pPrChange w:id="76" w:author="Lilian Biber" w:date="2018-08-09T09:31:00Z">
                            <w:pPr/>
                          </w:pPrChange>
                        </w:pPr>
                        <w:ins w:id="77" w:author="Lilian Biber" w:date="2018-08-09T09:31:00Z">
                          <w:r w:rsidRPr="00EF13A5">
                            <w:rPr>
                              <w:b/>
                              <w:color w:val="70AD47"/>
                              <w:spacing w:val="10"/>
                              <w:sz w:val="28"/>
                              <w:szCs w:val="28"/>
                              <w:lang w:val="nl-NL"/>
                              <w:rPrChange w:id="78" w:author="Lilian Biber" w:date="2018-08-09T09:31:00Z">
                                <w:rPr>
                                  <w:lang w:val="nl-NL"/>
                                </w:rPr>
                              </w:rPrChange>
                            </w:rPr>
                            <w:t>S</w:t>
                          </w:r>
                        </w:ins>
                      </w:p>
                    </w:txbxContent>
                  </v:textbox>
                </v:rect>
                <v:rect id="Rechthoek 25" o:spid="_x0000_s1044" style="position:absolute;left:57665;top:57665;width:452755;height:40322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" fillcolor="#c0504d [3205]" strokecolor="#622423 [1605]" strokeweight="1pt">
                  <v:textbox>
                    <w:txbxContent>
                      <w:p w:rsidR="000D7B31" w:rsidRDefault="000D7B31">
                        <w:pPr>
                          <w:jc w:val="center"/>
                          <w:rPr>
                            <w:b/>
                            <w:color w:val="70AD47"/>
                            <w:spacing w:val="10"/>
                            <w:sz w:val="28"/>
                            <w:szCs w:val="28"/>
                            <w:lang w:val="nl-NL"/>
                            <w:rPrChange w:id="79" w:author="Lilian Biber" w:date="2018-08-09T09:31:00Z">
                              <w:rPr/>
                            </w:rPrChange>
                          </w:rPr>
                          <w:pPrChange w:id="80" w:author="Lilian Biber" w:date="2018-08-09T09:31:00Z">
                            <w:pPr/>
                          </w:pPrChange>
                        </w:pPr>
                        <w:ins w:id="81" w:author="Lilian Biber" w:date="2018-08-09T09:31:00Z">
                          <w:r w:rsidRPr="00EF13A5">
                            <w:rPr>
                              <w:b/>
                              <w:color w:val="70AD47"/>
                              <w:spacing w:val="10"/>
                              <w:sz w:val="28"/>
                              <w:szCs w:val="28"/>
                              <w:lang w:val="nl-NL"/>
                              <w:rPrChange w:id="82" w:author="Lilian Biber" w:date="2018-08-09T09:31:00Z">
                                <w:rPr>
                                  <w:lang w:val="nl-NL"/>
                                </w:rPr>
                              </w:rPrChange>
                            </w:rPr>
                            <w:t>S</w:t>
                          </w:r>
                        </w:ins>
                      </w:p>
                    </w:txbxContent>
                  </v:textbox>
                </v:rect>
              </v:group>
              <v:rect id="Rechthoek 26" o:spid="_x0000_s1045" style="position:absolute;left:1235;top:1235;width:4528;height:40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" fillcolor="#c0504d [3205]" strokecolor="#622423 [1605]" strokeweight="1pt">
                <v:textbox>
                  <w:txbxContent>
                    <w:p w:rsidR="000D7B31" w:rsidRDefault="000D7B31">
                      <w:pPr>
                        <w:jc w:val="center"/>
                        <w:rPr>
                          <w:b/>
                          <w:color w:val="70AD47"/>
                          <w:spacing w:val="10"/>
                          <w:sz w:val="28"/>
                          <w:szCs w:val="28"/>
                          <w:lang w:val="nl-NL"/>
                          <w:rPrChange w:id="83" w:author="Lilian Biber" w:date="2018-08-09T09:31:00Z">
                            <w:rPr/>
                          </w:rPrChange>
                        </w:rPr>
                        <w:pPrChange w:id="84" w:author="Lilian Biber" w:date="2018-08-09T09:31:00Z">
                          <w:pPr/>
                        </w:pPrChange>
                      </w:pPr>
                      <w:ins w:id="85" w:author="Lilian Biber" w:date="2018-08-09T09:35:00Z">
                        <w:r>
                          <w:rPr>
                            <w:b/>
                            <w:color w:val="70AD47"/>
                            <w:spacing w:val="10"/>
                            <w:sz w:val="28"/>
                            <w:szCs w:val="28"/>
                            <w:lang w:val="nl-NL"/>
                          </w:rPr>
                          <w:t>E</w:t>
                        </w:r>
                      </w:ins>
                    </w:p>
                  </w:txbxContent>
                </v:textbox>
              </v:rect>
            </v:group>
            <v:group id="Groep 27" o:spid="_x0000_s1046" style="position:absolute;top:7496;width:5759;height:5264" coordsize="5763,5267">
              <v:group id="Groep 28" o:spid="_x0000_s1047" style="position:absolute;width:5104;height:4608" coordsize="510420,460890">
                <v:rect id="Rechthoek 29" o:spid="_x0000_s1048" style="position:absolute;width:453081;height:4035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" fillcolor="#f79646 [3209]" strokecolor="#974706 [1609]" strokeweight="1pt">
                  <v:textbox>
                    <w:txbxContent>
                      <w:p w:rsidR="000D7B31" w:rsidRDefault="000D7B31">
                        <w:pPr>
                          <w:jc w:val="center"/>
                          <w:rPr>
                            <w:b/>
                            <w:color w:val="70AD47"/>
                            <w:spacing w:val="10"/>
                            <w:sz w:val="28"/>
                            <w:szCs w:val="28"/>
                            <w:lang w:val="nl-NL"/>
                            <w:rPrChange w:id="86" w:author="Lilian Biber" w:date="2018-08-09T09:31:00Z">
                              <w:rPr/>
                            </w:rPrChange>
                          </w:rPr>
                          <w:pPrChange w:id="87" w:author="Lilian Biber" w:date="2018-08-09T09:31:00Z">
                            <w:pPr/>
                          </w:pPrChange>
                        </w:pPr>
                        <w:ins w:id="88" w:author="Lilian Biber" w:date="2018-08-09T09:31:00Z">
                          <w:r w:rsidRPr="00EF13A5">
                            <w:rPr>
                              <w:b/>
                              <w:color w:val="70AD47"/>
                              <w:spacing w:val="10"/>
                              <w:sz w:val="28"/>
                              <w:szCs w:val="28"/>
                              <w:lang w:val="nl-NL"/>
                              <w:rPrChange w:id="89" w:author="Lilian Biber" w:date="2018-08-09T09:31:00Z">
                                <w:rPr>
                                  <w:lang w:val="nl-NL"/>
                                </w:rPr>
                              </w:rPrChange>
                            </w:rPr>
                            <w:t>S</w:t>
                          </w:r>
                        </w:ins>
                      </w:p>
                    </w:txbxContent>
                  </v:textbox>
                </v:rect>
                <v:rect id="Rechthoek 30" o:spid="_x0000_s1049" style="position:absolute;left:57665;top:57665;width:452755;height:40322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" fillcolor="#f79646 [3209]" strokecolor="#974706 [1609]" strokeweight="1pt">
                  <v:textbox>
                    <w:txbxContent>
                      <w:p w:rsidR="000D7B31" w:rsidRDefault="000D7B31">
                        <w:pPr>
                          <w:jc w:val="center"/>
                          <w:rPr>
                            <w:b/>
                            <w:color w:val="70AD47"/>
                            <w:spacing w:val="10"/>
                            <w:sz w:val="28"/>
                            <w:szCs w:val="28"/>
                            <w:lang w:val="nl-NL"/>
                            <w:rPrChange w:id="90" w:author="Lilian Biber" w:date="2018-08-09T09:31:00Z">
                              <w:rPr/>
                            </w:rPrChange>
                          </w:rPr>
                          <w:pPrChange w:id="91" w:author="Lilian Biber" w:date="2018-08-09T09:31:00Z">
                            <w:pPr/>
                          </w:pPrChange>
                        </w:pPr>
                        <w:ins w:id="92" w:author="Lilian Biber" w:date="2018-08-09T09:31:00Z">
                          <w:r w:rsidRPr="00EF13A5">
                            <w:rPr>
                              <w:b/>
                              <w:color w:val="70AD47"/>
                              <w:spacing w:val="10"/>
                              <w:sz w:val="28"/>
                              <w:szCs w:val="28"/>
                              <w:lang w:val="nl-NL"/>
                              <w:rPrChange w:id="93" w:author="Lilian Biber" w:date="2018-08-09T09:31:00Z">
                                <w:rPr>
                                  <w:lang w:val="nl-NL"/>
                                </w:rPr>
                              </w:rPrChange>
                            </w:rPr>
                            <w:t>S</w:t>
                          </w:r>
                        </w:ins>
                      </w:p>
                    </w:txbxContent>
                  </v:textbox>
                </v:rect>
              </v:group>
              <v:rect id="Rechthoek 31" o:spid="_x0000_s1050" style="position:absolute;left:1235;top:1235;width:4528;height:40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" fillcolor="#f79646 [3209]" strokecolor="#974706 [1609]" strokeweight="1pt">
                <v:textbox>
                  <w:txbxContent>
                    <w:p w:rsidR="000D7B31" w:rsidRDefault="000D7B31">
                      <w:pPr>
                        <w:jc w:val="center"/>
                        <w:rPr>
                          <w:b/>
                          <w:color w:val="70AD47"/>
                          <w:spacing w:val="10"/>
                          <w:sz w:val="28"/>
                          <w:szCs w:val="28"/>
                          <w:lang w:val="nl-NL"/>
                          <w:rPrChange w:id="94" w:author="Lilian Biber" w:date="2018-08-09T14:05:00Z">
                            <w:rPr/>
                          </w:rPrChange>
                        </w:rPr>
                        <w:pPrChange w:id="95" w:author="Lilian Biber" w:date="2018-08-09T09:31:00Z">
                          <w:pPr/>
                        </w:pPrChange>
                      </w:pPr>
                      <w:ins w:id="96" w:author="Lilian Biber" w:date="2018-08-09T09:35:00Z">
                        <w:r w:rsidRPr="00545726">
                          <w:rPr>
                            <w:b/>
                            <w:color w:val="70AD47"/>
                            <w:spacing w:val="10"/>
                            <w:sz w:val="28"/>
                            <w:szCs w:val="28"/>
                            <w:lang w:val="nl-NL"/>
                          </w:rPr>
                          <w:t>L</w:t>
                        </w:r>
                      </w:ins>
                    </w:p>
                  </w:txbxContent>
                </v:textbox>
              </v:rect>
            </v:group>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ijl omhoog en omlaag 32" o:spid="_x0000_s1051" type="#_x0000_t70" style="position:absolute;left:12274;top:6590;width:2051;height:70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" adj=",3129" fillcolor="#4f81bd [3204]" strokecolor="#243f60 [1604]" strokeweight="2pt"/>
            <v:shape id="Pijl omhoog en omlaag 33" o:spid="_x0000_s1052" type="#_x0000_t70" style="position:absolute;left:12315;top:6548;width:2051;height:7081;rotation: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" adj=",3129" fillcolor="#4f81bd [3204]" strokecolor="#243f60 [1604]" strokeweight="2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35" o:spid="_x0000_s1053" type="#_x0000_t67" style="position:absolute;left:5272;top:1565;width:1887;height:4868;rotation:-8861314fd;visibility:visible;v-text-anchor:middle" adj="17412" fillcolor="#4f81bd [3204]" strokecolor="#243f60 [1604]" strokeweight="2pt"/>
            <v:shape id="Pijl omlaag 36" o:spid="_x0000_s1054" type="#_x0000_t67" style="position:absolute;left:19194;top:1647;width:1887;height:4868;rotation:-2704134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" adj="17412" fillcolor="#4f81bd [3204]" strokecolor="#243f60 [1604]" strokeweight="2pt"/>
            <v:shape id="Pijl omlaag 37" o:spid="_x0000_s1055" type="#_x0000_t67" style="position:absolute;left:19853;top:14416;width:1886;height:4864;rotation:2920144fd;visibility:visible;v-text-anchor:middle" adj="17413" fillcolor="#4f81bd [3204]" strokecolor="#243f60 [1604]" strokeweight="2pt"/>
            <v:shape id="Pijl omlaag 38" o:spid="_x0000_s1056" type="#_x0000_t67" style="position:absolute;left:4695;top:14416;width:1888;height:4868;rotation:9282170fd;visibility:visible;v-text-anchor:middle" adj="17412" fillcolor="#4f81bd [3204]" strokecolor="#243f60 [1604]" strokeweight="2pt"/>
            <w10:wrap type="topAndBottom"/>
          </v:group>
        </w:pict>
      </w:r>
    </w:p>
    <w:p w:rsidR="001A1D22" w:rsidRDefault="001A1D22" w:rsidP="004271BD">
      <w:pPr>
        <w:pStyle w:val="Default"/>
        <w:jc w:val="both"/>
        <w:rPr>
          <w:ins w:id="97" w:author="Lilian Biber" w:date="2018-08-09T10:54:00Z"/>
          <w:bCs/>
          <w:sz w:val="23"/>
          <w:szCs w:val="23"/>
          <w:lang w:val="en-US"/>
        </w:rPr>
      </w:pPr>
    </w:p>
    <w:p w:rsidR="001A1D22" w:rsidRDefault="001A1D22" w:rsidP="004271BD">
      <w:pPr>
        <w:pStyle w:val="Default"/>
        <w:jc w:val="both"/>
        <w:rPr>
          <w:ins w:id="98" w:author="Lilian Biber" w:date="2018-08-09T11:12:00Z"/>
          <w:bCs/>
          <w:sz w:val="23"/>
          <w:szCs w:val="23"/>
          <w:lang w:val="en-US"/>
        </w:rPr>
      </w:pPr>
    </w:p>
    <w:p w:rsidR="00605CA0" w:rsidRDefault="005B0B63" w:rsidP="004271BD">
      <w:pPr>
        <w:pStyle w:val="Default"/>
        <w:jc w:val="both"/>
        <w:rPr>
          <w:bCs/>
          <w:sz w:val="23"/>
          <w:szCs w:val="23"/>
          <w:lang w:val="en-US"/>
        </w:rPr>
      </w:pPr>
      <w:ins w:id="99" w:author="Lilian Biber" w:date="2018-08-09T10:55:00Z">
        <w:r>
          <w:rPr>
            <w:bCs/>
            <w:sz w:val="23"/>
            <w:szCs w:val="23"/>
            <w:lang w:val="en-US"/>
          </w:rPr>
          <w:t>In n</w:t>
        </w:r>
      </w:ins>
      <w:ins w:id="100" w:author="Lilian Biber" w:date="2018-08-09T10:54:00Z">
        <w:r w:rsidR="007C0AC1">
          <w:rPr>
            <w:bCs/>
            <w:sz w:val="23"/>
            <w:szCs w:val="23"/>
            <w:lang w:val="en-US"/>
          </w:rPr>
          <w:t xml:space="preserve">umerous IALA documents </w:t>
        </w:r>
      </w:ins>
      <w:r w:rsidR="00610B47">
        <w:rPr>
          <w:bCs/>
          <w:sz w:val="23"/>
          <w:szCs w:val="23"/>
          <w:lang w:val="en-US"/>
        </w:rPr>
        <w:t>(</w:t>
      </w:r>
      <w:ins w:id="101" w:author="Pieter Paap" w:date="2018-08-19T10:43:00Z">
        <w:r w:rsidR="00610B47">
          <w:rPr>
            <w:bCs/>
            <w:sz w:val="23"/>
            <w:szCs w:val="23"/>
            <w:lang w:val="en-US"/>
          </w:rPr>
          <w:t>R</w:t>
        </w:r>
      </w:ins>
      <w:ins w:id="102" w:author="Lilian Biber" w:date="2018-08-09T11:09:00Z">
        <w:del w:id="103" w:author="Pieter Paap" w:date="2018-08-19T10:43:00Z">
          <w:r w:rsidR="00610B47" w:rsidDel="00610B47">
            <w:rPr>
              <w:bCs/>
              <w:sz w:val="23"/>
              <w:szCs w:val="23"/>
              <w:lang w:val="en-US"/>
            </w:rPr>
            <w:delText>r</w:delText>
          </w:r>
        </w:del>
        <w:r w:rsidR="00610B47">
          <w:rPr>
            <w:bCs/>
            <w:sz w:val="23"/>
            <w:szCs w:val="23"/>
            <w:lang w:val="en-US"/>
          </w:rPr>
          <w:t>ecommendations</w:t>
        </w:r>
      </w:ins>
      <w:r w:rsidR="00610B47">
        <w:rPr>
          <w:bCs/>
          <w:sz w:val="23"/>
          <w:szCs w:val="23"/>
          <w:lang w:val="en-US"/>
        </w:rPr>
        <w:t xml:space="preserve">, </w:t>
      </w:r>
      <w:ins w:id="104" w:author="Lilian Biber" w:date="2018-08-09T10:54:00Z">
        <w:del w:id="105" w:author="Pieter Paap" w:date="2018-08-19T10:43:00Z">
          <w:r w:rsidR="007C0AC1" w:rsidDel="00610B47">
            <w:rPr>
              <w:bCs/>
              <w:sz w:val="23"/>
              <w:szCs w:val="23"/>
              <w:lang w:val="en-US"/>
            </w:rPr>
            <w:delText>g</w:delText>
          </w:r>
        </w:del>
      </w:ins>
      <w:ins w:id="106" w:author="Pieter Paap" w:date="2018-08-19T10:43:00Z">
        <w:r w:rsidR="00610B47">
          <w:rPr>
            <w:bCs/>
            <w:sz w:val="23"/>
            <w:szCs w:val="23"/>
            <w:lang w:val="en-US"/>
          </w:rPr>
          <w:t>G</w:t>
        </w:r>
      </w:ins>
      <w:ins w:id="107" w:author="Lilian Biber" w:date="2018-08-09T10:54:00Z">
        <w:r w:rsidR="007C0AC1">
          <w:rPr>
            <w:bCs/>
            <w:sz w:val="23"/>
            <w:szCs w:val="23"/>
            <w:lang w:val="en-US"/>
          </w:rPr>
          <w:t>uidelines</w:t>
        </w:r>
      </w:ins>
      <w:ins w:id="108" w:author="Lilian Biber" w:date="2018-08-09T11:09:00Z">
        <w:r>
          <w:rPr>
            <w:bCs/>
            <w:sz w:val="23"/>
            <w:szCs w:val="23"/>
            <w:lang w:val="en-US"/>
          </w:rPr>
          <w:t>, and</w:t>
        </w:r>
      </w:ins>
      <w:ins w:id="109" w:author="Lilian Biber" w:date="2018-08-09T10:54:00Z">
        <w:r>
          <w:rPr>
            <w:bCs/>
            <w:sz w:val="23"/>
            <w:szCs w:val="23"/>
            <w:lang w:val="en-US"/>
          </w:rPr>
          <w:t xml:space="preserve"> </w:t>
        </w:r>
        <w:del w:id="110" w:author="Pieter Paap" w:date="2018-08-19T10:43:00Z">
          <w:r w:rsidDel="00610B47">
            <w:rPr>
              <w:bCs/>
              <w:sz w:val="23"/>
              <w:szCs w:val="23"/>
              <w:lang w:val="en-US"/>
            </w:rPr>
            <w:delText>m</w:delText>
          </w:r>
        </w:del>
      </w:ins>
      <w:ins w:id="111" w:author="Pieter Paap" w:date="2018-08-19T10:43:00Z">
        <w:r w:rsidR="00610B47">
          <w:rPr>
            <w:bCs/>
            <w:sz w:val="23"/>
            <w:szCs w:val="23"/>
            <w:lang w:val="en-US"/>
          </w:rPr>
          <w:t>M</w:t>
        </w:r>
      </w:ins>
      <w:ins w:id="112" w:author="Lilian Biber" w:date="2018-08-09T10:54:00Z">
        <w:r>
          <w:rPr>
            <w:bCs/>
            <w:sz w:val="23"/>
            <w:szCs w:val="23"/>
            <w:lang w:val="en-US"/>
          </w:rPr>
          <w:t xml:space="preserve">odel </w:t>
        </w:r>
        <w:commentRangeStart w:id="113"/>
        <w:del w:id="114" w:author="Pieter Paap" w:date="2018-08-19T10:43:00Z">
          <w:r w:rsidDel="00610B47">
            <w:rPr>
              <w:bCs/>
              <w:sz w:val="23"/>
              <w:szCs w:val="23"/>
              <w:lang w:val="en-US"/>
            </w:rPr>
            <w:delText>c</w:delText>
          </w:r>
        </w:del>
      </w:ins>
      <w:ins w:id="115" w:author="Pieter Paap" w:date="2018-08-19T10:43:00Z">
        <w:r w:rsidR="00610B47">
          <w:rPr>
            <w:bCs/>
            <w:sz w:val="23"/>
            <w:szCs w:val="23"/>
            <w:lang w:val="en-US"/>
          </w:rPr>
          <w:t>C</w:t>
        </w:r>
      </w:ins>
      <w:ins w:id="116" w:author="Lilian Biber" w:date="2018-08-09T10:54:00Z">
        <w:r>
          <w:rPr>
            <w:bCs/>
            <w:sz w:val="23"/>
            <w:szCs w:val="23"/>
            <w:lang w:val="en-US"/>
          </w:rPr>
          <w:t>ourses</w:t>
        </w:r>
      </w:ins>
      <w:commentRangeEnd w:id="113"/>
      <w:r w:rsidR="00610B47">
        <w:rPr>
          <w:rStyle w:val="Rimandocommento"/>
          <w:rFonts w:cs="Times New Roman"/>
          <w:color w:val="auto"/>
          <w:lang w:val="fr-FR" w:eastAsia="de-DE"/>
        </w:rPr>
        <w:commentReference w:id="113"/>
      </w:r>
      <w:ins w:id="117" w:author="Pieter Paap" w:date="2018-08-19T10:43:00Z">
        <w:r w:rsidR="00610B47">
          <w:rPr>
            <w:bCs/>
            <w:sz w:val="23"/>
            <w:szCs w:val="23"/>
            <w:lang w:val="en-US"/>
          </w:rPr>
          <w:t>)</w:t>
        </w:r>
      </w:ins>
      <w:ins w:id="118" w:author="Microsoft Office-gebruiker" w:date="2018-07-19T12:59:00Z">
        <w:r w:rsidR="0086710F">
          <w:rPr>
            <w:bCs/>
            <w:sz w:val="23"/>
            <w:szCs w:val="23"/>
            <w:lang w:val="en-US"/>
          </w:rPr>
          <w:t xml:space="preserve"> </w:t>
        </w:r>
        <w:del w:id="119" w:author="Lilian Biber" w:date="2018-08-09T10:55:00Z">
          <w:r w:rsidR="0086710F" w:rsidDel="005B0B63">
            <w:rPr>
              <w:bCs/>
              <w:sz w:val="23"/>
              <w:szCs w:val="23"/>
              <w:lang w:val="en-US"/>
            </w:rPr>
            <w:delText xml:space="preserve">and training </w:delText>
          </w:r>
        </w:del>
      </w:ins>
      <w:ins w:id="120" w:author="Microsoft Office-gebruiker" w:date="2018-07-19T13:27:00Z">
        <w:del w:id="121" w:author="Lilian Biber" w:date="2018-08-09T10:55:00Z">
          <w:r w:rsidR="006059CE" w:rsidDel="005B0B63">
            <w:rPr>
              <w:bCs/>
              <w:sz w:val="23"/>
              <w:szCs w:val="23"/>
              <w:lang w:val="en-US"/>
            </w:rPr>
            <w:delText xml:space="preserve">of </w:delText>
          </w:r>
        </w:del>
      </w:ins>
      <w:ins w:id="122" w:author="Microsoft Office-gebruiker" w:date="2018-07-19T13:03:00Z">
        <w:del w:id="123" w:author="Lilian Biber" w:date="2018-08-09T10:55:00Z">
          <w:r w:rsidR="00F372FE" w:rsidDel="005B0B63">
            <w:rPr>
              <w:bCs/>
              <w:sz w:val="23"/>
              <w:szCs w:val="23"/>
              <w:lang w:val="en-US"/>
            </w:rPr>
            <w:delText>sta</w:delText>
          </w:r>
        </w:del>
      </w:ins>
      <w:ins w:id="124" w:author="Microsoft Office-gebruiker" w:date="2018-07-19T13:27:00Z">
        <w:del w:id="125" w:author="Lilian Biber" w:date="2018-08-09T10:55:00Z">
          <w:r w:rsidR="006059CE" w:rsidDel="005B0B63">
            <w:rPr>
              <w:bCs/>
              <w:sz w:val="23"/>
              <w:szCs w:val="23"/>
              <w:lang w:val="en-US"/>
            </w:rPr>
            <w:delText>f</w:delText>
          </w:r>
        </w:del>
      </w:ins>
      <w:ins w:id="126" w:author="Microsoft Office-gebruiker" w:date="2018-07-19T13:03:00Z">
        <w:del w:id="127" w:author="Lilian Biber" w:date="2018-08-09T10:55:00Z">
          <w:r w:rsidR="006059CE" w:rsidDel="005B0B63">
            <w:rPr>
              <w:bCs/>
              <w:sz w:val="23"/>
              <w:szCs w:val="23"/>
              <w:lang w:val="en-US"/>
            </w:rPr>
            <w:delText xml:space="preserve">f </w:delText>
          </w:r>
          <w:r w:rsidR="00F372FE" w:rsidDel="005B0B63">
            <w:rPr>
              <w:bCs/>
              <w:sz w:val="23"/>
              <w:szCs w:val="23"/>
              <w:lang w:val="en-US"/>
            </w:rPr>
            <w:delText xml:space="preserve">in a </w:delText>
          </w:r>
        </w:del>
      </w:ins>
      <w:ins w:id="128" w:author="Microsoft Office-gebruiker" w:date="2018-07-19T12:59:00Z">
        <w:del w:id="129" w:author="Lilian Biber" w:date="2018-08-09T10:55:00Z">
          <w:r w:rsidR="0086710F" w:rsidDel="005B0B63">
            <w:rPr>
              <w:bCs/>
              <w:sz w:val="23"/>
              <w:szCs w:val="23"/>
              <w:lang w:val="en-US"/>
            </w:rPr>
            <w:delText>VTS. I</w:delText>
          </w:r>
        </w:del>
      </w:ins>
      <w:ins w:id="130" w:author="Lilian Biber" w:date="2018-08-09T10:55:00Z">
        <w:r>
          <w:rPr>
            <w:bCs/>
            <w:sz w:val="23"/>
            <w:szCs w:val="23"/>
            <w:lang w:val="en-US"/>
          </w:rPr>
          <w:t>i</w:t>
        </w:r>
      </w:ins>
      <w:ins w:id="131" w:author="Microsoft Office-gebruiker" w:date="2018-07-19T12:59:00Z">
        <w:r w:rsidR="0086710F">
          <w:rPr>
            <w:bCs/>
            <w:sz w:val="23"/>
            <w:szCs w:val="23"/>
            <w:lang w:val="en-US"/>
          </w:rPr>
          <w:t xml:space="preserve">t is recognized </w:t>
        </w:r>
        <w:del w:id="132" w:author="Lilian Biber" w:date="2018-08-09T10:55:00Z">
          <w:r w:rsidR="0086710F" w:rsidDel="005B0B63">
            <w:rPr>
              <w:bCs/>
              <w:sz w:val="23"/>
              <w:szCs w:val="23"/>
              <w:lang w:val="en-US"/>
            </w:rPr>
            <w:delText xml:space="preserve">in </w:delText>
          </w:r>
        </w:del>
      </w:ins>
      <w:ins w:id="133" w:author="Microsoft Office-gebruiker" w:date="2018-07-19T13:03:00Z">
        <w:del w:id="134" w:author="Lilian Biber" w:date="2018-08-09T10:55:00Z">
          <w:r w:rsidR="00F372FE" w:rsidDel="005B0B63">
            <w:rPr>
              <w:bCs/>
              <w:sz w:val="23"/>
              <w:szCs w:val="23"/>
              <w:lang w:val="en-US"/>
            </w:rPr>
            <w:delText>numerous</w:delText>
          </w:r>
        </w:del>
      </w:ins>
      <w:ins w:id="135" w:author="Microsoft Office-gebruiker" w:date="2018-07-19T12:59:00Z">
        <w:del w:id="136" w:author="Lilian Biber" w:date="2018-08-09T10:55:00Z">
          <w:r w:rsidR="0086710F" w:rsidDel="005B0B63">
            <w:rPr>
              <w:bCs/>
              <w:sz w:val="23"/>
              <w:szCs w:val="23"/>
              <w:lang w:val="en-US"/>
            </w:rPr>
            <w:delText xml:space="preserve"> documents </w:delText>
          </w:r>
        </w:del>
        <w:r w:rsidR="0086710F">
          <w:rPr>
            <w:bCs/>
            <w:sz w:val="23"/>
            <w:szCs w:val="23"/>
            <w:lang w:val="en-US"/>
          </w:rPr>
          <w:t xml:space="preserve">that </w:t>
        </w:r>
      </w:ins>
      <w:ins w:id="137" w:author="Microsoft Office-gebruiker" w:date="2018-07-19T13:03:00Z">
        <w:r w:rsidR="00F372FE">
          <w:rPr>
            <w:bCs/>
            <w:sz w:val="23"/>
            <w:szCs w:val="23"/>
            <w:lang w:val="en-US"/>
          </w:rPr>
          <w:t xml:space="preserve">the quality of a </w:t>
        </w:r>
      </w:ins>
      <w:ins w:id="138" w:author="Microsoft Office-gebruiker" w:date="2018-07-19T12:59:00Z">
        <w:r w:rsidR="0086710F">
          <w:rPr>
            <w:bCs/>
            <w:sz w:val="23"/>
            <w:szCs w:val="23"/>
            <w:lang w:val="en-US"/>
          </w:rPr>
          <w:t xml:space="preserve">VTS </w:t>
        </w:r>
      </w:ins>
      <w:ins w:id="139" w:author="Microsoft Office-gebruiker" w:date="2018-07-19T13:04:00Z">
        <w:r w:rsidR="00F372FE">
          <w:rPr>
            <w:bCs/>
            <w:sz w:val="23"/>
            <w:szCs w:val="23"/>
            <w:lang w:val="en-US"/>
          </w:rPr>
          <w:t xml:space="preserve">is not only the result of </w:t>
        </w:r>
        <w:commentRangeStart w:id="140"/>
        <w:r w:rsidR="00F372FE">
          <w:rPr>
            <w:bCs/>
            <w:sz w:val="23"/>
            <w:szCs w:val="23"/>
            <w:lang w:val="en-US"/>
          </w:rPr>
          <w:t>these</w:t>
        </w:r>
      </w:ins>
      <w:commentRangeEnd w:id="140"/>
      <w:r w:rsidR="00605CA0">
        <w:rPr>
          <w:rStyle w:val="Rimandocommento"/>
          <w:rFonts w:cs="Times New Roman"/>
          <w:color w:val="auto"/>
          <w:lang w:val="fr-FR" w:eastAsia="de-DE"/>
        </w:rPr>
        <w:commentReference w:id="140"/>
      </w:r>
      <w:ins w:id="141" w:author="Microsoft Office-gebruiker" w:date="2018-07-19T13:04:00Z">
        <w:r w:rsidR="00F372FE">
          <w:rPr>
            <w:bCs/>
            <w:sz w:val="23"/>
            <w:szCs w:val="23"/>
            <w:lang w:val="en-US"/>
          </w:rPr>
          <w:t xml:space="preserve"> hardware and software requirements, but that well-trained staff </w:t>
        </w:r>
      </w:ins>
      <w:ins w:id="142" w:author="Microsoft Office-gebruiker" w:date="2018-07-19T13:05:00Z">
        <w:r w:rsidR="00F372FE">
          <w:rPr>
            <w:bCs/>
            <w:sz w:val="23"/>
            <w:szCs w:val="23"/>
            <w:lang w:val="en-US"/>
          </w:rPr>
          <w:t xml:space="preserve">is inevitable for a safe and effective operation of the VTS. </w:t>
        </w:r>
      </w:ins>
    </w:p>
    <w:p w:rsidR="00605CA0" w:rsidRDefault="00605CA0" w:rsidP="004271BD">
      <w:pPr>
        <w:pStyle w:val="Default"/>
        <w:jc w:val="both"/>
        <w:rPr>
          <w:bCs/>
          <w:sz w:val="23"/>
          <w:szCs w:val="23"/>
          <w:lang w:val="en-US"/>
        </w:rPr>
      </w:pPr>
    </w:p>
    <w:p w:rsidR="006059CE" w:rsidRDefault="00F372FE" w:rsidP="004271BD">
      <w:pPr>
        <w:pStyle w:val="Default"/>
        <w:jc w:val="both"/>
        <w:rPr>
          <w:ins w:id="143" w:author="Microsoft Office-gebruiker" w:date="2018-07-19T13:27:00Z"/>
          <w:bCs/>
          <w:sz w:val="23"/>
          <w:szCs w:val="23"/>
          <w:lang w:val="en-US"/>
        </w:rPr>
      </w:pPr>
      <w:ins w:id="144" w:author="Microsoft Office-gebruiker" w:date="2018-07-19T13:06:00Z">
        <w:r>
          <w:rPr>
            <w:bCs/>
            <w:sz w:val="23"/>
            <w:szCs w:val="23"/>
            <w:lang w:val="en-US"/>
          </w:rPr>
          <w:t>Training is required not only for operational</w:t>
        </w:r>
      </w:ins>
      <w:ins w:id="145" w:author="Lilian Biber" w:date="2018-08-09T10:55:00Z">
        <w:r w:rsidR="005B0B63">
          <w:rPr>
            <w:bCs/>
            <w:sz w:val="23"/>
            <w:szCs w:val="23"/>
            <w:lang w:val="en-US"/>
          </w:rPr>
          <w:t xml:space="preserve"> VTSO’s</w:t>
        </w:r>
      </w:ins>
      <w:ins w:id="146" w:author="Microsoft Office-gebruiker" w:date="2018-07-19T13:06:00Z">
        <w:r>
          <w:rPr>
            <w:bCs/>
            <w:sz w:val="23"/>
            <w:szCs w:val="23"/>
            <w:lang w:val="en-US"/>
          </w:rPr>
          <w:t xml:space="preserve">, but </w:t>
        </w:r>
      </w:ins>
      <w:ins w:id="147" w:author="Lilian Biber" w:date="2018-08-09T11:13:00Z">
        <w:r w:rsidR="001A1D22">
          <w:rPr>
            <w:bCs/>
            <w:sz w:val="23"/>
            <w:szCs w:val="23"/>
            <w:lang w:val="en-US"/>
          </w:rPr>
          <w:t>equally important</w:t>
        </w:r>
      </w:ins>
      <w:ins w:id="148" w:author="Lilian Biber" w:date="2018-08-09T10:55:00Z">
        <w:r w:rsidR="005B0B63">
          <w:rPr>
            <w:bCs/>
            <w:sz w:val="23"/>
            <w:szCs w:val="23"/>
            <w:lang w:val="en-US"/>
          </w:rPr>
          <w:t xml:space="preserve"> for management </w:t>
        </w:r>
      </w:ins>
      <w:ins w:id="149" w:author="Lilian Biber" w:date="2018-08-09T11:11:00Z">
        <w:r w:rsidR="001A1D22">
          <w:rPr>
            <w:bCs/>
            <w:sz w:val="23"/>
            <w:szCs w:val="23"/>
            <w:lang w:val="en-US"/>
          </w:rPr>
          <w:t xml:space="preserve">positions </w:t>
        </w:r>
      </w:ins>
      <w:ins w:id="150" w:author="Microsoft Office-gebruiker" w:date="2018-07-19T13:06:00Z">
        <w:del w:id="151" w:author="Lilian Biber" w:date="2018-08-09T11:11:00Z">
          <w:r w:rsidDel="001A1D22">
            <w:rPr>
              <w:bCs/>
              <w:sz w:val="23"/>
              <w:szCs w:val="23"/>
              <w:lang w:val="en-US"/>
            </w:rPr>
            <w:delText>also</w:delText>
          </w:r>
        </w:del>
      </w:ins>
      <w:ins w:id="152" w:author="Lilian Biber" w:date="2018-08-09T11:11:00Z">
        <w:r w:rsidR="001A1D22">
          <w:rPr>
            <w:bCs/>
            <w:sz w:val="23"/>
            <w:szCs w:val="23"/>
            <w:lang w:val="en-US"/>
          </w:rPr>
          <w:t xml:space="preserve">on an operational, </w:t>
        </w:r>
      </w:ins>
      <w:ins w:id="153" w:author="Microsoft Office-gebruiker" w:date="2018-07-19T13:06:00Z">
        <w:del w:id="154" w:author="Lilian Biber" w:date="2018-08-09T11:11:00Z">
          <w:r w:rsidDel="001A1D22">
            <w:rPr>
              <w:bCs/>
              <w:sz w:val="23"/>
              <w:szCs w:val="23"/>
              <w:lang w:val="en-US"/>
            </w:rPr>
            <w:delText xml:space="preserve"> for t</w:delText>
          </w:r>
        </w:del>
      </w:ins>
      <w:ins w:id="155" w:author="Lilian Biber" w:date="2018-08-09T11:11:00Z">
        <w:r w:rsidR="001A1D22">
          <w:rPr>
            <w:bCs/>
            <w:sz w:val="23"/>
            <w:szCs w:val="23"/>
            <w:lang w:val="en-US"/>
          </w:rPr>
          <w:t>t</w:t>
        </w:r>
      </w:ins>
      <w:ins w:id="156" w:author="Microsoft Office-gebruiker" w:date="2018-07-19T13:06:00Z">
        <w:r>
          <w:rPr>
            <w:bCs/>
            <w:sz w:val="23"/>
            <w:szCs w:val="23"/>
            <w:lang w:val="en-US"/>
          </w:rPr>
          <w:t xml:space="preserve">actical and even strategic </w:t>
        </w:r>
      </w:ins>
      <w:ins w:id="157" w:author="Microsoft Office-gebruiker" w:date="2018-07-19T13:27:00Z">
        <w:r w:rsidR="006059CE">
          <w:rPr>
            <w:bCs/>
            <w:sz w:val="23"/>
            <w:szCs w:val="23"/>
            <w:lang w:val="en-US"/>
          </w:rPr>
          <w:t xml:space="preserve">management </w:t>
        </w:r>
      </w:ins>
      <w:ins w:id="158" w:author="Lilian Biber" w:date="2018-08-09T11:13:00Z">
        <w:r w:rsidR="001A1D22">
          <w:rPr>
            <w:bCs/>
            <w:sz w:val="23"/>
            <w:szCs w:val="23"/>
            <w:lang w:val="en-US"/>
          </w:rPr>
          <w:t xml:space="preserve">level </w:t>
        </w:r>
      </w:ins>
      <w:ins w:id="159" w:author="Microsoft Office-gebruiker" w:date="2018-07-19T13:06:00Z">
        <w:r>
          <w:rPr>
            <w:bCs/>
            <w:sz w:val="23"/>
            <w:szCs w:val="23"/>
            <w:lang w:val="en-US"/>
          </w:rPr>
          <w:t>of a</w:t>
        </w:r>
        <w:del w:id="160" w:author="Lilian Biber" w:date="2018-08-09T11:13:00Z">
          <w:r w:rsidDel="001A1D22">
            <w:rPr>
              <w:bCs/>
              <w:sz w:val="23"/>
              <w:szCs w:val="23"/>
              <w:lang w:val="en-US"/>
            </w:rPr>
            <w:delText>n</w:delText>
          </w:r>
        </w:del>
        <w:r>
          <w:rPr>
            <w:bCs/>
            <w:sz w:val="23"/>
            <w:szCs w:val="23"/>
            <w:lang w:val="en-US"/>
          </w:rPr>
          <w:t xml:space="preserve"> VTS. </w:t>
        </w:r>
      </w:ins>
    </w:p>
    <w:p w:rsidR="00605CA0" w:rsidRDefault="00605CA0" w:rsidP="004271BD">
      <w:pPr>
        <w:pStyle w:val="Default"/>
        <w:jc w:val="both"/>
        <w:rPr>
          <w:bCs/>
          <w:sz w:val="23"/>
          <w:szCs w:val="23"/>
          <w:lang w:val="en-US"/>
        </w:rPr>
      </w:pPr>
    </w:p>
    <w:p w:rsidR="00F372FE" w:rsidRDefault="00F372FE" w:rsidP="004271BD">
      <w:pPr>
        <w:pStyle w:val="Default"/>
        <w:jc w:val="both"/>
        <w:rPr>
          <w:ins w:id="161" w:author="Microsoft Office-gebruiker" w:date="2018-07-19T13:08:00Z"/>
          <w:bCs/>
          <w:sz w:val="23"/>
          <w:szCs w:val="23"/>
          <w:lang w:val="en-US"/>
        </w:rPr>
      </w:pPr>
      <w:ins w:id="162" w:author="Microsoft Office-gebruiker" w:date="2018-07-19T13:07:00Z">
        <w:r>
          <w:rPr>
            <w:bCs/>
            <w:sz w:val="23"/>
            <w:szCs w:val="23"/>
            <w:lang w:val="en-US"/>
          </w:rPr>
          <w:t>The management of a VTS r</w:t>
        </w:r>
      </w:ins>
      <w:ins w:id="163" w:author="Microsoft Office-gebruiker" w:date="2018-07-19T12:59:00Z">
        <w:r w:rsidR="0086710F">
          <w:rPr>
            <w:bCs/>
            <w:sz w:val="23"/>
            <w:szCs w:val="23"/>
            <w:lang w:val="en-US"/>
          </w:rPr>
          <w:t>equires specific competenc</w:t>
        </w:r>
      </w:ins>
      <w:ins w:id="164" w:author="Microsoft Office-gebruiker" w:date="2018-07-19T13:00:00Z">
        <w:r w:rsidR="0086710F">
          <w:rPr>
            <w:bCs/>
            <w:sz w:val="23"/>
            <w:szCs w:val="23"/>
            <w:lang w:val="en-US"/>
          </w:rPr>
          <w:t>i</w:t>
        </w:r>
      </w:ins>
      <w:ins w:id="165" w:author="Microsoft Office-gebruiker" w:date="2018-07-19T12:59:00Z">
        <w:r w:rsidR="0086710F">
          <w:rPr>
            <w:bCs/>
            <w:sz w:val="23"/>
            <w:szCs w:val="23"/>
            <w:lang w:val="en-US"/>
          </w:rPr>
          <w:t>e</w:t>
        </w:r>
      </w:ins>
      <w:ins w:id="166" w:author="Microsoft Office-gebruiker" w:date="2018-07-19T13:00:00Z">
        <w:r w:rsidR="0086710F">
          <w:rPr>
            <w:bCs/>
            <w:sz w:val="23"/>
            <w:szCs w:val="23"/>
            <w:lang w:val="en-US"/>
          </w:rPr>
          <w:t>s</w:t>
        </w:r>
      </w:ins>
      <w:ins w:id="167" w:author="Microsoft Office-gebruiker" w:date="2018-07-19T12:59:00Z">
        <w:r w:rsidR="0086710F">
          <w:rPr>
            <w:bCs/>
            <w:sz w:val="23"/>
            <w:szCs w:val="23"/>
            <w:lang w:val="en-US"/>
          </w:rPr>
          <w:t xml:space="preserve"> from the people involved. </w:t>
        </w:r>
      </w:ins>
      <w:ins w:id="168" w:author="Microsoft Office-gebruiker" w:date="2018-07-19T13:00:00Z">
        <w:r w:rsidR="0086710F">
          <w:rPr>
            <w:bCs/>
            <w:sz w:val="23"/>
            <w:szCs w:val="23"/>
            <w:lang w:val="en-US"/>
          </w:rPr>
          <w:t xml:space="preserve">These competencies are not </w:t>
        </w:r>
      </w:ins>
      <w:ins w:id="169" w:author="Microsoft Office-gebruiker" w:date="2018-07-19T13:07:00Z">
        <w:r>
          <w:rPr>
            <w:bCs/>
            <w:sz w:val="23"/>
            <w:szCs w:val="23"/>
            <w:lang w:val="en-US"/>
          </w:rPr>
          <w:t>present</w:t>
        </w:r>
      </w:ins>
      <w:ins w:id="170" w:author="Microsoft Office-gebruiker" w:date="2018-07-19T13:01:00Z">
        <w:r w:rsidR="0086710F">
          <w:rPr>
            <w:bCs/>
            <w:sz w:val="23"/>
            <w:szCs w:val="23"/>
            <w:lang w:val="en-US"/>
          </w:rPr>
          <w:t xml:space="preserve"> by nature but are the result of </w:t>
        </w:r>
      </w:ins>
      <w:ins w:id="171" w:author="Microsoft Office-gebruiker" w:date="2018-07-19T13:08:00Z">
        <w:r>
          <w:rPr>
            <w:bCs/>
            <w:sz w:val="23"/>
            <w:szCs w:val="23"/>
            <w:lang w:val="en-US"/>
          </w:rPr>
          <w:t xml:space="preserve">training followed by </w:t>
        </w:r>
      </w:ins>
      <w:ins w:id="172" w:author="Microsoft Office-gebruiker" w:date="2018-07-19T13:01:00Z">
        <w:r>
          <w:rPr>
            <w:bCs/>
            <w:sz w:val="23"/>
            <w:szCs w:val="23"/>
            <w:lang w:val="en-US"/>
          </w:rPr>
          <w:t>sufficient experience and expos</w:t>
        </w:r>
      </w:ins>
      <w:ins w:id="173" w:author="Microsoft Office-gebruiker" w:date="2018-07-19T13:02:00Z">
        <w:r>
          <w:rPr>
            <w:bCs/>
            <w:sz w:val="23"/>
            <w:szCs w:val="23"/>
            <w:lang w:val="en-US"/>
          </w:rPr>
          <w:t>u</w:t>
        </w:r>
      </w:ins>
      <w:ins w:id="174" w:author="Microsoft Office-gebruiker" w:date="2018-07-19T13:01:00Z">
        <w:r>
          <w:rPr>
            <w:bCs/>
            <w:sz w:val="23"/>
            <w:szCs w:val="23"/>
            <w:lang w:val="en-US"/>
          </w:rPr>
          <w:t>re</w:t>
        </w:r>
        <w:r w:rsidR="0086710F">
          <w:rPr>
            <w:bCs/>
            <w:sz w:val="23"/>
            <w:szCs w:val="23"/>
            <w:lang w:val="en-US"/>
          </w:rPr>
          <w:t xml:space="preserve"> to th</w:t>
        </w:r>
      </w:ins>
      <w:ins w:id="175" w:author="Microsoft Office-gebruiker" w:date="2018-07-19T13:02:00Z">
        <w:r>
          <w:rPr>
            <w:bCs/>
            <w:sz w:val="23"/>
            <w:szCs w:val="23"/>
            <w:lang w:val="en-US"/>
          </w:rPr>
          <w:t>e key-elements</w:t>
        </w:r>
      </w:ins>
      <w:ins w:id="176" w:author="Microsoft Office-gebruiker" w:date="2018-07-19T13:01:00Z">
        <w:r w:rsidR="0086710F">
          <w:rPr>
            <w:bCs/>
            <w:sz w:val="23"/>
            <w:szCs w:val="23"/>
            <w:lang w:val="en-US"/>
          </w:rPr>
          <w:t xml:space="preserve"> of </w:t>
        </w:r>
      </w:ins>
      <w:ins w:id="177" w:author="Microsoft Office-gebruiker" w:date="2018-07-19T13:02:00Z">
        <w:r w:rsidR="0086710F">
          <w:rPr>
            <w:bCs/>
            <w:sz w:val="23"/>
            <w:szCs w:val="23"/>
            <w:lang w:val="en-US"/>
          </w:rPr>
          <w:t>the</w:t>
        </w:r>
      </w:ins>
      <w:ins w:id="178" w:author="Microsoft Office-gebruiker" w:date="2018-07-19T13:01:00Z">
        <w:r w:rsidR="0086710F">
          <w:rPr>
            <w:bCs/>
            <w:sz w:val="23"/>
            <w:szCs w:val="23"/>
            <w:lang w:val="en-US"/>
          </w:rPr>
          <w:t xml:space="preserve"> </w:t>
        </w:r>
      </w:ins>
      <w:ins w:id="179" w:author="Microsoft Office-gebruiker" w:date="2018-07-19T13:02:00Z">
        <w:r>
          <w:rPr>
            <w:bCs/>
            <w:sz w:val="23"/>
            <w:szCs w:val="23"/>
            <w:lang w:val="en-US"/>
          </w:rPr>
          <w:t>VTS task</w:t>
        </w:r>
      </w:ins>
      <w:ins w:id="180" w:author="Microsoft Office-gebruiker" w:date="2018-07-19T13:00:00Z">
        <w:r w:rsidR="0086710F">
          <w:rPr>
            <w:bCs/>
            <w:sz w:val="23"/>
            <w:szCs w:val="23"/>
            <w:lang w:val="en-US"/>
          </w:rPr>
          <w:t xml:space="preserve">. </w:t>
        </w:r>
      </w:ins>
      <w:ins w:id="181" w:author="Microsoft Office-gebruiker" w:date="2018-07-19T12:57:00Z">
        <w:r w:rsidR="00EF13A5" w:rsidRPr="00EF13A5">
          <w:rPr>
            <w:bCs/>
            <w:sz w:val="23"/>
            <w:szCs w:val="23"/>
            <w:lang w:val="en-US"/>
            <w:rPrChange w:id="182" w:author="Microsoft Office-gebruiker" w:date="2018-07-19T12:58:00Z">
              <w:rPr>
                <w:bCs/>
                <w:sz w:val="23"/>
                <w:szCs w:val="23"/>
                <w:lang w:val="nl-BE"/>
              </w:rPr>
            </w:rPrChange>
          </w:rPr>
          <w:t xml:space="preserve"> </w:t>
        </w:r>
      </w:ins>
    </w:p>
    <w:p w:rsidR="00605CA0" w:rsidRDefault="00605CA0" w:rsidP="00F372FE">
      <w:pPr>
        <w:pStyle w:val="Default"/>
        <w:jc w:val="both"/>
        <w:rPr>
          <w:bCs/>
          <w:sz w:val="23"/>
          <w:szCs w:val="23"/>
          <w:lang w:val="en-US"/>
        </w:rPr>
      </w:pPr>
    </w:p>
    <w:p w:rsidR="005F537B" w:rsidRPr="006C4570" w:rsidDel="00F372FE" w:rsidRDefault="00F372FE">
      <w:pPr>
        <w:pStyle w:val="Default"/>
        <w:jc w:val="both"/>
        <w:rPr>
          <w:del w:id="183" w:author="Microsoft Office-gebruiker" w:date="2018-07-19T13:09:00Z"/>
          <w:bCs/>
          <w:sz w:val="23"/>
          <w:szCs w:val="23"/>
          <w:lang w:val="en-US"/>
          <w:rPrChange w:id="184" w:author="Microsoft Office-gebruiker" w:date="2018-07-19T13:13:00Z">
            <w:rPr>
              <w:del w:id="185" w:author="Microsoft Office-gebruiker" w:date="2018-07-19T13:09:00Z"/>
              <w:bCs/>
              <w:sz w:val="23"/>
              <w:szCs w:val="23"/>
            </w:rPr>
          </w:rPrChange>
        </w:rPr>
      </w:pPr>
      <w:ins w:id="186" w:author="Microsoft Office-gebruiker" w:date="2018-07-19T13:08:00Z">
        <w:r>
          <w:rPr>
            <w:bCs/>
            <w:sz w:val="23"/>
            <w:szCs w:val="23"/>
            <w:lang w:val="en-US"/>
          </w:rPr>
          <w:t xml:space="preserve">This document is designed to help Vessel Traffic </w:t>
        </w:r>
        <w:commentRangeStart w:id="187"/>
        <w:r>
          <w:rPr>
            <w:bCs/>
            <w:sz w:val="23"/>
            <w:szCs w:val="23"/>
            <w:lang w:val="en-US"/>
          </w:rPr>
          <w:t>Services</w:t>
        </w:r>
      </w:ins>
      <w:commentRangeEnd w:id="187"/>
      <w:r w:rsidR="00605CA0">
        <w:rPr>
          <w:rStyle w:val="Rimandocommento"/>
          <w:rFonts w:cs="Times New Roman"/>
          <w:color w:val="auto"/>
          <w:lang w:val="fr-FR" w:eastAsia="de-DE"/>
        </w:rPr>
        <w:commentReference w:id="187"/>
      </w:r>
      <w:ins w:id="188" w:author="Microsoft Office-gebruiker" w:date="2018-07-19T13:08:00Z">
        <w:r>
          <w:rPr>
            <w:bCs/>
            <w:sz w:val="23"/>
            <w:szCs w:val="23"/>
            <w:lang w:val="en-US"/>
          </w:rPr>
          <w:t xml:space="preserve"> in the identification of the different management tasks of a VTS </w:t>
        </w:r>
      </w:ins>
      <w:ins w:id="189" w:author="Microsoft Office-gebruiker" w:date="2018-07-19T13:09:00Z">
        <w:r>
          <w:rPr>
            <w:bCs/>
            <w:sz w:val="23"/>
            <w:szCs w:val="23"/>
            <w:lang w:val="en-US"/>
          </w:rPr>
          <w:t>in order to set standards for the</w:t>
        </w:r>
      </w:ins>
      <w:ins w:id="190" w:author="Microsoft Office-gebruiker" w:date="2018-07-19T13:12:00Z">
        <w:r w:rsidR="006C4570">
          <w:rPr>
            <w:bCs/>
            <w:sz w:val="23"/>
            <w:szCs w:val="23"/>
            <w:lang w:val="en-US"/>
          </w:rPr>
          <w:t>se tasks</w:t>
        </w:r>
      </w:ins>
      <w:ins w:id="191" w:author="Microsoft Office-gebruiker" w:date="2018-07-19T13:09:00Z">
        <w:r>
          <w:rPr>
            <w:bCs/>
            <w:sz w:val="23"/>
            <w:szCs w:val="23"/>
            <w:lang w:val="en-US"/>
          </w:rPr>
          <w:t xml:space="preserve"> and to </w:t>
        </w:r>
      </w:ins>
      <w:ins w:id="192" w:author="Microsoft Office-gebruiker" w:date="2018-07-19T13:12:00Z">
        <w:r w:rsidR="006C4570">
          <w:rPr>
            <w:bCs/>
            <w:sz w:val="23"/>
            <w:szCs w:val="23"/>
            <w:lang w:val="en-US"/>
          </w:rPr>
          <w:t>assist Vessel Traffic Services in the training of</w:t>
        </w:r>
      </w:ins>
      <w:ins w:id="193" w:author="Microsoft Office-gebruiker" w:date="2018-07-19T13:09:00Z">
        <w:r w:rsidR="006C4570">
          <w:rPr>
            <w:bCs/>
            <w:sz w:val="23"/>
            <w:szCs w:val="23"/>
            <w:lang w:val="en-US"/>
          </w:rPr>
          <w:t xml:space="preserve"> their staff according</w:t>
        </w:r>
      </w:ins>
      <w:ins w:id="194" w:author="Microsoft Office-gebruiker" w:date="2018-07-19T13:12:00Z">
        <w:r w:rsidR="006C4570">
          <w:rPr>
            <w:bCs/>
            <w:sz w:val="23"/>
            <w:szCs w:val="23"/>
            <w:lang w:val="en-US"/>
          </w:rPr>
          <w:t xml:space="preserve"> to these standards</w:t>
        </w:r>
      </w:ins>
      <w:ins w:id="195" w:author="Microsoft Office-gebruiker" w:date="2018-07-19T13:09:00Z">
        <w:r>
          <w:rPr>
            <w:bCs/>
            <w:sz w:val="23"/>
            <w:szCs w:val="23"/>
            <w:lang w:val="en-US"/>
          </w:rPr>
          <w:t xml:space="preserve">. </w:t>
        </w:r>
      </w:ins>
      <w:del w:id="196" w:author="Microsoft Office-gebruiker" w:date="2018-07-19T13:09:00Z">
        <w:r w:rsidR="005F537B" w:rsidRPr="00860EA6" w:rsidDel="00F372FE">
          <w:rPr>
            <w:bCs/>
            <w:sz w:val="23"/>
            <w:szCs w:val="23"/>
          </w:rPr>
          <w:delText>The importance of training of personnel working in maritime sector is a key element, internationally recognized, in increasing the safety of navigation.</w:delText>
        </w:r>
      </w:del>
    </w:p>
    <w:p w:rsidR="005F537B" w:rsidRPr="00860EA6" w:rsidRDefault="005F537B" w:rsidP="00F372FE">
      <w:pPr>
        <w:pStyle w:val="Default"/>
        <w:jc w:val="both"/>
        <w:rPr>
          <w:bCs/>
          <w:sz w:val="23"/>
          <w:szCs w:val="23"/>
        </w:rPr>
      </w:pPr>
      <w:del w:id="197" w:author="Microsoft Office-gebruiker" w:date="2018-07-19T13:09:00Z">
        <w:r w:rsidRPr="00860EA6" w:rsidDel="00F372FE">
          <w:rPr>
            <w:bCs/>
            <w:sz w:val="23"/>
            <w:szCs w:val="23"/>
          </w:rPr>
          <w:delText>A major factor in the efficient operation of a VTS centre is the standard of competence of its whole personnel.</w:delText>
        </w:r>
      </w:del>
    </w:p>
    <w:p w:rsidR="00605CA0" w:rsidRDefault="00605CA0" w:rsidP="006C4570">
      <w:pPr>
        <w:pStyle w:val="Default"/>
        <w:jc w:val="both"/>
        <w:rPr>
          <w:bCs/>
          <w:sz w:val="23"/>
          <w:szCs w:val="23"/>
        </w:rPr>
      </w:pPr>
    </w:p>
    <w:p w:rsidR="002A632D" w:rsidRDefault="004271BD" w:rsidP="006C4570">
      <w:pPr>
        <w:pStyle w:val="Default"/>
        <w:jc w:val="both"/>
        <w:rPr>
          <w:ins w:id="198" w:author="Lilian Biber" w:date="2018-08-09T09:43:00Z"/>
          <w:bCs/>
          <w:sz w:val="23"/>
          <w:szCs w:val="23"/>
        </w:rPr>
      </w:pPr>
      <w:del w:id="199" w:author="Microsoft Office-gebruiker" w:date="2018-07-19T13:10:00Z">
        <w:r w:rsidRPr="00860EA6" w:rsidDel="00F372FE">
          <w:rPr>
            <w:bCs/>
            <w:sz w:val="23"/>
            <w:szCs w:val="23"/>
          </w:rPr>
          <w:delText>IALA Reccomenda</w:delText>
        </w:r>
      </w:del>
      <w:ins w:id="200" w:author="Microsoft Office-gebruiker" w:date="2018-07-19T13:13:00Z">
        <w:r w:rsidR="006C4570">
          <w:rPr>
            <w:bCs/>
            <w:sz w:val="23"/>
            <w:szCs w:val="23"/>
          </w:rPr>
          <w:t>In practice</w:t>
        </w:r>
      </w:ins>
      <w:ins w:id="201" w:author="Lilian Biber" w:date="2018-08-09T11:14:00Z">
        <w:r w:rsidR="001A1D22">
          <w:rPr>
            <w:bCs/>
            <w:sz w:val="23"/>
            <w:szCs w:val="23"/>
          </w:rPr>
          <w:t>,</w:t>
        </w:r>
      </w:ins>
      <w:ins w:id="202" w:author="Microsoft Office-gebruiker" w:date="2018-07-19T13:13:00Z">
        <w:r w:rsidR="006C4570">
          <w:rPr>
            <w:bCs/>
            <w:sz w:val="23"/>
            <w:szCs w:val="23"/>
          </w:rPr>
          <w:t xml:space="preserve"> management tasks may be divided among several employees and every VTS-autho</w:t>
        </w:r>
      </w:ins>
      <w:ins w:id="203" w:author="Microsoft Office-gebruiker" w:date="2018-07-19T13:14:00Z">
        <w:r w:rsidR="006C4570">
          <w:rPr>
            <w:bCs/>
            <w:sz w:val="23"/>
            <w:szCs w:val="23"/>
          </w:rPr>
          <w:t>ri</w:t>
        </w:r>
      </w:ins>
      <w:ins w:id="204" w:author="Microsoft Office-gebruiker" w:date="2018-07-19T13:13:00Z">
        <w:r w:rsidR="006C4570">
          <w:rPr>
            <w:bCs/>
            <w:sz w:val="23"/>
            <w:szCs w:val="23"/>
          </w:rPr>
          <w:t xml:space="preserve">ty </w:t>
        </w:r>
        <w:commentRangeStart w:id="205"/>
        <w:r w:rsidR="006C4570">
          <w:rPr>
            <w:bCs/>
            <w:sz w:val="23"/>
            <w:szCs w:val="23"/>
          </w:rPr>
          <w:t>will</w:t>
        </w:r>
      </w:ins>
      <w:commentRangeEnd w:id="205"/>
      <w:r w:rsidR="00605CA0">
        <w:rPr>
          <w:rStyle w:val="Rimandocommento"/>
          <w:rFonts w:cs="Times New Roman"/>
          <w:color w:val="auto"/>
          <w:lang w:val="fr-FR" w:eastAsia="de-DE"/>
        </w:rPr>
        <w:commentReference w:id="205"/>
      </w:r>
      <w:ins w:id="206" w:author="Microsoft Office-gebruiker" w:date="2018-07-19T13:13:00Z">
        <w:r w:rsidR="006C4570">
          <w:rPr>
            <w:bCs/>
            <w:sz w:val="23"/>
            <w:szCs w:val="23"/>
          </w:rPr>
          <w:t xml:space="preserve"> </w:t>
        </w:r>
      </w:ins>
      <w:ins w:id="207" w:author="Microsoft Office-gebruiker" w:date="2018-07-19T13:14:00Z">
        <w:r w:rsidR="006C4570">
          <w:rPr>
            <w:bCs/>
            <w:sz w:val="23"/>
            <w:szCs w:val="23"/>
          </w:rPr>
          <w:t>need the freedom to organise their VTS-cent</w:t>
        </w:r>
      </w:ins>
      <w:ins w:id="208" w:author="Lilian Biber" w:date="2018-08-09T09:22:00Z">
        <w:r w:rsidR="0073424A">
          <w:rPr>
            <w:bCs/>
            <w:sz w:val="23"/>
            <w:szCs w:val="23"/>
          </w:rPr>
          <w:t>re</w:t>
        </w:r>
      </w:ins>
      <w:ins w:id="209" w:author="Microsoft Office-gebruiker" w:date="2018-07-19T13:14:00Z">
        <w:del w:id="210" w:author="Lilian Biber" w:date="2018-08-09T09:22:00Z">
          <w:r w:rsidR="006C4570" w:rsidDel="0073424A">
            <w:rPr>
              <w:bCs/>
              <w:sz w:val="23"/>
              <w:szCs w:val="23"/>
            </w:rPr>
            <w:delText>er</w:delText>
          </w:r>
        </w:del>
        <w:r w:rsidR="006C4570">
          <w:rPr>
            <w:bCs/>
            <w:sz w:val="23"/>
            <w:szCs w:val="23"/>
          </w:rPr>
          <w:t xml:space="preserve"> in a way they consider best</w:t>
        </w:r>
      </w:ins>
      <w:ins w:id="211" w:author="Microsoft Office-gebruiker" w:date="2018-07-19T13:13:00Z">
        <w:r w:rsidR="006C4570">
          <w:rPr>
            <w:bCs/>
            <w:sz w:val="23"/>
            <w:szCs w:val="23"/>
          </w:rPr>
          <w:t xml:space="preserve">. </w:t>
        </w:r>
      </w:ins>
      <w:ins w:id="212" w:author="Microsoft Office-gebruiker" w:date="2018-07-19T13:14:00Z">
        <w:r w:rsidR="006C4570">
          <w:rPr>
            <w:bCs/>
            <w:sz w:val="23"/>
            <w:szCs w:val="23"/>
          </w:rPr>
          <w:t>Therefor</w:t>
        </w:r>
      </w:ins>
      <w:ins w:id="213" w:author="Lilian Biber" w:date="2018-08-09T11:10:00Z">
        <w:r w:rsidR="001A1D22">
          <w:rPr>
            <w:bCs/>
            <w:sz w:val="23"/>
            <w:szCs w:val="23"/>
          </w:rPr>
          <w:t>e</w:t>
        </w:r>
      </w:ins>
      <w:ins w:id="214" w:author="Microsoft Office-gebruiker" w:date="2018-07-19T13:14:00Z">
        <w:r w:rsidR="006C4570">
          <w:rPr>
            <w:bCs/>
            <w:sz w:val="23"/>
            <w:szCs w:val="23"/>
          </w:rPr>
          <w:t xml:space="preserve"> it is not </w:t>
        </w:r>
      </w:ins>
      <w:ins w:id="215" w:author="Microsoft Office-gebruiker" w:date="2018-07-19T13:15:00Z">
        <w:r w:rsidR="006C4570">
          <w:rPr>
            <w:bCs/>
            <w:sz w:val="23"/>
            <w:szCs w:val="23"/>
          </w:rPr>
          <w:t xml:space="preserve">plausible to talk about functions, but this document strives to identify these tasks on an operational, tactical and strategic level. Each one of them </w:t>
        </w:r>
        <w:commentRangeStart w:id="216"/>
        <w:r w:rsidR="006C4570">
          <w:rPr>
            <w:bCs/>
            <w:sz w:val="23"/>
            <w:szCs w:val="23"/>
          </w:rPr>
          <w:t>have</w:t>
        </w:r>
      </w:ins>
      <w:commentRangeEnd w:id="216"/>
      <w:r w:rsidR="00605CA0">
        <w:rPr>
          <w:rStyle w:val="Rimandocommento"/>
          <w:rFonts w:cs="Times New Roman"/>
          <w:color w:val="auto"/>
          <w:lang w:val="fr-FR" w:eastAsia="de-DE"/>
        </w:rPr>
        <w:commentReference w:id="216"/>
      </w:r>
      <w:ins w:id="217" w:author="Microsoft Office-gebruiker" w:date="2018-07-19T13:15:00Z">
        <w:r w:rsidR="006C4570">
          <w:rPr>
            <w:bCs/>
            <w:sz w:val="23"/>
            <w:szCs w:val="23"/>
          </w:rPr>
          <w:t xml:space="preserve"> their own challenges and requiring different levels of </w:t>
        </w:r>
        <w:commentRangeStart w:id="218"/>
        <w:r w:rsidR="006C4570">
          <w:rPr>
            <w:bCs/>
            <w:sz w:val="23"/>
            <w:szCs w:val="23"/>
          </w:rPr>
          <w:t>experience</w:t>
        </w:r>
      </w:ins>
      <w:commentRangeEnd w:id="218"/>
      <w:r w:rsidR="00605CA0">
        <w:rPr>
          <w:rStyle w:val="Rimandocommento"/>
          <w:rFonts w:cs="Times New Roman"/>
          <w:color w:val="auto"/>
          <w:lang w:val="fr-FR" w:eastAsia="de-DE"/>
        </w:rPr>
        <w:commentReference w:id="218"/>
      </w:r>
      <w:ins w:id="219" w:author="Microsoft Office-gebruiker" w:date="2018-07-19T13:15:00Z">
        <w:r w:rsidR="006C4570">
          <w:rPr>
            <w:bCs/>
            <w:sz w:val="23"/>
            <w:szCs w:val="23"/>
          </w:rPr>
          <w:t xml:space="preserve"> and training</w:t>
        </w:r>
      </w:ins>
      <w:ins w:id="220" w:author="Microsoft Office-gebruiker" w:date="2018-07-19T13:16:00Z">
        <w:r w:rsidR="006C4570">
          <w:rPr>
            <w:bCs/>
            <w:sz w:val="23"/>
            <w:szCs w:val="23"/>
          </w:rPr>
          <w:t xml:space="preserve">. </w:t>
        </w:r>
      </w:ins>
    </w:p>
    <w:p w:rsidR="002A632D" w:rsidRDefault="002A632D" w:rsidP="006C4570">
      <w:pPr>
        <w:pStyle w:val="Default"/>
        <w:jc w:val="both"/>
        <w:rPr>
          <w:ins w:id="221" w:author="Lilian Biber" w:date="2018-08-09T09:43:00Z"/>
          <w:bCs/>
          <w:sz w:val="23"/>
          <w:szCs w:val="23"/>
        </w:rPr>
      </w:pPr>
    </w:p>
    <w:p w:rsidR="002A632D" w:rsidRDefault="002A632D" w:rsidP="006C4570">
      <w:pPr>
        <w:pStyle w:val="Default"/>
        <w:jc w:val="both"/>
        <w:rPr>
          <w:ins w:id="222" w:author="Lilian Biber" w:date="2018-08-09T09:43:00Z"/>
          <w:bCs/>
          <w:sz w:val="23"/>
          <w:szCs w:val="23"/>
        </w:rPr>
      </w:pPr>
    </w:p>
    <w:p w:rsidR="002A632D" w:rsidRDefault="002A632D" w:rsidP="006C4570">
      <w:pPr>
        <w:pStyle w:val="Default"/>
        <w:jc w:val="both"/>
        <w:rPr>
          <w:ins w:id="223" w:author="Lilian Biber" w:date="2018-08-09T09:43:00Z"/>
          <w:bCs/>
          <w:sz w:val="23"/>
          <w:szCs w:val="23"/>
        </w:rPr>
      </w:pPr>
    </w:p>
    <w:p w:rsidR="004271BD" w:rsidRPr="00860EA6" w:rsidDel="00F372FE" w:rsidRDefault="004271BD" w:rsidP="004271BD">
      <w:pPr>
        <w:pStyle w:val="Default"/>
        <w:jc w:val="both"/>
        <w:rPr>
          <w:del w:id="224" w:author="Microsoft Office-gebruiker" w:date="2018-07-19T13:10:00Z"/>
          <w:bCs/>
          <w:sz w:val="23"/>
          <w:szCs w:val="23"/>
        </w:rPr>
      </w:pPr>
      <w:del w:id="225" w:author="Microsoft Office-gebruiker" w:date="2018-07-19T13:10:00Z">
        <w:r w:rsidRPr="00860EA6" w:rsidDel="00F372FE">
          <w:rPr>
            <w:bCs/>
            <w:sz w:val="23"/>
            <w:szCs w:val="23"/>
          </w:rPr>
          <w:delText>ion V 103 introduces VTS professional positions (Operator, Supervisor, Manager) drafting, for each one, a job description and the possible career progression .</w:delText>
        </w:r>
      </w:del>
    </w:p>
    <w:p w:rsidR="006C4570" w:rsidRDefault="006C4570" w:rsidP="006C4570">
      <w:pPr>
        <w:pStyle w:val="Default"/>
        <w:jc w:val="both"/>
        <w:rPr>
          <w:ins w:id="226" w:author="Microsoft Office-gebruiker" w:date="2018-07-19T13:16:00Z"/>
          <w:bCs/>
          <w:sz w:val="23"/>
          <w:szCs w:val="23"/>
        </w:rPr>
      </w:pPr>
    </w:p>
    <w:p w:rsidR="002A632D" w:rsidRDefault="002A632D" w:rsidP="006C4570">
      <w:pPr>
        <w:pStyle w:val="Default"/>
        <w:jc w:val="both"/>
        <w:rPr>
          <w:ins w:id="227" w:author="Lilian Biber" w:date="2018-08-09T09:43:00Z"/>
          <w:bCs/>
          <w:sz w:val="23"/>
          <w:szCs w:val="23"/>
        </w:rPr>
      </w:pPr>
    </w:p>
    <w:p w:rsidR="002A632D" w:rsidRDefault="002A632D" w:rsidP="006C4570">
      <w:pPr>
        <w:pStyle w:val="Default"/>
        <w:jc w:val="both"/>
        <w:rPr>
          <w:ins w:id="228" w:author="Lilian Biber" w:date="2018-08-09T09:43:00Z"/>
          <w:bCs/>
          <w:sz w:val="23"/>
          <w:szCs w:val="23"/>
        </w:rPr>
      </w:pPr>
    </w:p>
    <w:p w:rsidR="002A632D" w:rsidRDefault="002A632D" w:rsidP="006C4570">
      <w:pPr>
        <w:pStyle w:val="Default"/>
        <w:jc w:val="both"/>
        <w:rPr>
          <w:ins w:id="229" w:author="Lilian Biber" w:date="2018-08-09T09:43:00Z"/>
          <w:bCs/>
          <w:sz w:val="23"/>
          <w:szCs w:val="23"/>
        </w:rPr>
      </w:pPr>
    </w:p>
    <w:p w:rsidR="002A632D" w:rsidRDefault="002A632D" w:rsidP="006C4570">
      <w:pPr>
        <w:pStyle w:val="Default"/>
        <w:jc w:val="both"/>
        <w:rPr>
          <w:ins w:id="230" w:author="Lilian Biber" w:date="2018-08-09T09:43:00Z"/>
          <w:bCs/>
          <w:sz w:val="23"/>
          <w:szCs w:val="23"/>
        </w:rPr>
      </w:pPr>
    </w:p>
    <w:p w:rsidR="002A632D" w:rsidRDefault="002A632D" w:rsidP="006C4570">
      <w:pPr>
        <w:pStyle w:val="Default"/>
        <w:jc w:val="both"/>
        <w:rPr>
          <w:ins w:id="231" w:author="Lilian Biber" w:date="2018-08-09T09:43:00Z"/>
          <w:bCs/>
          <w:sz w:val="23"/>
          <w:szCs w:val="23"/>
        </w:rPr>
      </w:pPr>
    </w:p>
    <w:p w:rsidR="002A632D" w:rsidRDefault="002A632D" w:rsidP="006C4570">
      <w:pPr>
        <w:pStyle w:val="Default"/>
        <w:jc w:val="both"/>
        <w:rPr>
          <w:ins w:id="232" w:author="Lilian Biber" w:date="2018-08-09T09:43:00Z"/>
          <w:bCs/>
          <w:sz w:val="23"/>
          <w:szCs w:val="23"/>
        </w:rPr>
      </w:pPr>
    </w:p>
    <w:p w:rsidR="002A632D" w:rsidRDefault="002A632D" w:rsidP="006C4570">
      <w:pPr>
        <w:pStyle w:val="Default"/>
        <w:jc w:val="both"/>
        <w:rPr>
          <w:ins w:id="233" w:author="Lilian Biber" w:date="2018-08-09T09:43:00Z"/>
          <w:bCs/>
          <w:sz w:val="23"/>
          <w:szCs w:val="23"/>
        </w:rPr>
      </w:pPr>
    </w:p>
    <w:p w:rsidR="002A632D" w:rsidRDefault="002A632D" w:rsidP="006C4570">
      <w:pPr>
        <w:pStyle w:val="Default"/>
        <w:jc w:val="both"/>
        <w:rPr>
          <w:ins w:id="234" w:author="Lilian Biber" w:date="2018-08-09T09:43:00Z"/>
          <w:bCs/>
          <w:sz w:val="23"/>
          <w:szCs w:val="23"/>
        </w:rPr>
      </w:pPr>
    </w:p>
    <w:p w:rsidR="002A632D" w:rsidRDefault="002A632D" w:rsidP="006C4570">
      <w:pPr>
        <w:pStyle w:val="Default"/>
        <w:jc w:val="both"/>
        <w:rPr>
          <w:ins w:id="235" w:author="Lilian Biber" w:date="2018-08-09T09:43:00Z"/>
          <w:bCs/>
          <w:sz w:val="23"/>
          <w:szCs w:val="23"/>
        </w:rPr>
      </w:pPr>
    </w:p>
    <w:p w:rsidR="002A632D" w:rsidRDefault="002A632D" w:rsidP="006C4570">
      <w:pPr>
        <w:pStyle w:val="Default"/>
        <w:jc w:val="both"/>
        <w:rPr>
          <w:ins w:id="236" w:author="Lilian Biber" w:date="2018-08-09T09:43:00Z"/>
          <w:bCs/>
          <w:sz w:val="23"/>
          <w:szCs w:val="23"/>
        </w:rPr>
      </w:pPr>
    </w:p>
    <w:p w:rsidR="002A632D" w:rsidRDefault="002A632D" w:rsidP="006C4570">
      <w:pPr>
        <w:pStyle w:val="Default"/>
        <w:jc w:val="both"/>
        <w:rPr>
          <w:ins w:id="237" w:author="Lilian Biber" w:date="2018-08-09T09:43:00Z"/>
          <w:bCs/>
          <w:sz w:val="23"/>
          <w:szCs w:val="23"/>
        </w:rPr>
      </w:pPr>
    </w:p>
    <w:p w:rsidR="002A632D" w:rsidRDefault="002A632D" w:rsidP="006C4570">
      <w:pPr>
        <w:pStyle w:val="Default"/>
        <w:jc w:val="both"/>
        <w:rPr>
          <w:ins w:id="238" w:author="Lilian Biber" w:date="2018-08-09T09:43:00Z"/>
          <w:bCs/>
          <w:sz w:val="23"/>
          <w:szCs w:val="23"/>
        </w:rPr>
      </w:pPr>
    </w:p>
    <w:p w:rsidR="002A632D" w:rsidRDefault="002A632D" w:rsidP="006C4570">
      <w:pPr>
        <w:pStyle w:val="Default"/>
        <w:jc w:val="both"/>
        <w:rPr>
          <w:ins w:id="239" w:author="Lilian Biber" w:date="2018-08-09T09:43:00Z"/>
          <w:bCs/>
          <w:sz w:val="23"/>
          <w:szCs w:val="23"/>
        </w:rPr>
      </w:pPr>
    </w:p>
    <w:p w:rsidR="00463449" w:rsidRDefault="006C4570" w:rsidP="006C4570">
      <w:pPr>
        <w:pStyle w:val="Default"/>
        <w:jc w:val="both"/>
        <w:rPr>
          <w:ins w:id="240" w:author="Microsoft Office-gebruiker" w:date="2018-07-19T13:40:00Z"/>
          <w:bCs/>
          <w:sz w:val="23"/>
          <w:szCs w:val="23"/>
        </w:rPr>
      </w:pPr>
      <w:commentRangeStart w:id="241"/>
      <w:ins w:id="242" w:author="Microsoft Office-gebruiker" w:date="2018-07-19T13:16:00Z">
        <w:r>
          <w:rPr>
            <w:bCs/>
            <w:sz w:val="23"/>
            <w:szCs w:val="23"/>
          </w:rPr>
          <w:t xml:space="preserve">Thorough research has been carried out </w:t>
        </w:r>
        <w:proofErr w:type="spellStart"/>
        <w:r>
          <w:rPr>
            <w:bCs/>
            <w:sz w:val="23"/>
            <w:szCs w:val="23"/>
          </w:rPr>
          <w:t>eg</w:t>
        </w:r>
        <w:proofErr w:type="spellEnd"/>
        <w:r>
          <w:rPr>
            <w:bCs/>
            <w:sz w:val="23"/>
            <w:szCs w:val="23"/>
          </w:rPr>
          <w:t xml:space="preserve"> by the Italian Coast Guard together with </w:t>
        </w:r>
      </w:ins>
      <w:ins w:id="243" w:author="Microsoft Office-gebruiker" w:date="2018-07-19T13:20:00Z">
        <w:r>
          <w:rPr>
            <w:bCs/>
            <w:sz w:val="23"/>
            <w:szCs w:val="23"/>
          </w:rPr>
          <w:t>………….</w:t>
        </w:r>
      </w:ins>
      <w:ins w:id="244" w:author="Microsoft Office-gebruiker" w:date="2018-07-19T13:16:00Z">
        <w:r>
          <w:rPr>
            <w:bCs/>
            <w:sz w:val="23"/>
            <w:szCs w:val="23"/>
          </w:rPr>
          <w:t xml:space="preserve">several other parties resulting in </w:t>
        </w:r>
      </w:ins>
      <w:ins w:id="245" w:author="Microsoft Office-gebruiker" w:date="2018-07-19T13:18:00Z">
        <w:r>
          <w:rPr>
            <w:bCs/>
            <w:sz w:val="23"/>
            <w:szCs w:val="23"/>
          </w:rPr>
          <w:t>th</w:t>
        </w:r>
      </w:ins>
      <w:del w:id="246" w:author="Unknown">
        <w:r w:rsidDel="002A632D">
          <w:rPr>
            <w:bCs/>
            <w:sz w:val="23"/>
            <w:szCs w:val="23"/>
          </w:rPr>
          <w:delText>e</w:delText>
        </w:r>
      </w:del>
      <w:ins w:id="247" w:author="Lilian Biber" w:date="2018-08-09T09:43:00Z">
        <w:r>
          <w:rPr>
            <w:bCs/>
            <w:sz w:val="23"/>
            <w:szCs w:val="23"/>
          </w:rPr>
          <w:t xml:space="preserve"> </w:t>
        </w:r>
      </w:ins>
      <w:ins w:id="248" w:author="Microsoft Office-gebruiker" w:date="2018-07-19T13:18:00Z">
        <w:r>
          <w:rPr>
            <w:bCs/>
            <w:sz w:val="23"/>
            <w:szCs w:val="23"/>
          </w:rPr>
          <w:t xml:space="preserve">‘Coast Guard Functional </w:t>
        </w:r>
        <w:proofErr w:type="spellStart"/>
        <w:r>
          <w:rPr>
            <w:bCs/>
            <w:sz w:val="23"/>
            <w:szCs w:val="23"/>
          </w:rPr>
          <w:t>Secctoral</w:t>
        </w:r>
        <w:proofErr w:type="spellEnd"/>
        <w:r>
          <w:rPr>
            <w:bCs/>
            <w:sz w:val="23"/>
            <w:szCs w:val="23"/>
          </w:rPr>
          <w:t xml:space="preserve"> Qualification Frameworks’. </w:t>
        </w:r>
      </w:ins>
      <w:commentRangeEnd w:id="241"/>
      <w:r w:rsidR="00605CA0">
        <w:rPr>
          <w:rStyle w:val="Rimandocommento"/>
          <w:rFonts w:cs="Times New Roman"/>
          <w:color w:val="auto"/>
          <w:lang w:val="fr-FR" w:eastAsia="de-DE"/>
        </w:rPr>
        <w:commentReference w:id="241"/>
      </w:r>
      <w:ins w:id="249" w:author="Microsoft Office-gebruiker" w:date="2018-07-19T13:18:00Z">
        <w:r>
          <w:rPr>
            <w:bCs/>
            <w:sz w:val="23"/>
            <w:szCs w:val="23"/>
          </w:rPr>
          <w:t>This document is a general document regarding the work of the Coa</w:t>
        </w:r>
      </w:ins>
      <w:ins w:id="250" w:author="Microsoft Office-gebruiker" w:date="2018-07-19T13:19:00Z">
        <w:r>
          <w:rPr>
            <w:bCs/>
            <w:sz w:val="23"/>
            <w:szCs w:val="23"/>
          </w:rPr>
          <w:t>st Guard but also contains valuable information regarding the competencies of a VTS. Some of this work will form the basis for this document.</w:t>
        </w:r>
      </w:ins>
    </w:p>
    <w:p w:rsidR="0073424A" w:rsidRDefault="00463449" w:rsidP="006C4570">
      <w:pPr>
        <w:pStyle w:val="Default"/>
        <w:jc w:val="both"/>
        <w:rPr>
          <w:ins w:id="251" w:author="Lilian Biber" w:date="2018-08-09T09:30:00Z"/>
          <w:bCs/>
          <w:sz w:val="23"/>
          <w:szCs w:val="23"/>
        </w:rPr>
      </w:pPr>
      <w:ins w:id="252" w:author="Microsoft Office-gebruiker" w:date="2018-07-19T13:40:00Z">
        <w:r>
          <w:rPr>
            <w:bCs/>
            <w:sz w:val="23"/>
            <w:szCs w:val="23"/>
          </w:rPr>
          <w:t xml:space="preserve">Furthermore </w:t>
        </w:r>
        <w:r w:rsidR="00E54D81">
          <w:rPr>
            <w:bCs/>
            <w:sz w:val="23"/>
            <w:szCs w:val="23"/>
          </w:rPr>
          <w:t>the input for this document is gathered by means of questionnaire which was specifically designed for this purpose and which is attached to this document in appendix A.</w:t>
        </w:r>
      </w:ins>
    </w:p>
    <w:p w:rsidR="0073424A" w:rsidRDefault="0073424A" w:rsidP="006C4570">
      <w:pPr>
        <w:pStyle w:val="Default"/>
        <w:jc w:val="both"/>
        <w:rPr>
          <w:ins w:id="253" w:author="Lilian Biber" w:date="2018-08-09T09:30:00Z"/>
          <w:bCs/>
          <w:sz w:val="23"/>
          <w:szCs w:val="23"/>
        </w:rPr>
      </w:pPr>
    </w:p>
    <w:p w:rsidR="004271BD" w:rsidRPr="00860EA6" w:rsidDel="006C4570" w:rsidRDefault="004271BD">
      <w:pPr>
        <w:pStyle w:val="Default"/>
        <w:jc w:val="both"/>
        <w:rPr>
          <w:del w:id="254" w:author="Microsoft Office-gebruiker" w:date="2018-07-19T13:16:00Z"/>
          <w:bCs/>
          <w:sz w:val="23"/>
          <w:szCs w:val="23"/>
        </w:rPr>
      </w:pPr>
      <w:del w:id="255" w:author="Microsoft Office-gebruiker" w:date="2018-07-19T13:16:00Z">
        <w:r w:rsidRPr="00860EA6" w:rsidDel="006C4570">
          <w:rPr>
            <w:bCs/>
            <w:sz w:val="23"/>
            <w:szCs w:val="23"/>
          </w:rPr>
          <w:delText>As per IALA V 103, the VTS Manager is responsible for managing and coordinating the activities of the VTS centre on behalf of the VTS Authority.</w:delText>
        </w:r>
      </w:del>
    </w:p>
    <w:p w:rsidR="003A3DCB" w:rsidRPr="00860EA6" w:rsidDel="006C4570" w:rsidRDefault="003A3DCB">
      <w:pPr>
        <w:pStyle w:val="Default"/>
        <w:jc w:val="both"/>
        <w:rPr>
          <w:del w:id="256" w:author="Microsoft Office-gebruiker" w:date="2018-07-19T13:16:00Z"/>
          <w:bCs/>
          <w:sz w:val="23"/>
          <w:szCs w:val="23"/>
        </w:rPr>
      </w:pPr>
      <w:del w:id="257" w:author="Microsoft Office-gebruiker" w:date="2018-07-19T13:16:00Z">
        <w:r w:rsidRPr="00860EA6" w:rsidDel="006C4570">
          <w:rPr>
            <w:bCs/>
            <w:sz w:val="23"/>
            <w:szCs w:val="23"/>
          </w:rPr>
          <w:delText>Therefore an high specialisation is requested</w:delText>
        </w:r>
        <w:r w:rsidR="009F1F0A" w:rsidRPr="00860EA6" w:rsidDel="006C4570">
          <w:rPr>
            <w:bCs/>
            <w:sz w:val="23"/>
            <w:szCs w:val="23"/>
          </w:rPr>
          <w:delText>,</w:delText>
        </w:r>
        <w:r w:rsidRPr="00860EA6" w:rsidDel="006C4570">
          <w:rPr>
            <w:bCs/>
            <w:sz w:val="23"/>
            <w:szCs w:val="23"/>
          </w:rPr>
          <w:delText xml:space="preserve"> focused on work organisations theories and on the ability to manage humans and </w:delText>
        </w:r>
      </w:del>
      <w:del w:id="258" w:author="Unknown">
        <w:r w:rsidRPr="00860EA6" w:rsidDel="0073424A">
          <w:rPr>
            <w:bCs/>
            <w:sz w:val="23"/>
            <w:szCs w:val="23"/>
          </w:rPr>
          <w:delText>m</w:delText>
        </w:r>
      </w:del>
      <w:del w:id="259" w:author="Microsoft Office-gebruiker" w:date="2018-07-19T13:16:00Z">
        <w:r w:rsidRPr="00860EA6" w:rsidDel="006C4570">
          <w:rPr>
            <w:bCs/>
            <w:sz w:val="23"/>
            <w:szCs w:val="23"/>
          </w:rPr>
          <w:delText>erials resources.</w:delText>
        </w:r>
      </w:del>
    </w:p>
    <w:p w:rsidR="00182084" w:rsidRPr="00860EA6" w:rsidRDefault="00DE6D26" w:rsidP="006C4570">
      <w:pPr>
        <w:pStyle w:val="Default"/>
        <w:jc w:val="both"/>
        <w:rPr>
          <w:bCs/>
          <w:sz w:val="23"/>
          <w:szCs w:val="23"/>
        </w:rPr>
      </w:pPr>
      <w:del w:id="260" w:author="Microsoft Office-gebruiker" w:date="2018-07-19T13:16:00Z">
        <w:r w:rsidRPr="00860EA6" w:rsidDel="006C4570">
          <w:rPr>
            <w:bCs/>
            <w:sz w:val="23"/>
            <w:szCs w:val="23"/>
          </w:rPr>
          <w:delText>Considering</w:delText>
        </w:r>
        <w:r w:rsidR="00DB0D46" w:rsidRPr="00860EA6" w:rsidDel="006C4570">
          <w:rPr>
            <w:bCs/>
            <w:sz w:val="23"/>
            <w:szCs w:val="23"/>
          </w:rPr>
          <w:delText xml:space="preserve"> that VTS Centres have different organisation of their own management, the</w:delText>
        </w:r>
        <w:r w:rsidR="00182084" w:rsidRPr="00860EA6" w:rsidDel="006C4570">
          <w:rPr>
            <w:bCs/>
            <w:sz w:val="23"/>
            <w:szCs w:val="23"/>
          </w:rPr>
          <w:delText xml:space="preserve"> </w:delText>
        </w:r>
        <w:r w:rsidR="00B537A7" w:rsidRPr="00860EA6" w:rsidDel="006C4570">
          <w:rPr>
            <w:bCs/>
            <w:sz w:val="23"/>
            <w:szCs w:val="23"/>
          </w:rPr>
          <w:delText>following</w:delText>
        </w:r>
        <w:r w:rsidR="00182084" w:rsidRPr="00860EA6" w:rsidDel="006C4570">
          <w:rPr>
            <w:bCs/>
            <w:sz w:val="23"/>
            <w:szCs w:val="23"/>
          </w:rPr>
          <w:delText xml:space="preserve"> document </w:delText>
        </w:r>
        <w:r w:rsidR="00B61F22" w:rsidRPr="00860EA6" w:rsidDel="006C4570">
          <w:rPr>
            <w:bCs/>
            <w:sz w:val="23"/>
            <w:szCs w:val="23"/>
          </w:rPr>
          <w:delText>aims</w:delText>
        </w:r>
        <w:r w:rsidR="00182084" w:rsidRPr="00860EA6" w:rsidDel="006C4570">
          <w:rPr>
            <w:bCs/>
            <w:sz w:val="23"/>
            <w:szCs w:val="23"/>
          </w:rPr>
          <w:delText xml:space="preserve"> to </w:delText>
        </w:r>
        <w:r w:rsidR="00DB0D46" w:rsidRPr="00860EA6" w:rsidDel="006C4570">
          <w:rPr>
            <w:bCs/>
            <w:sz w:val="23"/>
            <w:szCs w:val="23"/>
          </w:rPr>
          <w:delText xml:space="preserve">give </w:delText>
        </w:r>
        <w:r w:rsidR="00182084" w:rsidRPr="00860EA6" w:rsidDel="006C4570">
          <w:rPr>
            <w:bCs/>
            <w:sz w:val="23"/>
            <w:szCs w:val="23"/>
          </w:rPr>
          <w:delText xml:space="preserve">a </w:delText>
        </w:r>
        <w:r w:rsidR="00DB0D46" w:rsidRPr="00860EA6" w:rsidDel="006C4570">
          <w:rPr>
            <w:bCs/>
            <w:sz w:val="23"/>
            <w:szCs w:val="23"/>
          </w:rPr>
          <w:delText xml:space="preserve">guide line </w:delText>
        </w:r>
        <w:r w:rsidR="00182084" w:rsidRPr="00860EA6" w:rsidDel="006C4570">
          <w:rPr>
            <w:bCs/>
            <w:sz w:val="23"/>
            <w:szCs w:val="23"/>
          </w:rPr>
          <w:delText xml:space="preserve">for </w:delText>
        </w:r>
        <w:r w:rsidR="00DB0D46" w:rsidRPr="00860EA6" w:rsidDel="006C4570">
          <w:rPr>
            <w:bCs/>
            <w:sz w:val="23"/>
            <w:szCs w:val="23"/>
          </w:rPr>
          <w:delText xml:space="preserve">VTS </w:delText>
        </w:r>
        <w:r w:rsidR="00182084" w:rsidRPr="00860EA6" w:rsidDel="006C4570">
          <w:rPr>
            <w:bCs/>
            <w:sz w:val="23"/>
            <w:szCs w:val="23"/>
          </w:rPr>
          <w:delText>Manager</w:delText>
        </w:r>
        <w:r w:rsidR="00DB0D46" w:rsidRPr="00860EA6" w:rsidDel="006C4570">
          <w:rPr>
            <w:bCs/>
            <w:sz w:val="23"/>
            <w:szCs w:val="23"/>
          </w:rPr>
          <w:delText xml:space="preserve"> training</w:delText>
        </w:r>
        <w:r w:rsidR="00182084" w:rsidRPr="00860EA6" w:rsidDel="006C4570">
          <w:rPr>
            <w:bCs/>
            <w:sz w:val="23"/>
            <w:szCs w:val="23"/>
          </w:rPr>
          <w:delText>.</w:delText>
        </w:r>
      </w:del>
    </w:p>
    <w:p w:rsidR="005F537B" w:rsidRDefault="005F537B" w:rsidP="005F537B">
      <w:pPr>
        <w:pStyle w:val="Default"/>
        <w:jc w:val="both"/>
        <w:rPr>
          <w:bCs/>
          <w:sz w:val="22"/>
          <w:szCs w:val="22"/>
        </w:rPr>
      </w:pPr>
    </w:p>
    <w:p w:rsidR="005F537B" w:rsidRPr="005F537B" w:rsidRDefault="005F537B" w:rsidP="005F537B">
      <w:pPr>
        <w:pStyle w:val="Default"/>
        <w:jc w:val="both"/>
        <w:rPr>
          <w:bCs/>
          <w:sz w:val="22"/>
          <w:szCs w:val="22"/>
        </w:rPr>
      </w:pPr>
    </w:p>
    <w:p w:rsidR="005F537B" w:rsidRDefault="005F537B" w:rsidP="005F537B">
      <w:pPr>
        <w:pStyle w:val="Default"/>
        <w:jc w:val="both"/>
        <w:rPr>
          <w:bCs/>
          <w:sz w:val="22"/>
          <w:szCs w:val="22"/>
        </w:rPr>
      </w:pPr>
    </w:p>
    <w:p w:rsidR="00493895" w:rsidRDefault="00493895" w:rsidP="009F410D">
      <w:pPr>
        <w:pStyle w:val="Default"/>
        <w:jc w:val="both"/>
        <w:rPr>
          <w:b/>
          <w:bCs/>
          <w:sz w:val="32"/>
          <w:szCs w:val="32"/>
        </w:rPr>
      </w:pPr>
    </w:p>
    <w:p w:rsidR="003347ED" w:rsidRDefault="003347ED" w:rsidP="009F410D">
      <w:pPr>
        <w:pStyle w:val="Default"/>
        <w:jc w:val="both"/>
        <w:rPr>
          <w:ins w:id="261" w:author="Lilian Biber" w:date="2018-08-09T09:35:00Z"/>
          <w:b/>
          <w:bCs/>
          <w:sz w:val="32"/>
          <w:szCs w:val="32"/>
        </w:rPr>
        <w:sectPr w:rsidR="003347ED" w:rsidSect="00A163D8">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pPr>
    </w:p>
    <w:p w:rsidR="009F410D" w:rsidRPr="00066209" w:rsidRDefault="009F410D" w:rsidP="009F410D">
      <w:pPr>
        <w:pStyle w:val="Default"/>
        <w:jc w:val="both"/>
        <w:rPr>
          <w:sz w:val="32"/>
          <w:szCs w:val="32"/>
        </w:rPr>
      </w:pPr>
      <w:r w:rsidRPr="00066209">
        <w:rPr>
          <w:b/>
          <w:bCs/>
          <w:sz w:val="32"/>
          <w:szCs w:val="32"/>
        </w:rPr>
        <w:lastRenderedPageBreak/>
        <w:t xml:space="preserve">PART A - OVERVIEW </w:t>
      </w:r>
    </w:p>
    <w:p w:rsidR="00066209" w:rsidRPr="00066209" w:rsidRDefault="00066209" w:rsidP="009F410D">
      <w:pPr>
        <w:pStyle w:val="Default"/>
        <w:rPr>
          <w:b/>
          <w:bCs/>
          <w:sz w:val="23"/>
          <w:szCs w:val="23"/>
        </w:rPr>
      </w:pPr>
    </w:p>
    <w:p w:rsidR="009F410D" w:rsidRPr="00066209" w:rsidRDefault="009F410D" w:rsidP="009F410D">
      <w:pPr>
        <w:pStyle w:val="Default"/>
        <w:rPr>
          <w:sz w:val="23"/>
          <w:szCs w:val="23"/>
        </w:rPr>
      </w:pPr>
      <w:r w:rsidRPr="00066209">
        <w:rPr>
          <w:b/>
          <w:bCs/>
          <w:sz w:val="23"/>
          <w:szCs w:val="23"/>
        </w:rPr>
        <w:t xml:space="preserve">1 OVERVIEW </w:t>
      </w:r>
    </w:p>
    <w:p w:rsidR="009F410D" w:rsidRPr="00860EA6" w:rsidRDefault="009F410D" w:rsidP="00066209">
      <w:pPr>
        <w:pStyle w:val="Default"/>
        <w:jc w:val="both"/>
        <w:rPr>
          <w:bCs/>
          <w:sz w:val="23"/>
          <w:szCs w:val="23"/>
        </w:rPr>
      </w:pPr>
      <w:r w:rsidRPr="00860EA6">
        <w:rPr>
          <w:bCs/>
          <w:sz w:val="23"/>
          <w:szCs w:val="23"/>
        </w:rPr>
        <w:t xml:space="preserve">IALA recommends that training providers utilise accredited training courses as per IALA Guideline1014 on the Accreditation of VTS Training Courses. </w:t>
      </w:r>
      <w:r w:rsidR="00DB0D46" w:rsidRPr="00860EA6">
        <w:rPr>
          <w:bCs/>
          <w:sz w:val="23"/>
          <w:szCs w:val="23"/>
        </w:rPr>
        <w:t xml:space="preserve">This Guide Line is meant to complement IALA </w:t>
      </w:r>
      <w:proofErr w:type="spellStart"/>
      <w:r w:rsidR="00DB0D46" w:rsidRPr="00860EA6">
        <w:rPr>
          <w:bCs/>
          <w:sz w:val="23"/>
          <w:szCs w:val="23"/>
        </w:rPr>
        <w:t>pubblications</w:t>
      </w:r>
      <w:proofErr w:type="spellEnd"/>
      <w:r w:rsidR="00DB0D46" w:rsidRPr="00860EA6">
        <w:rPr>
          <w:bCs/>
          <w:sz w:val="23"/>
          <w:szCs w:val="23"/>
        </w:rPr>
        <w:t xml:space="preserve"> on VTS personnel training</w:t>
      </w:r>
    </w:p>
    <w:p w:rsidR="00066209" w:rsidRPr="00066209" w:rsidRDefault="00066209" w:rsidP="00066209">
      <w:pPr>
        <w:pStyle w:val="Default"/>
        <w:jc w:val="both"/>
        <w:rPr>
          <w:b/>
          <w:bCs/>
          <w:sz w:val="23"/>
          <w:szCs w:val="23"/>
        </w:rPr>
      </w:pPr>
    </w:p>
    <w:p w:rsidR="009F410D" w:rsidRPr="00066209" w:rsidRDefault="009F410D" w:rsidP="00066209">
      <w:pPr>
        <w:pStyle w:val="Default"/>
        <w:jc w:val="both"/>
        <w:rPr>
          <w:sz w:val="23"/>
          <w:szCs w:val="23"/>
        </w:rPr>
      </w:pPr>
      <w:r w:rsidRPr="00066209">
        <w:rPr>
          <w:b/>
          <w:bCs/>
          <w:sz w:val="23"/>
          <w:szCs w:val="23"/>
        </w:rPr>
        <w:t xml:space="preserve">2 PURPOSE OF </w:t>
      </w:r>
      <w:r w:rsidR="00DB0D46">
        <w:rPr>
          <w:b/>
          <w:bCs/>
          <w:sz w:val="23"/>
          <w:szCs w:val="23"/>
        </w:rPr>
        <w:t>GUIDE LINE</w:t>
      </w:r>
      <w:r w:rsidRPr="00066209">
        <w:rPr>
          <w:b/>
          <w:bCs/>
          <w:sz w:val="23"/>
          <w:szCs w:val="23"/>
        </w:rPr>
        <w:t xml:space="preserve"> </w:t>
      </w:r>
    </w:p>
    <w:p w:rsidR="009F410D" w:rsidRPr="00860EA6" w:rsidDel="008D50E2" w:rsidRDefault="009F410D" w:rsidP="00066209">
      <w:pPr>
        <w:pStyle w:val="Default"/>
        <w:jc w:val="both"/>
        <w:rPr>
          <w:del w:id="262" w:author="fabrizio" w:date="2018-10-01T23:05:00Z"/>
          <w:bCs/>
          <w:sz w:val="23"/>
          <w:szCs w:val="23"/>
        </w:rPr>
      </w:pPr>
      <w:r w:rsidRPr="00860EA6">
        <w:rPr>
          <w:bCs/>
          <w:sz w:val="23"/>
          <w:szCs w:val="23"/>
        </w:rPr>
        <w:t xml:space="preserve">The purpose of this </w:t>
      </w:r>
      <w:r w:rsidR="001749E0" w:rsidRPr="00860EA6">
        <w:rPr>
          <w:bCs/>
          <w:sz w:val="23"/>
          <w:szCs w:val="23"/>
        </w:rPr>
        <w:t>guide</w:t>
      </w:r>
      <w:del w:id="263" w:author="fabrizio" w:date="2018-10-01T23:08:00Z">
        <w:r w:rsidR="001749E0" w:rsidRPr="00860EA6" w:rsidDel="008D50E2">
          <w:rPr>
            <w:bCs/>
            <w:sz w:val="23"/>
            <w:szCs w:val="23"/>
          </w:rPr>
          <w:delText xml:space="preserve"> </w:delText>
        </w:r>
      </w:del>
      <w:r w:rsidR="001749E0" w:rsidRPr="00860EA6">
        <w:rPr>
          <w:bCs/>
          <w:sz w:val="23"/>
          <w:szCs w:val="23"/>
        </w:rPr>
        <w:t>line</w:t>
      </w:r>
      <w:r w:rsidRPr="00860EA6">
        <w:rPr>
          <w:bCs/>
          <w:sz w:val="23"/>
          <w:szCs w:val="23"/>
        </w:rPr>
        <w:t xml:space="preserve"> is to assist </w:t>
      </w:r>
      <w:ins w:id="264" w:author="fabrizio" w:date="2018-10-02T09:44:00Z">
        <w:r w:rsidR="008F44C4">
          <w:rPr>
            <w:bCs/>
            <w:sz w:val="23"/>
            <w:szCs w:val="23"/>
          </w:rPr>
          <w:t xml:space="preserve">Competent </w:t>
        </w:r>
      </w:ins>
      <w:ins w:id="265" w:author="fabrizio" w:date="2018-10-02T09:45:00Z">
        <w:r w:rsidR="008F44C4">
          <w:rPr>
            <w:bCs/>
            <w:sz w:val="23"/>
            <w:szCs w:val="23"/>
          </w:rPr>
          <w:t xml:space="preserve">Authorities, </w:t>
        </w:r>
      </w:ins>
      <w:ins w:id="266" w:author="fabrizio" w:date="2018-10-02T09:44:00Z">
        <w:r w:rsidR="008F44C4">
          <w:rPr>
            <w:bCs/>
            <w:sz w:val="23"/>
            <w:szCs w:val="23"/>
          </w:rPr>
          <w:t xml:space="preserve">VTS </w:t>
        </w:r>
      </w:ins>
      <w:ins w:id="267" w:author="fabrizio" w:date="2018-10-02T09:45:00Z">
        <w:r w:rsidR="008F44C4">
          <w:rPr>
            <w:bCs/>
            <w:sz w:val="23"/>
            <w:szCs w:val="23"/>
          </w:rPr>
          <w:t xml:space="preserve">Authorities, </w:t>
        </w:r>
      </w:ins>
      <w:r w:rsidRPr="00860EA6">
        <w:rPr>
          <w:bCs/>
          <w:sz w:val="23"/>
          <w:szCs w:val="23"/>
        </w:rPr>
        <w:t xml:space="preserve">maritime training organisations and their teaching staff in the preparation </w:t>
      </w:r>
      <w:ins w:id="268" w:author="fabrizio" w:date="2018-10-01T23:09:00Z">
        <w:r w:rsidR="008D50E2">
          <w:rPr>
            <w:bCs/>
            <w:sz w:val="23"/>
            <w:szCs w:val="23"/>
          </w:rPr>
          <w:t xml:space="preserve">of </w:t>
        </w:r>
      </w:ins>
      <w:r w:rsidRPr="00860EA6">
        <w:rPr>
          <w:bCs/>
          <w:sz w:val="23"/>
          <w:szCs w:val="23"/>
        </w:rPr>
        <w:t xml:space="preserve">and </w:t>
      </w:r>
      <w:ins w:id="269" w:author="fabrizio" w:date="2018-10-01T23:09:00Z">
        <w:r w:rsidR="008D50E2">
          <w:rPr>
            <w:bCs/>
            <w:sz w:val="23"/>
            <w:szCs w:val="23"/>
          </w:rPr>
          <w:t xml:space="preserve">the </w:t>
        </w:r>
      </w:ins>
      <w:r w:rsidRPr="00860EA6">
        <w:rPr>
          <w:bCs/>
          <w:sz w:val="23"/>
          <w:szCs w:val="23"/>
        </w:rPr>
        <w:t xml:space="preserve">introduction of new training </w:t>
      </w:r>
      <w:del w:id="270" w:author="fabrizio" w:date="2018-10-01T23:04:00Z">
        <w:r w:rsidRPr="00860EA6" w:rsidDel="008D50E2">
          <w:rPr>
            <w:bCs/>
            <w:sz w:val="23"/>
            <w:szCs w:val="23"/>
          </w:rPr>
          <w:delText xml:space="preserve">courses </w:delText>
        </w:r>
      </w:del>
      <w:r w:rsidRPr="00860EA6">
        <w:rPr>
          <w:bCs/>
          <w:sz w:val="23"/>
          <w:szCs w:val="23"/>
        </w:rPr>
        <w:t xml:space="preserve">for </w:t>
      </w:r>
      <w:ins w:id="271" w:author="fabrizio" w:date="2018-10-01T23:04:00Z">
        <w:r w:rsidR="008D50E2">
          <w:rPr>
            <w:bCs/>
            <w:sz w:val="23"/>
            <w:szCs w:val="23"/>
          </w:rPr>
          <w:t xml:space="preserve">the </w:t>
        </w:r>
      </w:ins>
      <w:del w:id="272" w:author="fabrizio" w:date="2018-10-01T23:04:00Z">
        <w:r w:rsidRPr="00860EA6" w:rsidDel="008D50E2">
          <w:rPr>
            <w:bCs/>
            <w:sz w:val="23"/>
            <w:szCs w:val="23"/>
          </w:rPr>
          <w:delText>VTS M</w:delText>
        </w:r>
      </w:del>
      <w:ins w:id="273" w:author="fabrizio" w:date="2018-10-01T23:04:00Z">
        <w:r w:rsidR="008D50E2">
          <w:rPr>
            <w:bCs/>
            <w:sz w:val="23"/>
            <w:szCs w:val="23"/>
          </w:rPr>
          <w:t>m</w:t>
        </w:r>
      </w:ins>
      <w:r w:rsidRPr="00860EA6">
        <w:rPr>
          <w:bCs/>
          <w:sz w:val="23"/>
          <w:szCs w:val="23"/>
        </w:rPr>
        <w:t>anage</w:t>
      </w:r>
      <w:ins w:id="274" w:author="fabrizio" w:date="2018-10-01T23:04:00Z">
        <w:r w:rsidR="008D50E2">
          <w:rPr>
            <w:bCs/>
            <w:sz w:val="23"/>
            <w:szCs w:val="23"/>
          </w:rPr>
          <w:t>ment</w:t>
        </w:r>
      </w:ins>
      <w:ins w:id="275" w:author="fabrizio" w:date="2018-10-02T09:41:00Z">
        <w:r w:rsidR="008F44C4">
          <w:rPr>
            <w:bCs/>
            <w:sz w:val="23"/>
            <w:szCs w:val="23"/>
          </w:rPr>
          <w:t xml:space="preserve"> </w:t>
        </w:r>
      </w:ins>
      <w:del w:id="276" w:author="fabrizio" w:date="2018-10-01T23:04:00Z">
        <w:r w:rsidRPr="00860EA6" w:rsidDel="008D50E2">
          <w:rPr>
            <w:bCs/>
            <w:sz w:val="23"/>
            <w:szCs w:val="23"/>
          </w:rPr>
          <w:delText>r</w:delText>
        </w:r>
      </w:del>
      <w:ins w:id="277" w:author="fabrizio" w:date="2018-10-01T23:05:00Z">
        <w:r w:rsidR="008D50E2">
          <w:rPr>
            <w:bCs/>
            <w:sz w:val="23"/>
            <w:szCs w:val="23"/>
          </w:rPr>
          <w:t>of a VTS</w:t>
        </w:r>
      </w:ins>
      <w:del w:id="278" w:author="fabrizio" w:date="2018-10-02T09:41:00Z">
        <w:r w:rsidRPr="00860EA6" w:rsidDel="008F44C4">
          <w:rPr>
            <w:bCs/>
            <w:sz w:val="23"/>
            <w:szCs w:val="23"/>
          </w:rPr>
          <w:delText>.</w:delText>
        </w:r>
      </w:del>
      <w:ins w:id="279" w:author="fabrizio" w:date="2018-10-01T23:05:00Z">
        <w:r w:rsidR="008D50E2">
          <w:rPr>
            <w:bCs/>
            <w:sz w:val="23"/>
            <w:szCs w:val="23"/>
          </w:rPr>
          <w:t xml:space="preserve">, providing </w:t>
        </w:r>
      </w:ins>
      <w:ins w:id="280" w:author="fabrizio" w:date="2018-10-02T09:46:00Z">
        <w:r w:rsidR="008F44C4">
          <w:rPr>
            <w:bCs/>
            <w:sz w:val="23"/>
            <w:szCs w:val="23"/>
          </w:rPr>
          <w:t xml:space="preserve">guidance on the evaluation of the training need and </w:t>
        </w:r>
      </w:ins>
    </w:p>
    <w:p w:rsidR="008F44C4" w:rsidRDefault="009F410D" w:rsidP="00066209">
      <w:pPr>
        <w:pStyle w:val="Default"/>
        <w:jc w:val="both"/>
        <w:rPr>
          <w:ins w:id="281" w:author="fabrizio" w:date="2018-10-02T09:41:00Z"/>
          <w:bCs/>
          <w:sz w:val="23"/>
          <w:szCs w:val="23"/>
        </w:rPr>
      </w:pPr>
      <w:del w:id="282" w:author="fabrizio" w:date="2018-10-01T23:05:00Z">
        <w:r w:rsidRPr="00860EA6" w:rsidDel="008D50E2">
          <w:rPr>
            <w:bCs/>
            <w:sz w:val="23"/>
            <w:szCs w:val="23"/>
          </w:rPr>
          <w:delText xml:space="preserve">This </w:delText>
        </w:r>
        <w:r w:rsidR="001749E0" w:rsidRPr="00860EA6" w:rsidDel="008D50E2">
          <w:rPr>
            <w:bCs/>
            <w:sz w:val="23"/>
            <w:szCs w:val="23"/>
          </w:rPr>
          <w:delText xml:space="preserve">guide line </w:delText>
        </w:r>
        <w:r w:rsidRPr="00860EA6" w:rsidDel="008D50E2">
          <w:rPr>
            <w:bCs/>
            <w:sz w:val="23"/>
            <w:szCs w:val="23"/>
          </w:rPr>
          <w:delText xml:space="preserve">provides </w:delText>
        </w:r>
      </w:del>
      <w:r w:rsidRPr="00860EA6">
        <w:rPr>
          <w:bCs/>
          <w:sz w:val="23"/>
          <w:szCs w:val="23"/>
        </w:rPr>
        <w:t>details of the subject areas for knowledge and practical competence required</w:t>
      </w:r>
      <w:ins w:id="283" w:author="fabrizio" w:date="2018-10-02T09:41:00Z">
        <w:r w:rsidR="008F44C4">
          <w:rPr>
            <w:bCs/>
            <w:sz w:val="23"/>
            <w:szCs w:val="23"/>
          </w:rPr>
          <w:t>.</w:t>
        </w:r>
      </w:ins>
    </w:p>
    <w:p w:rsidR="008D50E2" w:rsidRDefault="009F410D" w:rsidP="00066209">
      <w:pPr>
        <w:pStyle w:val="Default"/>
        <w:jc w:val="both"/>
        <w:rPr>
          <w:ins w:id="284" w:author="fabrizio" w:date="2018-10-01T23:05:00Z"/>
          <w:bCs/>
          <w:sz w:val="23"/>
          <w:szCs w:val="23"/>
        </w:rPr>
      </w:pPr>
      <w:del w:id="285" w:author="fabrizio" w:date="2018-10-02T09:41:00Z">
        <w:r w:rsidRPr="00860EA6" w:rsidDel="008F44C4">
          <w:rPr>
            <w:bCs/>
            <w:sz w:val="23"/>
            <w:szCs w:val="23"/>
          </w:rPr>
          <w:delText xml:space="preserve"> t</w:delText>
        </w:r>
      </w:del>
      <w:del w:id="286" w:author="fabrizio" w:date="2018-10-01T23:05:00Z">
        <w:r w:rsidRPr="00860EA6" w:rsidDel="008D50E2">
          <w:rPr>
            <w:bCs/>
            <w:sz w:val="23"/>
            <w:szCs w:val="23"/>
          </w:rPr>
          <w:delText>o gain an endorsement as a VTS Manager</w:delText>
        </w:r>
      </w:del>
    </w:p>
    <w:p w:rsidR="009F410D" w:rsidRPr="00860EA6" w:rsidDel="008D50E2" w:rsidRDefault="009F410D" w:rsidP="00066209">
      <w:pPr>
        <w:pStyle w:val="Default"/>
        <w:jc w:val="both"/>
        <w:rPr>
          <w:del w:id="287" w:author="fabrizio" w:date="2018-10-01T23:07:00Z"/>
          <w:bCs/>
          <w:sz w:val="23"/>
          <w:szCs w:val="23"/>
        </w:rPr>
      </w:pPr>
      <w:del w:id="288" w:author="fabrizio" w:date="2018-10-01T23:07:00Z">
        <w:r w:rsidRPr="00860EA6" w:rsidDel="008D50E2">
          <w:rPr>
            <w:bCs/>
            <w:sz w:val="23"/>
            <w:szCs w:val="23"/>
          </w:rPr>
          <w:delText xml:space="preserve">. </w:delText>
        </w:r>
      </w:del>
    </w:p>
    <w:p w:rsidR="00066209" w:rsidRPr="00066209" w:rsidRDefault="00066209" w:rsidP="00066209">
      <w:pPr>
        <w:pStyle w:val="Default"/>
        <w:jc w:val="both"/>
        <w:rPr>
          <w:b/>
          <w:bCs/>
          <w:sz w:val="23"/>
          <w:szCs w:val="23"/>
        </w:rPr>
      </w:pPr>
    </w:p>
    <w:p w:rsidR="009F410D" w:rsidRDefault="009F410D" w:rsidP="00066209">
      <w:pPr>
        <w:pStyle w:val="Default"/>
        <w:jc w:val="both"/>
        <w:rPr>
          <w:ins w:id="289" w:author="Microsoft Office-gebruiker" w:date="2018-07-31T07:49:00Z"/>
          <w:b/>
          <w:bCs/>
          <w:sz w:val="23"/>
          <w:szCs w:val="23"/>
        </w:rPr>
      </w:pPr>
      <w:r w:rsidRPr="00066209">
        <w:rPr>
          <w:b/>
          <w:bCs/>
          <w:sz w:val="23"/>
          <w:szCs w:val="23"/>
        </w:rPr>
        <w:t xml:space="preserve">3 USE OF THE </w:t>
      </w:r>
      <w:r w:rsidR="001749E0">
        <w:rPr>
          <w:b/>
          <w:bCs/>
          <w:sz w:val="23"/>
          <w:szCs w:val="23"/>
        </w:rPr>
        <w:t>GUIDE LINE</w:t>
      </w:r>
      <w:r w:rsidRPr="00066209">
        <w:rPr>
          <w:b/>
          <w:bCs/>
          <w:sz w:val="23"/>
          <w:szCs w:val="23"/>
        </w:rPr>
        <w:t xml:space="preserve"> </w:t>
      </w:r>
    </w:p>
    <w:p w:rsidR="008D50E2" w:rsidRDefault="00EF13A5" w:rsidP="00066209">
      <w:pPr>
        <w:pStyle w:val="Default"/>
        <w:jc w:val="both"/>
        <w:rPr>
          <w:ins w:id="290" w:author="fabrizio" w:date="2018-10-01T23:13:00Z"/>
          <w:bCs/>
          <w:sz w:val="23"/>
          <w:szCs w:val="23"/>
        </w:rPr>
      </w:pPr>
      <w:ins w:id="291" w:author="Microsoft Office-gebruiker" w:date="2018-07-31T07:49:00Z">
        <w:r w:rsidRPr="00EF13A5">
          <w:rPr>
            <w:bCs/>
            <w:sz w:val="23"/>
            <w:szCs w:val="23"/>
            <w:rPrChange w:id="292" w:author="Lilian Biber" w:date="2018-08-09T11:15:00Z">
              <w:rPr>
                <w:b/>
                <w:bCs/>
                <w:sz w:val="23"/>
                <w:szCs w:val="23"/>
              </w:rPr>
            </w:rPrChange>
          </w:rPr>
          <w:t>This guideline identifies</w:t>
        </w:r>
      </w:ins>
      <w:ins w:id="293" w:author="Lilian Biber" w:date="2018-08-09T11:15:00Z">
        <w:r w:rsidR="001A1D22">
          <w:rPr>
            <w:bCs/>
            <w:sz w:val="23"/>
            <w:szCs w:val="23"/>
          </w:rPr>
          <w:t xml:space="preserve"> </w:t>
        </w:r>
      </w:ins>
      <w:ins w:id="294" w:author="Microsoft Office-gebruiker" w:date="2018-07-31T07:49:00Z">
        <w:del w:id="295" w:author="Lilian Biber" w:date="2018-08-09T11:15:00Z">
          <w:r w:rsidRPr="00EF13A5">
            <w:rPr>
              <w:bCs/>
              <w:sz w:val="23"/>
              <w:szCs w:val="23"/>
              <w:rPrChange w:id="296" w:author="Lilian Biber" w:date="2018-08-09T11:15:00Z">
                <w:rPr>
                  <w:b/>
                  <w:bCs/>
                  <w:sz w:val="23"/>
                  <w:szCs w:val="23"/>
                </w:rPr>
              </w:rPrChange>
            </w:rPr>
            <w:delText xml:space="preserve"> all </w:delText>
          </w:r>
        </w:del>
        <w:r w:rsidRPr="00EF13A5">
          <w:rPr>
            <w:bCs/>
            <w:sz w:val="23"/>
            <w:szCs w:val="23"/>
            <w:rPrChange w:id="297" w:author="Lilian Biber" w:date="2018-08-09T11:15:00Z">
              <w:rPr>
                <w:b/>
                <w:bCs/>
                <w:sz w:val="23"/>
                <w:szCs w:val="23"/>
              </w:rPr>
            </w:rPrChange>
          </w:rPr>
          <w:t xml:space="preserve">the different management tasks which </w:t>
        </w:r>
      </w:ins>
      <w:ins w:id="298" w:author="fabrizio" w:date="2018-10-01T23:09:00Z">
        <w:r w:rsidR="008D50E2">
          <w:rPr>
            <w:bCs/>
            <w:sz w:val="23"/>
            <w:szCs w:val="23"/>
          </w:rPr>
          <w:t xml:space="preserve">may </w:t>
        </w:r>
      </w:ins>
      <w:ins w:id="299" w:author="Microsoft Office-gebruiker" w:date="2018-07-31T07:49:00Z">
        <w:del w:id="300" w:author="fabrizio" w:date="2018-10-01T23:10:00Z">
          <w:r w:rsidRPr="00EF13A5">
            <w:rPr>
              <w:bCs/>
              <w:sz w:val="23"/>
              <w:szCs w:val="23"/>
              <w:rPrChange w:id="301" w:author="Lilian Biber" w:date="2018-08-09T11:15:00Z">
                <w:rPr>
                  <w:b/>
                  <w:bCs/>
                  <w:sz w:val="23"/>
                  <w:szCs w:val="23"/>
                </w:rPr>
              </w:rPrChange>
            </w:rPr>
            <w:delText xml:space="preserve">can </w:delText>
          </w:r>
        </w:del>
        <w:r w:rsidRPr="00EF13A5">
          <w:rPr>
            <w:bCs/>
            <w:sz w:val="23"/>
            <w:szCs w:val="23"/>
            <w:rPrChange w:id="302" w:author="Lilian Biber" w:date="2018-08-09T11:15:00Z">
              <w:rPr>
                <w:b/>
                <w:bCs/>
                <w:sz w:val="23"/>
                <w:szCs w:val="23"/>
              </w:rPr>
            </w:rPrChange>
          </w:rPr>
          <w:t xml:space="preserve">be carried out at </w:t>
        </w:r>
      </w:ins>
      <w:ins w:id="303" w:author="Microsoft Office-gebruiker" w:date="2018-07-31T07:50:00Z">
        <w:r w:rsidRPr="00EF13A5">
          <w:rPr>
            <w:bCs/>
            <w:sz w:val="23"/>
            <w:szCs w:val="23"/>
            <w:rPrChange w:id="304" w:author="Lilian Biber" w:date="2018-08-09T11:15:00Z">
              <w:rPr>
                <w:b/>
                <w:bCs/>
                <w:sz w:val="23"/>
                <w:szCs w:val="23"/>
              </w:rPr>
            </w:rPrChange>
          </w:rPr>
          <w:t xml:space="preserve">any </w:t>
        </w:r>
      </w:ins>
      <w:ins w:id="305" w:author="Microsoft Office-gebruiker" w:date="2018-07-31T07:53:00Z">
        <w:r w:rsidRPr="00EF13A5">
          <w:rPr>
            <w:bCs/>
            <w:sz w:val="23"/>
            <w:szCs w:val="23"/>
            <w:rPrChange w:id="306" w:author="Lilian Biber" w:date="2018-08-09T11:15:00Z">
              <w:rPr>
                <w:b/>
                <w:bCs/>
                <w:sz w:val="23"/>
                <w:szCs w:val="23"/>
              </w:rPr>
            </w:rPrChange>
          </w:rPr>
          <w:t xml:space="preserve">management </w:t>
        </w:r>
      </w:ins>
      <w:ins w:id="307" w:author="Microsoft Office-gebruiker" w:date="2018-07-31T07:50:00Z">
        <w:r w:rsidRPr="00EF13A5">
          <w:rPr>
            <w:bCs/>
            <w:sz w:val="23"/>
            <w:szCs w:val="23"/>
            <w:rPrChange w:id="308" w:author="Lilian Biber" w:date="2018-08-09T11:15:00Z">
              <w:rPr>
                <w:b/>
                <w:bCs/>
                <w:sz w:val="23"/>
                <w:szCs w:val="23"/>
              </w:rPr>
            </w:rPrChange>
          </w:rPr>
          <w:t>level</w:t>
        </w:r>
      </w:ins>
      <w:ins w:id="309" w:author="Microsoft Office-gebruiker" w:date="2018-07-31T07:53:00Z">
        <w:r w:rsidRPr="00EF13A5">
          <w:rPr>
            <w:bCs/>
            <w:sz w:val="23"/>
            <w:szCs w:val="23"/>
            <w:rPrChange w:id="310" w:author="Lilian Biber" w:date="2018-08-09T11:15:00Z">
              <w:rPr>
                <w:b/>
                <w:bCs/>
                <w:sz w:val="23"/>
                <w:szCs w:val="23"/>
              </w:rPr>
            </w:rPrChange>
          </w:rPr>
          <w:t xml:space="preserve"> (operational, tactical or strategic)</w:t>
        </w:r>
      </w:ins>
      <w:ins w:id="311" w:author="Microsoft Office-gebruiker" w:date="2018-07-31T07:50:00Z">
        <w:r w:rsidRPr="00EF13A5">
          <w:rPr>
            <w:bCs/>
            <w:sz w:val="23"/>
            <w:szCs w:val="23"/>
            <w:rPrChange w:id="312" w:author="Lilian Biber" w:date="2018-08-09T11:15:00Z">
              <w:rPr>
                <w:b/>
                <w:bCs/>
                <w:sz w:val="23"/>
                <w:szCs w:val="23"/>
              </w:rPr>
            </w:rPrChange>
          </w:rPr>
          <w:t xml:space="preserve">. Some of these task may be </w:t>
        </w:r>
      </w:ins>
      <w:ins w:id="313" w:author="fabrizio" w:date="2018-10-01T23:11:00Z">
        <w:r w:rsidR="008D50E2">
          <w:rPr>
            <w:bCs/>
            <w:sz w:val="23"/>
            <w:szCs w:val="23"/>
          </w:rPr>
          <w:t>carried out</w:t>
        </w:r>
      </w:ins>
      <w:ins w:id="314" w:author="fabrizio" w:date="2018-10-01T23:12:00Z">
        <w:r w:rsidR="008D50E2">
          <w:rPr>
            <w:bCs/>
            <w:sz w:val="23"/>
            <w:szCs w:val="23"/>
          </w:rPr>
          <w:t xml:space="preserve"> by a VTSO</w:t>
        </w:r>
      </w:ins>
      <w:ins w:id="315" w:author="fabrizio" w:date="2018-10-01T23:11:00Z">
        <w:r w:rsidR="008D50E2">
          <w:rPr>
            <w:bCs/>
            <w:sz w:val="23"/>
            <w:szCs w:val="23"/>
          </w:rPr>
          <w:t xml:space="preserve"> </w:t>
        </w:r>
      </w:ins>
      <w:ins w:id="316" w:author="fabrizio" w:date="2018-10-01T23:14:00Z">
        <w:r w:rsidR="009B0D8C">
          <w:rPr>
            <w:bCs/>
            <w:sz w:val="23"/>
            <w:szCs w:val="23"/>
          </w:rPr>
          <w:t xml:space="preserve">who is </w:t>
        </w:r>
      </w:ins>
      <w:ins w:id="317" w:author="fabrizio" w:date="2018-10-01T23:11:00Z">
        <w:r w:rsidR="008D50E2">
          <w:rPr>
            <w:bCs/>
            <w:sz w:val="23"/>
            <w:szCs w:val="23"/>
          </w:rPr>
          <w:t xml:space="preserve">off-duty, or during </w:t>
        </w:r>
      </w:ins>
      <w:ins w:id="318" w:author="fabrizio" w:date="2018-10-01T23:12:00Z">
        <w:r w:rsidR="008D50E2">
          <w:rPr>
            <w:bCs/>
            <w:sz w:val="23"/>
            <w:szCs w:val="23"/>
          </w:rPr>
          <w:t>the</w:t>
        </w:r>
      </w:ins>
      <w:ins w:id="319" w:author="fabrizio" w:date="2018-10-01T23:17:00Z">
        <w:r w:rsidR="009B0D8C">
          <w:rPr>
            <w:bCs/>
            <w:sz w:val="23"/>
            <w:szCs w:val="23"/>
          </w:rPr>
          <w:t xml:space="preserve"> VTSO’s</w:t>
        </w:r>
      </w:ins>
      <w:ins w:id="320" w:author="fabrizio" w:date="2018-10-01T23:12:00Z">
        <w:r w:rsidR="008D50E2">
          <w:rPr>
            <w:bCs/>
            <w:sz w:val="23"/>
            <w:szCs w:val="23"/>
          </w:rPr>
          <w:t xml:space="preserve"> watch</w:t>
        </w:r>
      </w:ins>
      <w:ins w:id="321" w:author="fabrizio" w:date="2018-10-01T23:13:00Z">
        <w:r w:rsidR="008D50E2">
          <w:rPr>
            <w:bCs/>
            <w:sz w:val="23"/>
            <w:szCs w:val="23"/>
          </w:rPr>
          <w:t xml:space="preserve"> at hours of low activity.</w:t>
        </w:r>
      </w:ins>
    </w:p>
    <w:p w:rsidR="009B0D8C" w:rsidDel="009B0D8C" w:rsidRDefault="009B0D8C" w:rsidP="00066209">
      <w:pPr>
        <w:pStyle w:val="Default"/>
        <w:jc w:val="both"/>
        <w:rPr>
          <w:del w:id="322" w:author="fabrizio" w:date="2018-10-01T23:24:00Z"/>
          <w:bCs/>
          <w:sz w:val="23"/>
          <w:szCs w:val="23"/>
        </w:rPr>
      </w:pPr>
      <w:ins w:id="323" w:author="fabrizio" w:date="2018-10-01T23:17:00Z">
        <w:r>
          <w:rPr>
            <w:bCs/>
            <w:sz w:val="23"/>
            <w:szCs w:val="23"/>
          </w:rPr>
          <w:t>Some tasks</w:t>
        </w:r>
      </w:ins>
      <w:ins w:id="324" w:author="Microsoft Office-gebruiker" w:date="2018-07-31T07:50:00Z">
        <w:del w:id="325" w:author="fabrizio" w:date="2018-10-01T23:11:00Z">
          <w:r w:rsidR="00EF13A5" w:rsidRPr="00EF13A5">
            <w:rPr>
              <w:bCs/>
              <w:sz w:val="23"/>
              <w:szCs w:val="23"/>
              <w:rPrChange w:id="326" w:author="Lilian Biber" w:date="2018-08-09T11:15:00Z">
                <w:rPr>
                  <w:b/>
                  <w:bCs/>
                  <w:sz w:val="23"/>
                  <w:szCs w:val="23"/>
                </w:rPr>
              </w:rPrChange>
            </w:rPr>
            <w:delText>allocated to</w:delText>
          </w:r>
        </w:del>
        <w:del w:id="327" w:author="fabrizio" w:date="2018-10-01T23:12:00Z">
          <w:r w:rsidR="00EF13A5" w:rsidRPr="00EF13A5">
            <w:rPr>
              <w:bCs/>
              <w:sz w:val="23"/>
              <w:szCs w:val="23"/>
              <w:rPrChange w:id="328" w:author="Lilian Biber" w:date="2018-08-09T11:15:00Z">
                <w:rPr>
                  <w:b/>
                  <w:bCs/>
                  <w:sz w:val="23"/>
                  <w:szCs w:val="23"/>
                </w:rPr>
              </w:rPrChange>
            </w:rPr>
            <w:delText xml:space="preserve"> VTSO’s</w:delText>
          </w:r>
        </w:del>
        <w:del w:id="329" w:author="fabrizio" w:date="2018-10-01T23:13:00Z">
          <w:r w:rsidR="00EF13A5" w:rsidRPr="00EF13A5">
            <w:rPr>
              <w:bCs/>
              <w:sz w:val="23"/>
              <w:szCs w:val="23"/>
              <w:rPrChange w:id="330" w:author="Lilian Biber" w:date="2018-08-09T11:15:00Z">
                <w:rPr>
                  <w:b/>
                  <w:bCs/>
                  <w:sz w:val="23"/>
                  <w:szCs w:val="23"/>
                </w:rPr>
              </w:rPrChange>
            </w:rPr>
            <w:delText xml:space="preserve"> without significant consequencies in</w:delText>
          </w:r>
        </w:del>
      </w:ins>
      <w:ins w:id="331" w:author="Lilian Biber" w:date="2018-08-09T10:45:00Z">
        <w:del w:id="332" w:author="fabrizio" w:date="2018-10-01T23:13:00Z">
          <w:r w:rsidR="00EF13A5" w:rsidRPr="00EF13A5">
            <w:rPr>
              <w:bCs/>
              <w:sz w:val="23"/>
              <w:szCs w:val="23"/>
              <w:rPrChange w:id="333" w:author="Lilian Biber" w:date="2018-08-09T11:15:00Z">
                <w:rPr>
                  <w:b/>
                  <w:bCs/>
                  <w:sz w:val="23"/>
                  <w:szCs w:val="23"/>
                </w:rPr>
              </w:rPrChange>
            </w:rPr>
            <w:delText>for</w:delText>
          </w:r>
        </w:del>
      </w:ins>
      <w:ins w:id="334" w:author="Microsoft Office-gebruiker" w:date="2018-07-31T07:50:00Z">
        <w:del w:id="335" w:author="fabrizio" w:date="2018-10-01T23:13:00Z">
          <w:r w:rsidR="00EF13A5" w:rsidRPr="00EF13A5">
            <w:rPr>
              <w:bCs/>
              <w:sz w:val="23"/>
              <w:szCs w:val="23"/>
              <w:rPrChange w:id="336" w:author="Lilian Biber" w:date="2018-08-09T11:15:00Z">
                <w:rPr>
                  <w:b/>
                  <w:bCs/>
                  <w:sz w:val="23"/>
                  <w:szCs w:val="23"/>
                </w:rPr>
              </w:rPrChange>
            </w:rPr>
            <w:delText xml:space="preserve"> the allocation of their time</w:delText>
          </w:r>
        </w:del>
      </w:ins>
      <w:ins w:id="337" w:author="Microsoft Office-gebruiker" w:date="2018-07-31T07:54:00Z">
        <w:del w:id="338" w:author="fabrizio" w:date="2018-10-01T23:13:00Z">
          <w:r w:rsidR="00EF13A5" w:rsidRPr="00EF13A5">
            <w:rPr>
              <w:bCs/>
              <w:sz w:val="23"/>
              <w:szCs w:val="23"/>
              <w:rPrChange w:id="339" w:author="Lilian Biber" w:date="2018-08-09T11:15:00Z">
                <w:rPr>
                  <w:b/>
                  <w:bCs/>
                  <w:sz w:val="23"/>
                  <w:szCs w:val="23"/>
                </w:rPr>
              </w:rPrChange>
            </w:rPr>
            <w:delText xml:space="preserve"> o</w:delText>
          </w:r>
        </w:del>
      </w:ins>
      <w:ins w:id="340" w:author="Lilian Biber" w:date="2018-08-09T10:45:00Z">
        <w:del w:id="341" w:author="fabrizio" w:date="2018-10-01T23:13:00Z">
          <w:r w:rsidR="00EF13A5" w:rsidRPr="00EF13A5">
            <w:rPr>
              <w:bCs/>
              <w:sz w:val="23"/>
              <w:szCs w:val="23"/>
              <w:rPrChange w:id="342" w:author="Lilian Biber" w:date="2018-08-09T11:15:00Z">
                <w:rPr>
                  <w:b/>
                  <w:bCs/>
                  <w:sz w:val="23"/>
                  <w:szCs w:val="23"/>
                </w:rPr>
              </w:rPrChange>
            </w:rPr>
            <w:delText>r</w:delText>
          </w:r>
        </w:del>
      </w:ins>
      <w:ins w:id="343" w:author="Microsoft Office-gebruiker" w:date="2018-07-31T07:54:00Z">
        <w:del w:id="344" w:author="fabrizio" w:date="2018-10-01T23:13:00Z">
          <w:r w:rsidR="00EF13A5" w:rsidRPr="00EF13A5">
            <w:rPr>
              <w:bCs/>
              <w:sz w:val="23"/>
              <w:szCs w:val="23"/>
              <w:rPrChange w:id="345" w:author="Lilian Biber" w:date="2018-08-09T11:15:00Z">
                <w:rPr>
                  <w:b/>
                  <w:bCs/>
                  <w:sz w:val="23"/>
                  <w:szCs w:val="23"/>
                </w:rPr>
              </w:rPrChange>
            </w:rPr>
            <w:delText>f position</w:delText>
          </w:r>
        </w:del>
      </w:ins>
      <w:ins w:id="346" w:author="Microsoft Office-gebruiker" w:date="2018-07-31T07:50:00Z">
        <w:del w:id="347" w:author="fabrizio" w:date="2018-10-01T23:18:00Z">
          <w:r w:rsidR="00EF13A5" w:rsidRPr="00EF13A5">
            <w:rPr>
              <w:bCs/>
              <w:sz w:val="23"/>
              <w:szCs w:val="23"/>
              <w:rPrChange w:id="348" w:author="Lilian Biber" w:date="2018-08-09T11:15:00Z">
                <w:rPr>
                  <w:b/>
                  <w:bCs/>
                  <w:sz w:val="23"/>
                  <w:szCs w:val="23"/>
                </w:rPr>
              </w:rPrChange>
            </w:rPr>
            <w:delText xml:space="preserve">, or </w:delText>
          </w:r>
        </w:del>
      </w:ins>
      <w:ins w:id="349" w:author="Lilian Biber" w:date="2018-08-09T11:15:00Z">
        <w:del w:id="350" w:author="fabrizio" w:date="2018-10-01T23:18:00Z">
          <w:r w:rsidR="001A1D22" w:rsidDel="009B0D8C">
            <w:rPr>
              <w:bCs/>
              <w:sz w:val="23"/>
              <w:szCs w:val="23"/>
            </w:rPr>
            <w:delText>these tasks</w:delText>
          </w:r>
        </w:del>
        <w:r w:rsidR="001A1D22">
          <w:rPr>
            <w:bCs/>
            <w:sz w:val="23"/>
            <w:szCs w:val="23"/>
          </w:rPr>
          <w:t xml:space="preserve"> </w:t>
        </w:r>
      </w:ins>
      <w:ins w:id="351" w:author="Microsoft Office-gebruiker" w:date="2018-07-31T07:50:00Z">
        <w:r w:rsidR="00EF13A5" w:rsidRPr="00EF13A5">
          <w:rPr>
            <w:bCs/>
            <w:sz w:val="23"/>
            <w:szCs w:val="23"/>
            <w:rPrChange w:id="352" w:author="Lilian Biber" w:date="2018-08-09T11:15:00Z">
              <w:rPr>
                <w:b/>
                <w:bCs/>
                <w:sz w:val="23"/>
                <w:szCs w:val="23"/>
              </w:rPr>
            </w:rPrChange>
          </w:rPr>
          <w:t xml:space="preserve">may be allocated </w:t>
        </w:r>
      </w:ins>
      <w:ins w:id="353" w:author="Lilian Biber" w:date="2018-08-09T10:45:00Z">
        <w:r w:rsidR="00EF13A5" w:rsidRPr="00EF13A5">
          <w:rPr>
            <w:bCs/>
            <w:sz w:val="23"/>
            <w:szCs w:val="23"/>
            <w:rPrChange w:id="354" w:author="Lilian Biber" w:date="2018-08-09T11:15:00Z">
              <w:rPr>
                <w:b/>
                <w:bCs/>
                <w:sz w:val="23"/>
                <w:szCs w:val="23"/>
              </w:rPr>
            </w:rPrChange>
          </w:rPr>
          <w:t>to</w:t>
        </w:r>
      </w:ins>
      <w:ins w:id="355" w:author="fabrizio" w:date="2018-10-01T23:21:00Z">
        <w:r>
          <w:rPr>
            <w:bCs/>
            <w:sz w:val="23"/>
            <w:szCs w:val="23"/>
          </w:rPr>
          <w:t xml:space="preserve"> “</w:t>
        </w:r>
        <w:r w:rsidRPr="00343202">
          <w:rPr>
            <w:bCs/>
            <w:sz w:val="23"/>
            <w:szCs w:val="23"/>
          </w:rPr>
          <w:t>supervisors</w:t>
        </w:r>
        <w:r>
          <w:rPr>
            <w:bCs/>
            <w:sz w:val="23"/>
            <w:szCs w:val="23"/>
          </w:rPr>
          <w:t>” “</w:t>
        </w:r>
        <w:proofErr w:type="spellStart"/>
        <w:r w:rsidRPr="00343202">
          <w:rPr>
            <w:bCs/>
            <w:sz w:val="23"/>
            <w:szCs w:val="23"/>
          </w:rPr>
          <w:t>teamleaders</w:t>
        </w:r>
        <w:proofErr w:type="spellEnd"/>
        <w:r>
          <w:rPr>
            <w:bCs/>
            <w:sz w:val="23"/>
            <w:szCs w:val="23"/>
          </w:rPr>
          <w:t>” etc.</w:t>
        </w:r>
      </w:ins>
      <w:ins w:id="356" w:author="Lilian Biber" w:date="2018-08-09T10:45:00Z">
        <w:r w:rsidR="00EF13A5" w:rsidRPr="00EF13A5">
          <w:rPr>
            <w:bCs/>
            <w:sz w:val="23"/>
            <w:szCs w:val="23"/>
            <w:rPrChange w:id="357" w:author="Lilian Biber" w:date="2018-08-09T11:15:00Z">
              <w:rPr>
                <w:b/>
                <w:bCs/>
                <w:sz w:val="23"/>
                <w:szCs w:val="23"/>
              </w:rPr>
            </w:rPrChange>
          </w:rPr>
          <w:t xml:space="preserve"> </w:t>
        </w:r>
      </w:ins>
      <w:ins w:id="358" w:author="fabrizio" w:date="2018-10-01T23:20:00Z">
        <w:r>
          <w:rPr>
            <w:bCs/>
            <w:sz w:val="23"/>
            <w:szCs w:val="23"/>
          </w:rPr>
          <w:t>(</w:t>
        </w:r>
      </w:ins>
      <w:ins w:id="359" w:author="Microsoft Office-gebruiker" w:date="2018-07-31T07:51:00Z">
        <w:r w:rsidR="00EF13A5" w:rsidRPr="00EF13A5">
          <w:rPr>
            <w:bCs/>
            <w:sz w:val="23"/>
            <w:szCs w:val="23"/>
            <w:rPrChange w:id="360" w:author="Lilian Biber" w:date="2018-08-09T11:15:00Z">
              <w:rPr>
                <w:b/>
                <w:bCs/>
                <w:sz w:val="23"/>
                <w:szCs w:val="23"/>
              </w:rPr>
            </w:rPrChange>
          </w:rPr>
          <w:t xml:space="preserve">managers </w:t>
        </w:r>
      </w:ins>
      <w:ins w:id="361" w:author="fabrizio" w:date="2018-10-01T23:18:00Z">
        <w:r>
          <w:rPr>
            <w:bCs/>
            <w:sz w:val="23"/>
            <w:szCs w:val="23"/>
          </w:rPr>
          <w:t xml:space="preserve">at </w:t>
        </w:r>
      </w:ins>
      <w:ins w:id="362" w:author="Microsoft Office-gebruiker" w:date="2018-07-31T07:51:00Z">
        <w:del w:id="363" w:author="fabrizio" w:date="2018-10-01T23:18:00Z">
          <w:r w:rsidR="00EF13A5" w:rsidRPr="00EF13A5">
            <w:rPr>
              <w:bCs/>
              <w:sz w:val="23"/>
              <w:szCs w:val="23"/>
              <w:rPrChange w:id="364" w:author="Lilian Biber" w:date="2018-08-09T11:15:00Z">
                <w:rPr>
                  <w:b/>
                  <w:bCs/>
                  <w:sz w:val="23"/>
                  <w:szCs w:val="23"/>
                </w:rPr>
              </w:rPrChange>
            </w:rPr>
            <w:delText xml:space="preserve">on </w:delText>
          </w:r>
        </w:del>
        <w:r w:rsidR="00EF13A5" w:rsidRPr="00EF13A5">
          <w:rPr>
            <w:bCs/>
            <w:sz w:val="23"/>
            <w:szCs w:val="23"/>
            <w:rPrChange w:id="365" w:author="Lilian Biber" w:date="2018-08-09T11:15:00Z">
              <w:rPr>
                <w:b/>
                <w:bCs/>
                <w:sz w:val="23"/>
                <w:szCs w:val="23"/>
              </w:rPr>
            </w:rPrChange>
          </w:rPr>
          <w:t>a tactical level</w:t>
        </w:r>
      </w:ins>
      <w:ins w:id="366" w:author="fabrizio" w:date="2018-10-01T23:20:00Z">
        <w:r>
          <w:rPr>
            <w:bCs/>
            <w:sz w:val="23"/>
            <w:szCs w:val="23"/>
          </w:rPr>
          <w:t>)</w:t>
        </w:r>
      </w:ins>
      <w:ins w:id="367" w:author="Microsoft Office-gebruiker" w:date="2018-07-31T07:51:00Z">
        <w:del w:id="368" w:author="fabrizio" w:date="2018-10-01T23:20:00Z">
          <w:r w:rsidR="00EF13A5" w:rsidRPr="00EF13A5">
            <w:rPr>
              <w:bCs/>
              <w:sz w:val="23"/>
              <w:szCs w:val="23"/>
              <w:rPrChange w:id="369" w:author="Lilian Biber" w:date="2018-08-09T11:15:00Z">
                <w:rPr>
                  <w:b/>
                  <w:bCs/>
                  <w:sz w:val="23"/>
                  <w:szCs w:val="23"/>
                </w:rPr>
              </w:rPrChange>
            </w:rPr>
            <w:delText xml:space="preserve"> </w:delText>
          </w:r>
        </w:del>
      </w:ins>
      <w:ins w:id="370" w:author="Lilian Biber" w:date="2018-08-09T10:45:00Z">
        <w:del w:id="371" w:author="fabrizio" w:date="2018-10-01T23:20:00Z">
          <w:r w:rsidR="00EF13A5" w:rsidRPr="00EF13A5">
            <w:rPr>
              <w:bCs/>
              <w:sz w:val="23"/>
              <w:szCs w:val="23"/>
              <w:rPrChange w:id="372" w:author="Lilian Biber" w:date="2018-08-09T11:15:00Z">
                <w:rPr>
                  <w:b/>
                  <w:bCs/>
                  <w:sz w:val="23"/>
                  <w:szCs w:val="23"/>
                </w:rPr>
              </w:rPrChange>
            </w:rPr>
            <w:delText>(</w:delText>
          </w:r>
        </w:del>
        <w:del w:id="373" w:author="fabrizio" w:date="2018-10-01T23:18:00Z">
          <w:r w:rsidR="00EF13A5" w:rsidRPr="00EF13A5">
            <w:rPr>
              <w:bCs/>
              <w:sz w:val="23"/>
              <w:szCs w:val="23"/>
              <w:rPrChange w:id="374" w:author="Lilian Biber" w:date="2018-08-09T11:15:00Z">
                <w:rPr>
                  <w:b/>
                  <w:bCs/>
                  <w:sz w:val="23"/>
                  <w:szCs w:val="23"/>
                </w:rPr>
              </w:rPrChange>
            </w:rPr>
            <w:delText xml:space="preserve">called </w:delText>
          </w:r>
        </w:del>
        <w:del w:id="375" w:author="fabrizio" w:date="2018-10-01T23:20:00Z">
          <w:r w:rsidR="00EF13A5" w:rsidRPr="00EF13A5">
            <w:rPr>
              <w:bCs/>
              <w:sz w:val="23"/>
              <w:szCs w:val="23"/>
              <w:rPrChange w:id="376" w:author="Lilian Biber" w:date="2018-08-09T11:15:00Z">
                <w:rPr>
                  <w:b/>
                  <w:bCs/>
                  <w:sz w:val="23"/>
                  <w:szCs w:val="23"/>
                </w:rPr>
              </w:rPrChange>
            </w:rPr>
            <w:delText>supervisors</w:delText>
          </w:r>
        </w:del>
        <w:del w:id="377" w:author="fabrizio" w:date="2018-10-01T23:19:00Z">
          <w:r w:rsidR="00EF13A5" w:rsidRPr="00EF13A5">
            <w:rPr>
              <w:bCs/>
              <w:sz w:val="23"/>
              <w:szCs w:val="23"/>
              <w:rPrChange w:id="378" w:author="Lilian Biber" w:date="2018-08-09T11:15:00Z">
                <w:rPr>
                  <w:b/>
                  <w:bCs/>
                  <w:sz w:val="23"/>
                  <w:szCs w:val="23"/>
                </w:rPr>
              </w:rPrChange>
            </w:rPr>
            <w:delText xml:space="preserve">, </w:delText>
          </w:r>
        </w:del>
        <w:del w:id="379" w:author="fabrizio" w:date="2018-10-01T23:20:00Z">
          <w:r w:rsidR="00EF13A5" w:rsidRPr="00EF13A5">
            <w:rPr>
              <w:bCs/>
              <w:sz w:val="23"/>
              <w:szCs w:val="23"/>
              <w:rPrChange w:id="380" w:author="Lilian Biber" w:date="2018-08-09T11:15:00Z">
                <w:rPr>
                  <w:b/>
                  <w:bCs/>
                  <w:sz w:val="23"/>
                  <w:szCs w:val="23"/>
                </w:rPr>
              </w:rPrChange>
            </w:rPr>
            <w:delText>teamleaders</w:delText>
          </w:r>
        </w:del>
        <w:del w:id="381" w:author="fabrizio" w:date="2018-10-01T23:19:00Z">
          <w:r w:rsidR="00EF13A5" w:rsidRPr="00EF13A5">
            <w:rPr>
              <w:bCs/>
              <w:sz w:val="23"/>
              <w:szCs w:val="23"/>
              <w:rPrChange w:id="382" w:author="Lilian Biber" w:date="2018-08-09T11:15:00Z">
                <w:rPr>
                  <w:b/>
                  <w:bCs/>
                  <w:sz w:val="23"/>
                  <w:szCs w:val="23"/>
                </w:rPr>
              </w:rPrChange>
            </w:rPr>
            <w:delText xml:space="preserve"> and so forth</w:delText>
          </w:r>
        </w:del>
        <w:del w:id="383" w:author="fabrizio" w:date="2018-10-01T23:20:00Z">
          <w:r w:rsidR="00EF13A5" w:rsidRPr="00EF13A5">
            <w:rPr>
              <w:bCs/>
              <w:sz w:val="23"/>
              <w:szCs w:val="23"/>
              <w:rPrChange w:id="384" w:author="Lilian Biber" w:date="2018-08-09T11:15:00Z">
                <w:rPr>
                  <w:b/>
                  <w:bCs/>
                  <w:sz w:val="23"/>
                  <w:szCs w:val="23"/>
                </w:rPr>
              </w:rPrChange>
            </w:rPr>
            <w:delText>)</w:delText>
          </w:r>
        </w:del>
        <w:r w:rsidR="00EF13A5" w:rsidRPr="00EF13A5">
          <w:rPr>
            <w:bCs/>
            <w:sz w:val="23"/>
            <w:szCs w:val="23"/>
            <w:rPrChange w:id="385" w:author="Lilian Biber" w:date="2018-08-09T11:15:00Z">
              <w:rPr>
                <w:b/>
                <w:bCs/>
                <w:sz w:val="23"/>
                <w:szCs w:val="23"/>
              </w:rPr>
            </w:rPrChange>
          </w:rPr>
          <w:t xml:space="preserve"> </w:t>
        </w:r>
      </w:ins>
      <w:ins w:id="386" w:author="fabrizio" w:date="2018-10-01T23:23:00Z">
        <w:r>
          <w:rPr>
            <w:bCs/>
            <w:sz w:val="23"/>
            <w:szCs w:val="23"/>
          </w:rPr>
          <w:t xml:space="preserve"> - </w:t>
        </w:r>
      </w:ins>
      <w:ins w:id="387" w:author="Microsoft Office-gebruiker" w:date="2018-07-31T07:51:00Z">
        <w:r w:rsidR="00EF13A5" w:rsidRPr="00EF13A5">
          <w:rPr>
            <w:bCs/>
            <w:sz w:val="23"/>
            <w:szCs w:val="23"/>
            <w:rPrChange w:id="388" w:author="Lilian Biber" w:date="2018-08-09T11:15:00Z">
              <w:rPr>
                <w:b/>
                <w:bCs/>
                <w:sz w:val="23"/>
                <w:szCs w:val="23"/>
              </w:rPr>
            </w:rPrChange>
          </w:rPr>
          <w:t xml:space="preserve">or even to </w:t>
        </w:r>
      </w:ins>
      <w:ins w:id="389" w:author="fabrizio" w:date="2018-10-01T23:21:00Z">
        <w:r>
          <w:rPr>
            <w:bCs/>
            <w:sz w:val="23"/>
            <w:szCs w:val="23"/>
          </w:rPr>
          <w:t xml:space="preserve"> a “manager</w:t>
        </w:r>
      </w:ins>
      <w:ins w:id="390" w:author="fabrizio" w:date="2018-10-01T23:22:00Z">
        <w:r>
          <w:rPr>
            <w:bCs/>
            <w:sz w:val="23"/>
            <w:szCs w:val="23"/>
          </w:rPr>
          <w:t>”</w:t>
        </w:r>
      </w:ins>
      <w:ins w:id="391" w:author="fabrizio" w:date="2018-10-01T23:21:00Z">
        <w:r>
          <w:rPr>
            <w:bCs/>
            <w:sz w:val="23"/>
            <w:szCs w:val="23"/>
          </w:rPr>
          <w:t xml:space="preserve">, </w:t>
        </w:r>
      </w:ins>
      <w:ins w:id="392" w:author="fabrizio" w:date="2018-10-01T23:22:00Z">
        <w:r>
          <w:rPr>
            <w:bCs/>
            <w:sz w:val="23"/>
            <w:szCs w:val="23"/>
          </w:rPr>
          <w:t>“</w:t>
        </w:r>
      </w:ins>
      <w:ins w:id="393" w:author="fabrizio" w:date="2018-10-01T23:21:00Z">
        <w:r>
          <w:rPr>
            <w:bCs/>
            <w:sz w:val="23"/>
            <w:szCs w:val="23"/>
          </w:rPr>
          <w:t>head of VTS</w:t>
        </w:r>
      </w:ins>
      <w:ins w:id="394" w:author="fabrizio" w:date="2018-10-01T23:22:00Z">
        <w:r>
          <w:rPr>
            <w:bCs/>
            <w:sz w:val="23"/>
            <w:szCs w:val="23"/>
          </w:rPr>
          <w:t>”</w:t>
        </w:r>
      </w:ins>
      <w:ins w:id="395" w:author="fabrizio" w:date="2018-10-01T23:21:00Z">
        <w:r>
          <w:rPr>
            <w:bCs/>
            <w:sz w:val="23"/>
            <w:szCs w:val="23"/>
          </w:rPr>
          <w:t xml:space="preserve"> </w:t>
        </w:r>
      </w:ins>
      <w:ins w:id="396" w:author="fabrizio" w:date="2018-10-01T23:23:00Z">
        <w:r>
          <w:rPr>
            <w:bCs/>
            <w:sz w:val="23"/>
            <w:szCs w:val="23"/>
          </w:rPr>
          <w:t xml:space="preserve">etc </w:t>
        </w:r>
      </w:ins>
      <w:ins w:id="397" w:author="fabrizio" w:date="2018-10-01T23:22:00Z">
        <w:r>
          <w:rPr>
            <w:bCs/>
            <w:sz w:val="23"/>
            <w:szCs w:val="23"/>
          </w:rPr>
          <w:t xml:space="preserve"> (</w:t>
        </w:r>
      </w:ins>
      <w:ins w:id="398" w:author="Microsoft Office-gebruiker" w:date="2018-07-31T07:51:00Z">
        <w:r w:rsidR="00EF13A5" w:rsidRPr="00EF13A5">
          <w:rPr>
            <w:bCs/>
            <w:sz w:val="23"/>
            <w:szCs w:val="23"/>
            <w:rPrChange w:id="399" w:author="Lilian Biber" w:date="2018-08-09T11:15:00Z">
              <w:rPr>
                <w:b/>
                <w:bCs/>
                <w:sz w:val="23"/>
                <w:szCs w:val="23"/>
              </w:rPr>
            </w:rPrChange>
          </w:rPr>
          <w:t>managers on a strategic level</w:t>
        </w:r>
      </w:ins>
      <w:ins w:id="400" w:author="fabrizio" w:date="2018-10-01T23:22:00Z">
        <w:r>
          <w:rPr>
            <w:bCs/>
            <w:sz w:val="23"/>
            <w:szCs w:val="23"/>
          </w:rPr>
          <w:t>)</w:t>
        </w:r>
      </w:ins>
      <w:ins w:id="401" w:author="Lilian Biber" w:date="2018-08-09T11:15:00Z">
        <w:del w:id="402" w:author="fabrizio" w:date="2018-10-01T23:22:00Z">
          <w:r w:rsidR="001A1D22" w:rsidDel="009B0D8C">
            <w:rPr>
              <w:bCs/>
              <w:sz w:val="23"/>
              <w:szCs w:val="23"/>
            </w:rPr>
            <w:delText xml:space="preserve"> (called</w:delText>
          </w:r>
        </w:del>
        <w:del w:id="403" w:author="fabrizio" w:date="2018-10-01T23:21:00Z">
          <w:r w:rsidR="001A1D22" w:rsidDel="009B0D8C">
            <w:rPr>
              <w:bCs/>
              <w:sz w:val="23"/>
              <w:szCs w:val="23"/>
            </w:rPr>
            <w:delText xml:space="preserve"> manager, head of VTS and so on</w:delText>
          </w:r>
        </w:del>
        <w:del w:id="404" w:author="fabrizio" w:date="2018-10-01T23:22:00Z">
          <w:r w:rsidR="001A1D22" w:rsidDel="009B0D8C">
            <w:rPr>
              <w:bCs/>
              <w:sz w:val="23"/>
              <w:szCs w:val="23"/>
            </w:rPr>
            <w:delText>)</w:delText>
          </w:r>
        </w:del>
      </w:ins>
      <w:ins w:id="405" w:author="Microsoft Office-gebruiker" w:date="2018-07-31T07:51:00Z">
        <w:r w:rsidR="00EF13A5" w:rsidRPr="00EF13A5">
          <w:rPr>
            <w:bCs/>
            <w:sz w:val="23"/>
            <w:szCs w:val="23"/>
            <w:rPrChange w:id="406" w:author="Lilian Biber" w:date="2018-08-09T11:15:00Z">
              <w:rPr>
                <w:b/>
                <w:bCs/>
                <w:sz w:val="23"/>
                <w:szCs w:val="23"/>
              </w:rPr>
            </w:rPrChange>
          </w:rPr>
          <w:t>.</w:t>
        </w:r>
      </w:ins>
    </w:p>
    <w:p w:rsidR="009B0D8C" w:rsidRDefault="009B0D8C" w:rsidP="00066209">
      <w:pPr>
        <w:pStyle w:val="Default"/>
        <w:jc w:val="both"/>
        <w:rPr>
          <w:ins w:id="407" w:author="fabrizio" w:date="2018-10-01T23:24:00Z"/>
          <w:bCs/>
          <w:sz w:val="23"/>
          <w:szCs w:val="23"/>
        </w:rPr>
      </w:pPr>
    </w:p>
    <w:p w:rsidR="009B0D8C" w:rsidRPr="001A1D22" w:rsidRDefault="009B0D8C" w:rsidP="00066209">
      <w:pPr>
        <w:pStyle w:val="Default"/>
        <w:jc w:val="both"/>
        <w:rPr>
          <w:ins w:id="408" w:author="fabrizio" w:date="2018-10-01T23:24:00Z"/>
          <w:bCs/>
          <w:sz w:val="23"/>
          <w:szCs w:val="23"/>
          <w:rPrChange w:id="409" w:author="Lilian Biber" w:date="2018-08-09T11:15:00Z">
            <w:rPr>
              <w:ins w:id="410" w:author="fabrizio" w:date="2018-10-01T23:24:00Z"/>
              <w:b/>
              <w:bCs/>
              <w:sz w:val="23"/>
              <w:szCs w:val="23"/>
            </w:rPr>
          </w:rPrChange>
        </w:rPr>
      </w:pPr>
    </w:p>
    <w:p w:rsidR="00C11493" w:rsidRPr="001A1D22" w:rsidRDefault="00EF13A5" w:rsidP="00066209">
      <w:pPr>
        <w:pStyle w:val="Default"/>
        <w:jc w:val="both"/>
        <w:rPr>
          <w:bCs/>
          <w:sz w:val="23"/>
          <w:szCs w:val="23"/>
          <w:rPrChange w:id="411" w:author="Lilian Biber" w:date="2018-08-09T11:15:00Z">
            <w:rPr>
              <w:b/>
              <w:bCs/>
              <w:sz w:val="23"/>
              <w:szCs w:val="23"/>
            </w:rPr>
          </w:rPrChange>
        </w:rPr>
      </w:pPr>
      <w:ins w:id="412" w:author="Microsoft Office-gebruiker" w:date="2018-07-31T07:52:00Z">
        <w:r w:rsidRPr="00EF13A5">
          <w:rPr>
            <w:bCs/>
            <w:sz w:val="23"/>
            <w:szCs w:val="23"/>
            <w:rPrChange w:id="413" w:author="Lilian Biber" w:date="2018-08-09T11:15:00Z">
              <w:rPr>
                <w:b/>
                <w:bCs/>
                <w:sz w:val="23"/>
                <w:szCs w:val="23"/>
              </w:rPr>
            </w:rPrChange>
          </w:rPr>
          <w:t xml:space="preserve">As soon as someone carries out one of these tasks </w:t>
        </w:r>
      </w:ins>
      <w:ins w:id="414" w:author="fabrizio" w:date="2018-10-01T23:23:00Z">
        <w:r w:rsidR="009B0D8C">
          <w:rPr>
            <w:bCs/>
            <w:sz w:val="23"/>
            <w:szCs w:val="23"/>
          </w:rPr>
          <w:t xml:space="preserve">it should be </w:t>
        </w:r>
      </w:ins>
      <w:ins w:id="415" w:author="fabrizio" w:date="2018-10-01T23:27:00Z">
        <w:r w:rsidR="00D8468B">
          <w:rPr>
            <w:bCs/>
            <w:sz w:val="23"/>
            <w:szCs w:val="23"/>
          </w:rPr>
          <w:t xml:space="preserve">investigated through this Guideline </w:t>
        </w:r>
      </w:ins>
      <w:ins w:id="416" w:author="fabrizio" w:date="2018-10-01T23:24:00Z">
        <w:r w:rsidR="009B0D8C">
          <w:rPr>
            <w:bCs/>
            <w:sz w:val="23"/>
            <w:szCs w:val="23"/>
          </w:rPr>
          <w:t>whether train</w:t>
        </w:r>
        <w:r w:rsidR="00D8468B">
          <w:rPr>
            <w:bCs/>
            <w:sz w:val="23"/>
            <w:szCs w:val="23"/>
          </w:rPr>
          <w:t>in</w:t>
        </w:r>
        <w:r w:rsidR="009B0D8C">
          <w:rPr>
            <w:bCs/>
            <w:sz w:val="23"/>
            <w:szCs w:val="23"/>
          </w:rPr>
          <w:t>g is need</w:t>
        </w:r>
      </w:ins>
      <w:ins w:id="417" w:author="fabrizio" w:date="2018-10-01T23:27:00Z">
        <w:r w:rsidR="00D8468B">
          <w:rPr>
            <w:bCs/>
            <w:sz w:val="23"/>
            <w:szCs w:val="23"/>
          </w:rPr>
          <w:t>ed</w:t>
        </w:r>
      </w:ins>
      <w:ins w:id="418" w:author="fabrizio" w:date="2018-10-01T23:24:00Z">
        <w:r w:rsidR="009B0D8C">
          <w:rPr>
            <w:bCs/>
            <w:sz w:val="23"/>
            <w:szCs w:val="23"/>
          </w:rPr>
          <w:t xml:space="preserve"> for this task.</w:t>
        </w:r>
      </w:ins>
      <w:ins w:id="419" w:author="Microsoft Office-gebruiker" w:date="2018-07-31T07:54:00Z">
        <w:del w:id="420" w:author="fabrizio" w:date="2018-10-01T23:24:00Z">
          <w:r w:rsidRPr="00EF13A5">
            <w:rPr>
              <w:bCs/>
              <w:sz w:val="23"/>
              <w:szCs w:val="23"/>
              <w:rPrChange w:id="421" w:author="Lilian Biber" w:date="2018-08-09T11:15:00Z">
                <w:rPr>
                  <w:b/>
                  <w:bCs/>
                  <w:sz w:val="23"/>
                  <w:szCs w:val="23"/>
                </w:rPr>
              </w:rPrChange>
            </w:rPr>
            <w:delText xml:space="preserve">the required training is mandatory. </w:delText>
          </w:r>
        </w:del>
      </w:ins>
    </w:p>
    <w:p w:rsidR="009F410D" w:rsidRPr="00066209" w:rsidRDefault="009F410D" w:rsidP="00066209">
      <w:pPr>
        <w:pStyle w:val="Default"/>
        <w:jc w:val="both"/>
        <w:rPr>
          <w:bCs/>
          <w:sz w:val="23"/>
          <w:szCs w:val="23"/>
        </w:rPr>
      </w:pPr>
      <w:r w:rsidRPr="00066209">
        <w:rPr>
          <w:bCs/>
          <w:sz w:val="23"/>
          <w:szCs w:val="23"/>
        </w:rPr>
        <w:t xml:space="preserve">The </w:t>
      </w:r>
      <w:r w:rsidR="00D8468B">
        <w:rPr>
          <w:bCs/>
          <w:sz w:val="23"/>
          <w:szCs w:val="23"/>
        </w:rPr>
        <w:t>Guide</w:t>
      </w:r>
      <w:del w:id="422" w:author="fabrizio" w:date="2018-10-01T23:28:00Z">
        <w:r w:rsidR="00D8468B" w:rsidDel="00D8468B">
          <w:rPr>
            <w:bCs/>
            <w:sz w:val="23"/>
            <w:szCs w:val="23"/>
          </w:rPr>
          <w:delText xml:space="preserve"> </w:delText>
        </w:r>
      </w:del>
      <w:r w:rsidR="001749E0">
        <w:rPr>
          <w:bCs/>
          <w:sz w:val="23"/>
          <w:szCs w:val="23"/>
        </w:rPr>
        <w:t xml:space="preserve">line </w:t>
      </w:r>
      <w:r w:rsidRPr="00066209">
        <w:rPr>
          <w:bCs/>
          <w:sz w:val="23"/>
          <w:szCs w:val="23"/>
        </w:rPr>
        <w:t xml:space="preserve">comprises </w:t>
      </w:r>
      <w:del w:id="423" w:author="Lilian Biber" w:date="2018-08-09T11:16:00Z">
        <w:r w:rsidR="008C02C4" w:rsidDel="001A1D22">
          <w:rPr>
            <w:bCs/>
            <w:sz w:val="23"/>
            <w:szCs w:val="23"/>
          </w:rPr>
          <w:delText>5</w:delText>
        </w:r>
        <w:r w:rsidR="008C02C4" w:rsidRPr="00066209" w:rsidDel="001A1D22">
          <w:rPr>
            <w:bCs/>
            <w:sz w:val="23"/>
            <w:szCs w:val="23"/>
          </w:rPr>
          <w:delText xml:space="preserve"> </w:delText>
        </w:r>
      </w:del>
      <w:ins w:id="424" w:author="Lilian Biber" w:date="2018-08-09T11:16:00Z">
        <w:r w:rsidR="001A1D22">
          <w:rPr>
            <w:bCs/>
            <w:sz w:val="23"/>
            <w:szCs w:val="23"/>
          </w:rPr>
          <w:t>8</w:t>
        </w:r>
        <w:r w:rsidR="001A1D22" w:rsidRPr="00066209">
          <w:rPr>
            <w:bCs/>
            <w:sz w:val="23"/>
            <w:szCs w:val="23"/>
          </w:rPr>
          <w:t xml:space="preserve"> </w:t>
        </w:r>
      </w:ins>
      <w:del w:id="425" w:author="fabrizio" w:date="2018-10-01T23:29:00Z">
        <w:r w:rsidR="00D8468B" w:rsidRPr="00066209" w:rsidDel="00D8468B">
          <w:rPr>
            <w:bCs/>
            <w:sz w:val="23"/>
            <w:szCs w:val="23"/>
          </w:rPr>
          <w:delText>modules</w:delText>
        </w:r>
      </w:del>
      <w:ins w:id="426" w:author="fabrizio" w:date="2018-10-01T23:29:00Z">
        <w:r w:rsidR="00D8468B">
          <w:rPr>
            <w:bCs/>
            <w:sz w:val="23"/>
            <w:szCs w:val="23"/>
          </w:rPr>
          <w:t>parts</w:t>
        </w:r>
      </w:ins>
      <w:r w:rsidR="00D8468B" w:rsidRPr="00066209">
        <w:rPr>
          <w:bCs/>
          <w:sz w:val="23"/>
          <w:szCs w:val="23"/>
        </w:rPr>
        <w:t xml:space="preserve">, </w:t>
      </w:r>
      <w:r w:rsidRPr="00066209">
        <w:rPr>
          <w:bCs/>
          <w:sz w:val="23"/>
          <w:szCs w:val="23"/>
        </w:rPr>
        <w:t xml:space="preserve">each of which deals with a specific subject representing a requirement or function of </w:t>
      </w:r>
      <w:del w:id="427" w:author="fabrizio" w:date="2018-10-01T23:30:00Z">
        <w:r w:rsidRPr="00066209" w:rsidDel="00D8468B">
          <w:rPr>
            <w:bCs/>
            <w:sz w:val="23"/>
            <w:szCs w:val="23"/>
          </w:rPr>
          <w:delText xml:space="preserve">a VTS </w:delText>
        </w:r>
      </w:del>
      <w:ins w:id="428" w:author="fabrizio" w:date="2018-10-01T23:30:00Z">
        <w:r w:rsidR="00D8468B">
          <w:rPr>
            <w:bCs/>
            <w:sz w:val="23"/>
            <w:szCs w:val="23"/>
          </w:rPr>
          <w:t>the m</w:t>
        </w:r>
      </w:ins>
      <w:del w:id="429" w:author="fabrizio" w:date="2018-10-01T23:30:00Z">
        <w:r w:rsidRPr="00066209" w:rsidDel="00D8468B">
          <w:rPr>
            <w:bCs/>
            <w:sz w:val="23"/>
            <w:szCs w:val="23"/>
          </w:rPr>
          <w:delText>M</w:delText>
        </w:r>
      </w:del>
      <w:r w:rsidRPr="00066209">
        <w:rPr>
          <w:bCs/>
          <w:sz w:val="23"/>
          <w:szCs w:val="23"/>
        </w:rPr>
        <w:t>anage</w:t>
      </w:r>
      <w:ins w:id="430" w:author="fabrizio" w:date="2018-10-01T23:30:00Z">
        <w:r w:rsidR="00D8468B">
          <w:rPr>
            <w:bCs/>
            <w:sz w:val="23"/>
            <w:szCs w:val="23"/>
          </w:rPr>
          <w:t>ment of a VTS</w:t>
        </w:r>
      </w:ins>
      <w:del w:id="431" w:author="fabrizio" w:date="2018-10-01T23:30:00Z">
        <w:r w:rsidRPr="00066209" w:rsidDel="00D8468B">
          <w:rPr>
            <w:bCs/>
            <w:sz w:val="23"/>
            <w:szCs w:val="23"/>
          </w:rPr>
          <w:delText>r</w:delText>
        </w:r>
      </w:del>
      <w:r w:rsidRPr="00066209">
        <w:rPr>
          <w:bCs/>
          <w:sz w:val="23"/>
          <w:szCs w:val="23"/>
        </w:rPr>
        <w:t xml:space="preserve">. Each </w:t>
      </w:r>
      <w:del w:id="432" w:author="fabrizio" w:date="2018-10-01T23:29:00Z">
        <w:r w:rsidRPr="00066209" w:rsidDel="00D8468B">
          <w:rPr>
            <w:bCs/>
            <w:sz w:val="23"/>
            <w:szCs w:val="23"/>
          </w:rPr>
          <w:delText xml:space="preserve">module </w:delText>
        </w:r>
      </w:del>
      <w:ins w:id="433" w:author="fabrizio" w:date="2018-10-01T23:29:00Z">
        <w:r w:rsidR="00D8468B">
          <w:rPr>
            <w:bCs/>
            <w:sz w:val="23"/>
            <w:szCs w:val="23"/>
          </w:rPr>
          <w:t>part</w:t>
        </w:r>
        <w:r w:rsidR="00D8468B" w:rsidRPr="00066209">
          <w:rPr>
            <w:bCs/>
            <w:sz w:val="23"/>
            <w:szCs w:val="23"/>
          </w:rPr>
          <w:t xml:space="preserve"> </w:t>
        </w:r>
      </w:ins>
      <w:r w:rsidRPr="00066209">
        <w:rPr>
          <w:bCs/>
          <w:sz w:val="23"/>
          <w:szCs w:val="23"/>
        </w:rPr>
        <w:t xml:space="preserve">contains a subject framework stating its scope and aims, a subject outline and a detailed teaching syllabus. </w:t>
      </w:r>
      <w:del w:id="434" w:author="fabrizio" w:date="2018-10-01T23:31:00Z">
        <w:r w:rsidR="001749E0" w:rsidRPr="00860EA6" w:rsidDel="00D8468B">
          <w:rPr>
            <w:bCs/>
            <w:sz w:val="23"/>
            <w:szCs w:val="23"/>
          </w:rPr>
          <w:delText xml:space="preserve">This </w:delText>
        </w:r>
      </w:del>
      <w:del w:id="435" w:author="fabrizio" w:date="2018-10-01T23:29:00Z">
        <w:r w:rsidR="001749E0" w:rsidRPr="00860EA6" w:rsidDel="00D8468B">
          <w:rPr>
            <w:bCs/>
            <w:sz w:val="23"/>
            <w:szCs w:val="23"/>
          </w:rPr>
          <w:delText xml:space="preserve">modules </w:delText>
        </w:r>
      </w:del>
      <w:del w:id="436" w:author="fabrizio" w:date="2018-10-01T23:31:00Z">
        <w:r w:rsidR="001749E0" w:rsidRPr="00860EA6" w:rsidDel="00D8468B">
          <w:rPr>
            <w:bCs/>
            <w:sz w:val="23"/>
            <w:szCs w:val="23"/>
          </w:rPr>
          <w:delText>should be part of a training Course or considered as a necessary prerequisite</w:delText>
        </w:r>
        <w:r w:rsidR="00D36E27" w:rsidRPr="00860EA6" w:rsidDel="00D8468B">
          <w:rPr>
            <w:bCs/>
            <w:sz w:val="23"/>
            <w:szCs w:val="23"/>
          </w:rPr>
          <w:delText xml:space="preserve"> that a VTS Manager has to possess</w:delText>
        </w:r>
        <w:r w:rsidR="001749E0" w:rsidRPr="00860EA6" w:rsidDel="00D8468B">
          <w:rPr>
            <w:bCs/>
            <w:sz w:val="23"/>
            <w:szCs w:val="23"/>
          </w:rPr>
          <w:delText>.</w:delText>
        </w:r>
      </w:del>
    </w:p>
    <w:p w:rsidR="00240BE1" w:rsidRDefault="00240BE1" w:rsidP="00860EA6">
      <w:pPr>
        <w:pStyle w:val="Default"/>
        <w:jc w:val="both"/>
        <w:rPr>
          <w:ins w:id="437" w:author="fabrizio" w:date="2018-10-01T23:40:00Z"/>
          <w:bCs/>
          <w:sz w:val="23"/>
          <w:szCs w:val="23"/>
        </w:rPr>
      </w:pPr>
    </w:p>
    <w:p w:rsidR="00240BE1" w:rsidRDefault="00240BE1" w:rsidP="00860EA6">
      <w:pPr>
        <w:pStyle w:val="Default"/>
        <w:jc w:val="both"/>
        <w:rPr>
          <w:ins w:id="438" w:author="fabrizio" w:date="2018-10-01T23:40:00Z"/>
          <w:bCs/>
          <w:sz w:val="23"/>
          <w:szCs w:val="23"/>
        </w:rPr>
      </w:pPr>
    </w:p>
    <w:p w:rsidR="00D8468B" w:rsidRDefault="00240BE1" w:rsidP="00860EA6">
      <w:pPr>
        <w:pStyle w:val="Default"/>
        <w:jc w:val="both"/>
        <w:rPr>
          <w:ins w:id="439" w:author="fabrizio" w:date="2018-10-01T23:38:00Z"/>
          <w:bCs/>
          <w:sz w:val="23"/>
          <w:szCs w:val="23"/>
        </w:rPr>
      </w:pPr>
      <w:ins w:id="440" w:author="fabrizio" w:date="2018-10-01T23:38:00Z">
        <w:r>
          <w:rPr>
            <w:bCs/>
            <w:sz w:val="23"/>
            <w:szCs w:val="23"/>
          </w:rPr>
          <w:t>....</w:t>
        </w:r>
      </w:ins>
    </w:p>
    <w:p w:rsidR="00240BE1" w:rsidRDefault="00240BE1" w:rsidP="00860EA6">
      <w:pPr>
        <w:pStyle w:val="Default"/>
        <w:jc w:val="both"/>
        <w:rPr>
          <w:ins w:id="441" w:author="fabrizio" w:date="2018-10-01T23:40:00Z"/>
          <w:bCs/>
          <w:sz w:val="23"/>
          <w:szCs w:val="23"/>
        </w:rPr>
      </w:pPr>
    </w:p>
    <w:p w:rsidR="00240BE1" w:rsidRDefault="00240BE1" w:rsidP="00860EA6">
      <w:pPr>
        <w:pStyle w:val="Default"/>
        <w:jc w:val="both"/>
        <w:rPr>
          <w:ins w:id="442" w:author="fabrizio" w:date="2018-10-01T23:40:00Z"/>
          <w:bCs/>
          <w:sz w:val="23"/>
          <w:szCs w:val="23"/>
        </w:rPr>
      </w:pPr>
    </w:p>
    <w:p w:rsidR="00240BE1" w:rsidRDefault="00240BE1" w:rsidP="00860EA6">
      <w:pPr>
        <w:pStyle w:val="Default"/>
        <w:jc w:val="both"/>
        <w:rPr>
          <w:ins w:id="443" w:author="fabrizio" w:date="2018-10-01T23:40:00Z"/>
          <w:bCs/>
          <w:sz w:val="23"/>
          <w:szCs w:val="23"/>
        </w:rPr>
      </w:pPr>
    </w:p>
    <w:p w:rsidR="00240BE1" w:rsidRDefault="00240BE1" w:rsidP="00860EA6">
      <w:pPr>
        <w:pStyle w:val="Default"/>
        <w:jc w:val="both"/>
        <w:rPr>
          <w:ins w:id="444" w:author="fabrizio" w:date="2018-10-01T23:44:00Z"/>
          <w:bCs/>
          <w:sz w:val="23"/>
          <w:szCs w:val="23"/>
        </w:rPr>
      </w:pPr>
      <w:ins w:id="445" w:author="fabrizio" w:date="2018-10-01T23:38:00Z">
        <w:r>
          <w:rPr>
            <w:bCs/>
            <w:sz w:val="23"/>
            <w:szCs w:val="23"/>
          </w:rPr>
          <w:t>And then:</w:t>
        </w:r>
      </w:ins>
    </w:p>
    <w:p w:rsidR="00240BE1" w:rsidRDefault="00240BE1" w:rsidP="00860EA6">
      <w:pPr>
        <w:pStyle w:val="Default"/>
        <w:jc w:val="both"/>
        <w:rPr>
          <w:ins w:id="446" w:author="fabrizio" w:date="2018-10-01T23:38:00Z"/>
          <w:bCs/>
          <w:sz w:val="23"/>
          <w:szCs w:val="23"/>
        </w:rPr>
      </w:pPr>
      <w:ins w:id="447" w:author="fabrizio" w:date="2018-10-01T23:44:00Z">
        <w:r>
          <w:rPr>
            <w:bCs/>
            <w:sz w:val="23"/>
            <w:szCs w:val="23"/>
          </w:rPr>
          <w:t>One way forward might be....</w:t>
        </w:r>
      </w:ins>
    </w:p>
    <w:p w:rsidR="00240BE1" w:rsidRDefault="00240BE1" w:rsidP="00860EA6">
      <w:pPr>
        <w:pStyle w:val="Default"/>
        <w:jc w:val="both"/>
        <w:rPr>
          <w:ins w:id="448" w:author="fabrizio" w:date="2018-10-01T23:34:00Z"/>
          <w:bCs/>
          <w:sz w:val="23"/>
          <w:szCs w:val="23"/>
        </w:rPr>
      </w:pPr>
    </w:p>
    <w:p w:rsidR="00240BE1" w:rsidRPr="00240BE1" w:rsidRDefault="00EF13A5" w:rsidP="00240BE1">
      <w:pPr>
        <w:pStyle w:val="Default"/>
        <w:jc w:val="both"/>
        <w:rPr>
          <w:ins w:id="449" w:author="fabrizio" w:date="2018-10-01T23:38:00Z"/>
          <w:bCs/>
          <w:sz w:val="23"/>
          <w:szCs w:val="23"/>
          <w:lang w:val="en-US"/>
          <w:rPrChange w:id="450" w:author="fabrizio" w:date="2018-10-01T23:38:00Z">
            <w:rPr>
              <w:ins w:id="451" w:author="fabrizio" w:date="2018-10-01T23:38:00Z"/>
              <w:bCs/>
              <w:sz w:val="23"/>
              <w:szCs w:val="23"/>
              <w:lang w:val="it-IT"/>
            </w:rPr>
          </w:rPrChange>
        </w:rPr>
      </w:pPr>
      <w:ins w:id="452" w:author="fabrizio" w:date="2018-10-01T23:38:00Z">
        <w:r w:rsidRPr="00EF13A5">
          <w:rPr>
            <w:bCs/>
            <w:sz w:val="23"/>
            <w:szCs w:val="23"/>
            <w:lang w:val="en-US"/>
            <w:rPrChange w:id="453" w:author="fabrizio" w:date="2018-10-01T23:38:00Z">
              <w:rPr>
                <w:bCs/>
                <w:sz w:val="23"/>
                <w:szCs w:val="23"/>
                <w:lang w:val="it-IT"/>
              </w:rPr>
            </w:rPrChange>
          </w:rPr>
          <w:t>Description of the various managerial tasks which may be occurred in at VTS</w:t>
        </w:r>
      </w:ins>
      <w:ins w:id="454" w:author="fabrizio" w:date="2018-10-01T23:44:00Z">
        <w:r w:rsidR="00240BE1">
          <w:rPr>
            <w:bCs/>
            <w:sz w:val="23"/>
            <w:szCs w:val="23"/>
            <w:lang w:val="en-US"/>
          </w:rPr>
          <w:t xml:space="preserve"> (</w:t>
        </w:r>
      </w:ins>
      <w:ins w:id="455" w:author="fabrizio" w:date="2018-10-01T23:45:00Z">
        <w:r w:rsidR="00240BE1">
          <w:rPr>
            <w:bCs/>
            <w:sz w:val="23"/>
            <w:szCs w:val="23"/>
            <w:lang w:val="en-US"/>
          </w:rPr>
          <w:t xml:space="preserve">is a </w:t>
        </w:r>
        <w:proofErr w:type="spellStart"/>
        <w:r w:rsidR="00240BE1">
          <w:rPr>
            <w:bCs/>
            <w:sz w:val="23"/>
            <w:szCs w:val="23"/>
            <w:lang w:val="en-US"/>
          </w:rPr>
          <w:t>Questionaire</w:t>
        </w:r>
        <w:proofErr w:type="spellEnd"/>
        <w:r w:rsidR="00240BE1">
          <w:rPr>
            <w:bCs/>
            <w:sz w:val="23"/>
            <w:szCs w:val="23"/>
            <w:lang w:val="en-US"/>
          </w:rPr>
          <w:t xml:space="preserve"> needed?)</w:t>
        </w:r>
      </w:ins>
    </w:p>
    <w:p w:rsidR="00240BE1" w:rsidRPr="00240BE1" w:rsidRDefault="00240BE1" w:rsidP="00240BE1">
      <w:pPr>
        <w:pStyle w:val="Default"/>
        <w:numPr>
          <w:ilvl w:val="0"/>
          <w:numId w:val="34"/>
        </w:numPr>
        <w:jc w:val="both"/>
        <w:rPr>
          <w:ins w:id="456" w:author="fabrizio" w:date="2018-10-01T23:38:00Z"/>
          <w:bCs/>
          <w:sz w:val="23"/>
          <w:szCs w:val="23"/>
          <w:lang w:val="it-IT"/>
        </w:rPr>
      </w:pPr>
      <w:ins w:id="457" w:author="fabrizio" w:date="2018-10-01T23:38:00Z">
        <w:r w:rsidRPr="00240BE1">
          <w:rPr>
            <w:bCs/>
            <w:sz w:val="23"/>
            <w:szCs w:val="23"/>
            <w:lang w:val="it-IT"/>
          </w:rPr>
          <w:t>Financial</w:t>
        </w:r>
      </w:ins>
    </w:p>
    <w:p w:rsidR="00240BE1" w:rsidRPr="00240BE1" w:rsidRDefault="00240BE1" w:rsidP="00240BE1">
      <w:pPr>
        <w:pStyle w:val="Default"/>
        <w:numPr>
          <w:ilvl w:val="0"/>
          <w:numId w:val="34"/>
        </w:numPr>
        <w:jc w:val="both"/>
        <w:rPr>
          <w:ins w:id="458" w:author="fabrizio" w:date="2018-10-01T23:38:00Z"/>
          <w:bCs/>
          <w:sz w:val="23"/>
          <w:szCs w:val="23"/>
          <w:lang w:val="it-IT"/>
        </w:rPr>
      </w:pPr>
      <w:proofErr w:type="spellStart"/>
      <w:ins w:id="459" w:author="fabrizio" w:date="2018-10-01T23:38:00Z">
        <w:r w:rsidRPr="00240BE1">
          <w:rPr>
            <w:bCs/>
            <w:sz w:val="23"/>
            <w:szCs w:val="23"/>
            <w:lang w:val="it-IT"/>
          </w:rPr>
          <w:t>handling</w:t>
        </w:r>
        <w:proofErr w:type="spellEnd"/>
        <w:r w:rsidRPr="00240BE1">
          <w:rPr>
            <w:bCs/>
            <w:sz w:val="23"/>
            <w:szCs w:val="23"/>
            <w:lang w:val="it-IT"/>
          </w:rPr>
          <w:t xml:space="preserve"> </w:t>
        </w:r>
        <w:proofErr w:type="spellStart"/>
        <w:r w:rsidRPr="00240BE1">
          <w:rPr>
            <w:bCs/>
            <w:sz w:val="23"/>
            <w:szCs w:val="23"/>
            <w:lang w:val="it-IT"/>
          </w:rPr>
          <w:t>of</w:t>
        </w:r>
        <w:proofErr w:type="spellEnd"/>
        <w:r w:rsidRPr="00240BE1">
          <w:rPr>
            <w:bCs/>
            <w:sz w:val="23"/>
            <w:szCs w:val="23"/>
            <w:lang w:val="it-IT"/>
          </w:rPr>
          <w:t xml:space="preserve"> </w:t>
        </w:r>
        <w:proofErr w:type="spellStart"/>
        <w:r w:rsidRPr="00240BE1">
          <w:rPr>
            <w:bCs/>
            <w:sz w:val="23"/>
            <w:szCs w:val="23"/>
            <w:lang w:val="it-IT"/>
          </w:rPr>
          <w:t>personnel</w:t>
        </w:r>
        <w:proofErr w:type="spellEnd"/>
      </w:ins>
    </w:p>
    <w:p w:rsidR="00240BE1" w:rsidRPr="00240BE1" w:rsidRDefault="00240BE1" w:rsidP="00240BE1">
      <w:pPr>
        <w:pStyle w:val="Default"/>
        <w:numPr>
          <w:ilvl w:val="0"/>
          <w:numId w:val="34"/>
        </w:numPr>
        <w:jc w:val="both"/>
        <w:rPr>
          <w:ins w:id="460" w:author="fabrizio" w:date="2018-10-01T23:38:00Z"/>
          <w:bCs/>
          <w:sz w:val="23"/>
          <w:szCs w:val="23"/>
          <w:lang w:val="it-IT"/>
        </w:rPr>
      </w:pPr>
      <w:proofErr w:type="spellStart"/>
      <w:ins w:id="461" w:author="fabrizio" w:date="2018-10-01T23:38:00Z">
        <w:r w:rsidRPr="00240BE1">
          <w:rPr>
            <w:bCs/>
            <w:sz w:val="23"/>
            <w:szCs w:val="23"/>
            <w:lang w:val="it-IT"/>
          </w:rPr>
          <w:t>operational</w:t>
        </w:r>
        <w:proofErr w:type="spellEnd"/>
        <w:r w:rsidRPr="00240BE1">
          <w:rPr>
            <w:bCs/>
            <w:sz w:val="23"/>
            <w:szCs w:val="23"/>
            <w:lang w:val="it-IT"/>
          </w:rPr>
          <w:t xml:space="preserve"> </w:t>
        </w:r>
        <w:proofErr w:type="spellStart"/>
        <w:r w:rsidRPr="00240BE1">
          <w:rPr>
            <w:bCs/>
            <w:sz w:val="23"/>
            <w:szCs w:val="23"/>
            <w:lang w:val="it-IT"/>
          </w:rPr>
          <w:t>procedures</w:t>
        </w:r>
        <w:proofErr w:type="spellEnd"/>
      </w:ins>
    </w:p>
    <w:p w:rsidR="00240BE1" w:rsidRPr="00240BE1" w:rsidRDefault="00240BE1" w:rsidP="00240BE1">
      <w:pPr>
        <w:pStyle w:val="Default"/>
        <w:numPr>
          <w:ilvl w:val="0"/>
          <w:numId w:val="34"/>
        </w:numPr>
        <w:jc w:val="both"/>
        <w:rPr>
          <w:ins w:id="462" w:author="fabrizio" w:date="2018-10-01T23:38:00Z"/>
          <w:bCs/>
          <w:sz w:val="23"/>
          <w:szCs w:val="23"/>
          <w:lang w:val="it-IT"/>
        </w:rPr>
      </w:pPr>
      <w:proofErr w:type="spellStart"/>
      <w:ins w:id="463" w:author="fabrizio" w:date="2018-10-01T23:38:00Z">
        <w:r w:rsidRPr="00240BE1">
          <w:rPr>
            <w:bCs/>
            <w:sz w:val="23"/>
            <w:szCs w:val="23"/>
            <w:lang w:val="it-IT"/>
          </w:rPr>
          <w:t>cooperation</w:t>
        </w:r>
        <w:proofErr w:type="spellEnd"/>
        <w:r w:rsidRPr="00240BE1">
          <w:rPr>
            <w:bCs/>
            <w:sz w:val="23"/>
            <w:szCs w:val="23"/>
            <w:lang w:val="it-IT"/>
          </w:rPr>
          <w:t xml:space="preserve"> </w:t>
        </w:r>
        <w:proofErr w:type="spellStart"/>
        <w:r w:rsidRPr="00240BE1">
          <w:rPr>
            <w:bCs/>
            <w:sz w:val="23"/>
            <w:szCs w:val="23"/>
            <w:lang w:val="it-IT"/>
          </w:rPr>
          <w:t>with</w:t>
        </w:r>
        <w:proofErr w:type="spellEnd"/>
        <w:r w:rsidRPr="00240BE1">
          <w:rPr>
            <w:bCs/>
            <w:sz w:val="23"/>
            <w:szCs w:val="23"/>
            <w:lang w:val="it-IT"/>
          </w:rPr>
          <w:t xml:space="preserve"> </w:t>
        </w:r>
        <w:proofErr w:type="spellStart"/>
        <w:r w:rsidRPr="00240BE1">
          <w:rPr>
            <w:bCs/>
            <w:sz w:val="23"/>
            <w:szCs w:val="23"/>
            <w:lang w:val="it-IT"/>
          </w:rPr>
          <w:t>other</w:t>
        </w:r>
        <w:proofErr w:type="spellEnd"/>
        <w:r w:rsidRPr="00240BE1">
          <w:rPr>
            <w:bCs/>
            <w:sz w:val="23"/>
            <w:szCs w:val="23"/>
            <w:lang w:val="it-IT"/>
          </w:rPr>
          <w:t xml:space="preserve"> </w:t>
        </w:r>
        <w:proofErr w:type="spellStart"/>
        <w:r w:rsidRPr="00240BE1">
          <w:rPr>
            <w:bCs/>
            <w:sz w:val="23"/>
            <w:szCs w:val="23"/>
            <w:lang w:val="it-IT"/>
          </w:rPr>
          <w:t>stakeholders</w:t>
        </w:r>
        <w:proofErr w:type="spellEnd"/>
      </w:ins>
    </w:p>
    <w:p w:rsidR="00240BE1" w:rsidRPr="00240BE1" w:rsidRDefault="00240BE1" w:rsidP="00240BE1">
      <w:pPr>
        <w:pStyle w:val="Default"/>
        <w:numPr>
          <w:ilvl w:val="0"/>
          <w:numId w:val="34"/>
        </w:numPr>
        <w:jc w:val="both"/>
        <w:rPr>
          <w:ins w:id="464" w:author="fabrizio" w:date="2018-10-01T23:38:00Z"/>
          <w:bCs/>
          <w:sz w:val="23"/>
          <w:szCs w:val="23"/>
          <w:lang w:val="it-IT"/>
        </w:rPr>
      </w:pPr>
      <w:proofErr w:type="spellStart"/>
      <w:ins w:id="465" w:author="fabrizio" w:date="2018-10-01T23:38:00Z">
        <w:r w:rsidRPr="00240BE1">
          <w:rPr>
            <w:bCs/>
            <w:sz w:val="23"/>
            <w:szCs w:val="23"/>
            <w:lang w:val="it-IT"/>
          </w:rPr>
          <w:t>equipment</w:t>
        </w:r>
        <w:proofErr w:type="spellEnd"/>
      </w:ins>
    </w:p>
    <w:p w:rsidR="000D7B31" w:rsidRDefault="00240BE1">
      <w:pPr>
        <w:pStyle w:val="Default"/>
        <w:numPr>
          <w:ilvl w:val="0"/>
          <w:numId w:val="34"/>
        </w:numPr>
        <w:jc w:val="both"/>
        <w:rPr>
          <w:ins w:id="466" w:author="fabrizio" w:date="2018-10-01T23:45:00Z"/>
          <w:bCs/>
          <w:sz w:val="23"/>
          <w:szCs w:val="23"/>
          <w:lang w:val="it-IT"/>
        </w:rPr>
        <w:pPrChange w:id="467" w:author="fabrizio" w:date="2018-10-01T23:38:00Z">
          <w:pPr>
            <w:pStyle w:val="Default"/>
            <w:jc w:val="both"/>
          </w:pPr>
        </w:pPrChange>
      </w:pPr>
      <w:proofErr w:type="spellStart"/>
      <w:ins w:id="468" w:author="fabrizio" w:date="2018-10-01T23:38:00Z">
        <w:r w:rsidRPr="00240BE1">
          <w:rPr>
            <w:bCs/>
            <w:sz w:val="23"/>
            <w:szCs w:val="23"/>
            <w:lang w:val="it-IT"/>
          </w:rPr>
          <w:t>etc</w:t>
        </w:r>
      </w:ins>
      <w:proofErr w:type="spellEnd"/>
    </w:p>
    <w:p w:rsidR="000D7B31" w:rsidRDefault="000D7B31">
      <w:pPr>
        <w:pStyle w:val="Default"/>
        <w:ind w:left="720"/>
        <w:jc w:val="both"/>
        <w:rPr>
          <w:ins w:id="469" w:author="fabrizio" w:date="2018-10-01T23:38:00Z"/>
          <w:bCs/>
          <w:sz w:val="23"/>
          <w:szCs w:val="23"/>
          <w:lang w:val="it-IT"/>
        </w:rPr>
        <w:pPrChange w:id="470" w:author="fabrizio" w:date="2018-10-01T23:45:00Z">
          <w:pPr>
            <w:pStyle w:val="Default"/>
            <w:jc w:val="both"/>
          </w:pPr>
        </w:pPrChange>
      </w:pPr>
    </w:p>
    <w:p w:rsidR="008F44C4" w:rsidRDefault="00EF13A5">
      <w:pPr>
        <w:pStyle w:val="Default"/>
        <w:jc w:val="both"/>
        <w:rPr>
          <w:ins w:id="471" w:author="fabrizio" w:date="2018-10-01T23:38:00Z"/>
          <w:bCs/>
          <w:sz w:val="23"/>
          <w:szCs w:val="23"/>
          <w:lang w:val="en-US"/>
          <w:rPrChange w:id="472" w:author="fabrizio" w:date="2018-10-01T23:38:00Z">
            <w:rPr>
              <w:ins w:id="473" w:author="fabrizio" w:date="2018-10-01T23:38:00Z"/>
              <w:bCs/>
              <w:sz w:val="23"/>
              <w:szCs w:val="23"/>
              <w:lang w:val="it-IT"/>
            </w:rPr>
          </w:rPrChange>
        </w:rPr>
      </w:pPr>
      <w:ins w:id="474" w:author="fabrizio" w:date="2018-10-01T23:38:00Z">
        <w:r w:rsidRPr="00EF13A5">
          <w:rPr>
            <w:bCs/>
            <w:sz w:val="23"/>
            <w:szCs w:val="23"/>
            <w:lang w:val="en-US"/>
            <w:rPrChange w:id="475" w:author="fabrizio" w:date="2018-10-01T23:38:00Z">
              <w:rPr>
                <w:bCs/>
                <w:sz w:val="23"/>
                <w:szCs w:val="23"/>
                <w:lang w:val="it-IT"/>
              </w:rPr>
            </w:rPrChange>
          </w:rPr>
          <w:t> Description of the various types of VTSs (which may influence / decide which managerial tasks will be handled by whom)</w:t>
        </w:r>
      </w:ins>
    </w:p>
    <w:p w:rsidR="00240BE1" w:rsidRPr="00240BE1" w:rsidRDefault="00240BE1" w:rsidP="00240BE1">
      <w:pPr>
        <w:pStyle w:val="Default"/>
        <w:numPr>
          <w:ilvl w:val="0"/>
          <w:numId w:val="35"/>
        </w:numPr>
        <w:jc w:val="both"/>
        <w:rPr>
          <w:ins w:id="476" w:author="fabrizio" w:date="2018-10-01T23:38:00Z"/>
          <w:bCs/>
          <w:sz w:val="23"/>
          <w:szCs w:val="23"/>
          <w:lang w:val="it-IT"/>
        </w:rPr>
      </w:pPr>
      <w:proofErr w:type="spellStart"/>
      <w:ins w:id="477" w:author="fabrizio" w:date="2018-10-01T23:38:00Z">
        <w:r w:rsidRPr="00240BE1">
          <w:rPr>
            <w:bCs/>
            <w:sz w:val="23"/>
            <w:szCs w:val="23"/>
            <w:lang w:val="it-IT"/>
          </w:rPr>
          <w:t>Geographical</w:t>
        </w:r>
        <w:proofErr w:type="spellEnd"/>
        <w:r w:rsidRPr="00240BE1">
          <w:rPr>
            <w:bCs/>
            <w:sz w:val="23"/>
            <w:szCs w:val="23"/>
            <w:lang w:val="it-IT"/>
          </w:rPr>
          <w:t xml:space="preserve"> area</w:t>
        </w:r>
      </w:ins>
    </w:p>
    <w:p w:rsidR="00240BE1" w:rsidRDefault="00240BE1" w:rsidP="00240BE1">
      <w:pPr>
        <w:pStyle w:val="Default"/>
        <w:numPr>
          <w:ilvl w:val="0"/>
          <w:numId w:val="35"/>
        </w:numPr>
        <w:jc w:val="both"/>
        <w:rPr>
          <w:ins w:id="478" w:author="fabrizio" w:date="2018-10-01T23:45:00Z"/>
          <w:bCs/>
          <w:sz w:val="23"/>
          <w:szCs w:val="23"/>
          <w:lang w:val="it-IT"/>
        </w:rPr>
      </w:pPr>
      <w:proofErr w:type="spellStart"/>
      <w:ins w:id="479" w:author="fabrizio" w:date="2018-10-01T23:38:00Z">
        <w:r w:rsidRPr="00240BE1">
          <w:rPr>
            <w:bCs/>
            <w:sz w:val="23"/>
            <w:szCs w:val="23"/>
            <w:lang w:val="it-IT"/>
          </w:rPr>
          <w:t>number</w:t>
        </w:r>
        <w:proofErr w:type="spellEnd"/>
        <w:r w:rsidRPr="00240BE1">
          <w:rPr>
            <w:bCs/>
            <w:sz w:val="23"/>
            <w:szCs w:val="23"/>
            <w:lang w:val="it-IT"/>
          </w:rPr>
          <w:t xml:space="preserve"> </w:t>
        </w:r>
        <w:proofErr w:type="spellStart"/>
        <w:r w:rsidRPr="00240BE1">
          <w:rPr>
            <w:bCs/>
            <w:sz w:val="23"/>
            <w:szCs w:val="23"/>
            <w:lang w:val="it-IT"/>
          </w:rPr>
          <w:t>of</w:t>
        </w:r>
        <w:proofErr w:type="spellEnd"/>
        <w:r w:rsidRPr="00240BE1">
          <w:rPr>
            <w:bCs/>
            <w:sz w:val="23"/>
            <w:szCs w:val="23"/>
            <w:lang w:val="it-IT"/>
          </w:rPr>
          <w:t xml:space="preserve"> </w:t>
        </w:r>
        <w:proofErr w:type="spellStart"/>
        <w:r w:rsidRPr="00240BE1">
          <w:rPr>
            <w:bCs/>
            <w:sz w:val="23"/>
            <w:szCs w:val="23"/>
            <w:lang w:val="it-IT"/>
          </w:rPr>
          <w:t>employees</w:t>
        </w:r>
      </w:ins>
      <w:proofErr w:type="spellEnd"/>
    </w:p>
    <w:p w:rsidR="000D7B31" w:rsidRDefault="000D7B31">
      <w:pPr>
        <w:pStyle w:val="Default"/>
        <w:ind w:left="720"/>
        <w:jc w:val="both"/>
        <w:rPr>
          <w:ins w:id="480" w:author="fabrizio" w:date="2018-10-01T23:39:00Z"/>
          <w:bCs/>
          <w:sz w:val="23"/>
          <w:szCs w:val="23"/>
          <w:lang w:val="it-IT"/>
        </w:rPr>
        <w:pPrChange w:id="481" w:author="fabrizio" w:date="2018-10-01T23:45:00Z">
          <w:pPr>
            <w:pStyle w:val="Default"/>
            <w:numPr>
              <w:numId w:val="35"/>
            </w:numPr>
            <w:tabs>
              <w:tab w:val="num" w:pos="720"/>
            </w:tabs>
            <w:ind w:left="720" w:hanging="360"/>
            <w:jc w:val="both"/>
          </w:pPr>
        </w:pPrChange>
      </w:pPr>
    </w:p>
    <w:p w:rsidR="000D7B31" w:rsidRDefault="00240BE1">
      <w:pPr>
        <w:pStyle w:val="Default"/>
        <w:jc w:val="both"/>
        <w:rPr>
          <w:ins w:id="482" w:author="fabrizio" w:date="2018-10-01T23:39:00Z"/>
          <w:bCs/>
          <w:sz w:val="23"/>
          <w:szCs w:val="23"/>
          <w:lang w:val="en-US"/>
        </w:rPr>
        <w:pPrChange w:id="483" w:author="fabrizio" w:date="2018-10-01T23:39:00Z">
          <w:pPr>
            <w:pStyle w:val="Default"/>
            <w:numPr>
              <w:numId w:val="35"/>
            </w:numPr>
            <w:tabs>
              <w:tab w:val="num" w:pos="720"/>
            </w:tabs>
            <w:ind w:left="720" w:hanging="360"/>
            <w:jc w:val="both"/>
          </w:pPr>
        </w:pPrChange>
      </w:pPr>
      <w:ins w:id="484" w:author="fabrizio" w:date="2018-10-01T23:39:00Z">
        <w:r w:rsidRPr="00240BE1">
          <w:rPr>
            <w:bCs/>
            <w:sz w:val="23"/>
            <w:szCs w:val="23"/>
            <w:lang w:val="en-US"/>
          </w:rPr>
          <w:t xml:space="preserve"> Description of the various </w:t>
        </w:r>
        <w:r>
          <w:rPr>
            <w:bCs/>
            <w:sz w:val="23"/>
            <w:szCs w:val="23"/>
            <w:lang w:val="en-US"/>
          </w:rPr>
          <w:t>factors which may influence / decide which / how much training is needed:</w:t>
        </w:r>
      </w:ins>
    </w:p>
    <w:p w:rsidR="000D7B31" w:rsidRDefault="00240BE1">
      <w:pPr>
        <w:pStyle w:val="Default"/>
        <w:numPr>
          <w:ilvl w:val="0"/>
          <w:numId w:val="36"/>
        </w:numPr>
        <w:jc w:val="both"/>
        <w:rPr>
          <w:ins w:id="485" w:author="fabrizio" w:date="2018-10-01T23:45:00Z"/>
          <w:bCs/>
          <w:sz w:val="23"/>
          <w:szCs w:val="23"/>
          <w:lang w:val="en-US"/>
        </w:rPr>
        <w:pPrChange w:id="486" w:author="fabrizio" w:date="2018-10-01T23:40:00Z">
          <w:pPr>
            <w:pStyle w:val="Default"/>
            <w:numPr>
              <w:numId w:val="35"/>
            </w:numPr>
            <w:tabs>
              <w:tab w:val="num" w:pos="720"/>
            </w:tabs>
            <w:ind w:left="720" w:hanging="360"/>
            <w:jc w:val="both"/>
          </w:pPr>
        </w:pPrChange>
      </w:pPr>
      <w:ins w:id="487" w:author="fabrizio" w:date="2018-10-01T23:45:00Z">
        <w:r>
          <w:rPr>
            <w:bCs/>
            <w:sz w:val="23"/>
            <w:szCs w:val="23"/>
            <w:lang w:val="en-US"/>
          </w:rPr>
          <w:t>prior knowledge/experience</w:t>
        </w:r>
      </w:ins>
    </w:p>
    <w:p w:rsidR="000D7B31" w:rsidRDefault="00240BE1">
      <w:pPr>
        <w:pStyle w:val="Default"/>
        <w:numPr>
          <w:ilvl w:val="0"/>
          <w:numId w:val="36"/>
        </w:numPr>
        <w:jc w:val="both"/>
        <w:rPr>
          <w:ins w:id="488" w:author="fabrizio" w:date="2018-10-01T23:46:00Z"/>
          <w:bCs/>
          <w:sz w:val="23"/>
          <w:szCs w:val="23"/>
          <w:lang w:val="en-US"/>
        </w:rPr>
        <w:pPrChange w:id="489" w:author="fabrizio" w:date="2018-10-01T23:40:00Z">
          <w:pPr>
            <w:pStyle w:val="Default"/>
            <w:numPr>
              <w:numId w:val="35"/>
            </w:numPr>
            <w:tabs>
              <w:tab w:val="num" w:pos="720"/>
            </w:tabs>
            <w:ind w:left="720" w:hanging="360"/>
            <w:jc w:val="both"/>
          </w:pPr>
        </w:pPrChange>
      </w:pPr>
      <w:ins w:id="490" w:author="fabrizio" w:date="2018-10-01T23:46:00Z">
        <w:r>
          <w:rPr>
            <w:bCs/>
            <w:sz w:val="23"/>
            <w:szCs w:val="23"/>
            <w:lang w:val="en-US"/>
          </w:rPr>
          <w:lastRenderedPageBreak/>
          <w:t>..</w:t>
        </w:r>
      </w:ins>
    </w:p>
    <w:p w:rsidR="000D7B31" w:rsidRDefault="00240BE1">
      <w:pPr>
        <w:pStyle w:val="Default"/>
        <w:numPr>
          <w:ilvl w:val="0"/>
          <w:numId w:val="36"/>
        </w:numPr>
        <w:jc w:val="both"/>
        <w:rPr>
          <w:ins w:id="491" w:author="fabrizio" w:date="2018-10-01T23:46:00Z"/>
          <w:bCs/>
          <w:sz w:val="23"/>
          <w:szCs w:val="23"/>
          <w:lang w:val="en-US"/>
        </w:rPr>
        <w:pPrChange w:id="492" w:author="fabrizio" w:date="2018-10-01T23:40:00Z">
          <w:pPr>
            <w:pStyle w:val="Default"/>
            <w:numPr>
              <w:numId w:val="35"/>
            </w:numPr>
            <w:tabs>
              <w:tab w:val="num" w:pos="720"/>
            </w:tabs>
            <w:ind w:left="720" w:hanging="360"/>
            <w:jc w:val="both"/>
          </w:pPr>
        </w:pPrChange>
      </w:pPr>
      <w:ins w:id="493" w:author="fabrizio" w:date="2018-10-01T23:46:00Z">
        <w:r>
          <w:rPr>
            <w:bCs/>
            <w:sz w:val="23"/>
            <w:szCs w:val="23"/>
            <w:lang w:val="en-US"/>
          </w:rPr>
          <w:t>..</w:t>
        </w:r>
      </w:ins>
    </w:p>
    <w:p w:rsidR="000D7B31" w:rsidRDefault="000D7B31">
      <w:pPr>
        <w:pStyle w:val="Default"/>
        <w:numPr>
          <w:ilvl w:val="0"/>
          <w:numId w:val="36"/>
        </w:numPr>
        <w:jc w:val="both"/>
        <w:rPr>
          <w:ins w:id="494" w:author="fabrizio" w:date="2018-10-01T23:38:00Z"/>
          <w:bCs/>
          <w:sz w:val="23"/>
          <w:szCs w:val="23"/>
          <w:lang w:val="en-US"/>
          <w:rPrChange w:id="495" w:author="fabrizio" w:date="2018-10-01T23:39:00Z">
            <w:rPr>
              <w:ins w:id="496" w:author="fabrizio" w:date="2018-10-01T23:38:00Z"/>
              <w:bCs/>
              <w:sz w:val="23"/>
              <w:szCs w:val="23"/>
              <w:lang w:val="it-IT"/>
            </w:rPr>
          </w:rPrChange>
        </w:rPr>
        <w:pPrChange w:id="497" w:author="fabrizio" w:date="2018-10-01T23:40:00Z">
          <w:pPr>
            <w:pStyle w:val="Default"/>
            <w:numPr>
              <w:numId w:val="35"/>
            </w:numPr>
            <w:tabs>
              <w:tab w:val="num" w:pos="720"/>
            </w:tabs>
            <w:ind w:left="720" w:hanging="360"/>
            <w:jc w:val="both"/>
          </w:pPr>
        </w:pPrChange>
      </w:pPr>
    </w:p>
    <w:p w:rsidR="00D36E27" w:rsidRPr="00860EA6" w:rsidRDefault="00240BE1" w:rsidP="00240BE1">
      <w:pPr>
        <w:pStyle w:val="Default"/>
        <w:jc w:val="both"/>
        <w:rPr>
          <w:bCs/>
          <w:sz w:val="23"/>
          <w:szCs w:val="23"/>
        </w:rPr>
      </w:pPr>
      <w:ins w:id="498" w:author="fabrizio" w:date="2018-10-01T23:38:00Z">
        <w:r w:rsidRPr="00240BE1">
          <w:rPr>
            <w:bCs/>
            <w:sz w:val="23"/>
            <w:szCs w:val="23"/>
          </w:rPr>
          <w:t xml:space="preserve"> </w:t>
        </w:r>
      </w:ins>
      <w:r w:rsidR="00D36E27" w:rsidRPr="00860EA6">
        <w:rPr>
          <w:bCs/>
          <w:sz w:val="23"/>
          <w:szCs w:val="23"/>
        </w:rPr>
        <w:br w:type="page"/>
      </w:r>
    </w:p>
    <w:p w:rsidR="00066209" w:rsidRDefault="00066209" w:rsidP="00D36E27">
      <w:pPr>
        <w:rPr>
          <w:b/>
          <w:bCs/>
          <w:sz w:val="32"/>
          <w:szCs w:val="32"/>
        </w:rPr>
      </w:pPr>
      <w:r w:rsidRPr="00066209">
        <w:rPr>
          <w:b/>
          <w:bCs/>
          <w:sz w:val="32"/>
          <w:szCs w:val="32"/>
        </w:rPr>
        <w:lastRenderedPageBreak/>
        <w:t xml:space="preserve">PART </w:t>
      </w:r>
      <w:r w:rsidR="00D36E27">
        <w:rPr>
          <w:b/>
          <w:bCs/>
          <w:sz w:val="32"/>
          <w:szCs w:val="32"/>
        </w:rPr>
        <w:t>B</w:t>
      </w:r>
      <w:r w:rsidRPr="00066209">
        <w:rPr>
          <w:b/>
          <w:bCs/>
          <w:sz w:val="32"/>
          <w:szCs w:val="32"/>
        </w:rPr>
        <w:t>- COURSE FRAMEWORK</w:t>
      </w:r>
    </w:p>
    <w:p w:rsidR="001870BF" w:rsidRDefault="001870BF" w:rsidP="001870BF">
      <w:pPr>
        <w:pStyle w:val="Default"/>
        <w:rPr>
          <w:b/>
          <w:bCs/>
          <w:sz w:val="23"/>
          <w:szCs w:val="23"/>
        </w:rPr>
      </w:pPr>
    </w:p>
    <w:p w:rsidR="002C1CD7" w:rsidRPr="002C1CD7" w:rsidRDefault="002C1CD7" w:rsidP="002C1CD7">
      <w:pPr>
        <w:pStyle w:val="Default"/>
        <w:jc w:val="both"/>
        <w:rPr>
          <w:b/>
          <w:bCs/>
          <w:sz w:val="23"/>
          <w:szCs w:val="23"/>
        </w:rPr>
      </w:pPr>
      <w:r>
        <w:rPr>
          <w:b/>
          <w:bCs/>
          <w:sz w:val="23"/>
          <w:szCs w:val="23"/>
        </w:rPr>
        <w:t xml:space="preserve">1 INTRODUCTION </w:t>
      </w:r>
    </w:p>
    <w:p w:rsidR="00D36E27" w:rsidDel="007253C6" w:rsidRDefault="002C1CD7" w:rsidP="002C1CD7">
      <w:pPr>
        <w:pStyle w:val="Default"/>
        <w:jc w:val="both"/>
        <w:rPr>
          <w:del w:id="499" w:author="Microsoft Office-gebruiker" w:date="2018-07-19T13:21:00Z"/>
          <w:bCs/>
          <w:sz w:val="23"/>
          <w:szCs w:val="23"/>
        </w:rPr>
      </w:pPr>
      <w:del w:id="500" w:author="Microsoft Office-gebruiker" w:date="2018-07-19T13:21:00Z">
        <w:r w:rsidRPr="002C1CD7" w:rsidDel="007253C6">
          <w:rPr>
            <w:bCs/>
            <w:sz w:val="23"/>
            <w:szCs w:val="23"/>
          </w:rPr>
          <w:delText xml:space="preserve">The course covers the requirements of the IALA Recommendation V-103. On successful completion of the course and assessments, the participants should have been presented with sufficient training and to carry out with competence the duties of a VTS </w:delText>
        </w:r>
        <w:r w:rsidR="005D370C" w:rsidDel="007253C6">
          <w:rPr>
            <w:bCs/>
            <w:sz w:val="23"/>
            <w:szCs w:val="23"/>
          </w:rPr>
          <w:delText>Manager</w:delText>
        </w:r>
        <w:r w:rsidRPr="002C1CD7" w:rsidDel="007253C6">
          <w:rPr>
            <w:bCs/>
            <w:sz w:val="23"/>
            <w:szCs w:val="23"/>
          </w:rPr>
          <w:delText xml:space="preserve"> at a VTS centre. </w:delText>
        </w:r>
      </w:del>
    </w:p>
    <w:p w:rsidR="00D36E27" w:rsidDel="007253C6" w:rsidRDefault="002C1CD7" w:rsidP="002C1CD7">
      <w:pPr>
        <w:pStyle w:val="Default"/>
        <w:jc w:val="both"/>
        <w:rPr>
          <w:del w:id="501" w:author="Microsoft Office-gebruiker" w:date="2018-07-19T13:21:00Z"/>
          <w:bCs/>
          <w:sz w:val="23"/>
          <w:szCs w:val="23"/>
        </w:rPr>
      </w:pPr>
      <w:del w:id="502" w:author="Microsoft Office-gebruiker" w:date="2018-07-19T13:21:00Z">
        <w:r w:rsidRPr="002C1CD7" w:rsidDel="007253C6">
          <w:rPr>
            <w:bCs/>
            <w:sz w:val="23"/>
            <w:szCs w:val="23"/>
          </w:rPr>
          <w:delText xml:space="preserve">In particular </w:delText>
        </w:r>
        <w:r w:rsidR="00182084" w:rsidRPr="00182084" w:rsidDel="007253C6">
          <w:rPr>
            <w:bCs/>
            <w:sz w:val="23"/>
            <w:szCs w:val="23"/>
          </w:rPr>
          <w:delText xml:space="preserve">they should be fully conversant with the </w:delText>
        </w:r>
        <w:r w:rsidR="00182084" w:rsidRPr="00860EA6" w:rsidDel="007253C6">
          <w:rPr>
            <w:bCs/>
            <w:sz w:val="23"/>
            <w:szCs w:val="23"/>
          </w:rPr>
          <w:delText>principles and practices of the particular VTS, the types of service provided and the overall structure and capabilities of the VTS organisation</w:delText>
        </w:r>
        <w:r w:rsidRPr="00B537A7" w:rsidDel="007253C6">
          <w:rPr>
            <w:bCs/>
            <w:sz w:val="23"/>
            <w:szCs w:val="23"/>
          </w:rPr>
          <w:delText xml:space="preserve">. </w:delText>
        </w:r>
      </w:del>
    </w:p>
    <w:p w:rsidR="000D7B31" w:rsidRDefault="00182084">
      <w:pPr>
        <w:pStyle w:val="Default"/>
        <w:jc w:val="both"/>
        <w:rPr>
          <w:ins w:id="503" w:author="Microsoft Office-gebruiker" w:date="2018-07-19T13:24:00Z"/>
          <w:color w:val="222222"/>
          <w:sz w:val="21"/>
          <w:szCs w:val="21"/>
          <w:lang w:eastAsia="nl-NL"/>
        </w:rPr>
        <w:pPrChange w:id="504" w:author="Microsoft Office-gebruiker" w:date="2018-07-19T13:25:00Z">
          <w:pPr>
            <w:pStyle w:val="NormaleWeb"/>
            <w:spacing w:before="120" w:after="120"/>
          </w:pPr>
        </w:pPrChange>
      </w:pPr>
      <w:del w:id="505" w:author="Microsoft Office-gebruiker" w:date="2018-07-19T13:21:00Z">
        <w:r w:rsidRPr="00860EA6" w:rsidDel="007253C6">
          <w:rPr>
            <w:bCs/>
            <w:sz w:val="23"/>
            <w:szCs w:val="23"/>
          </w:rPr>
          <w:delText>The manager should also possess managerial qualifications required by the Competent or VTS Authority concerned</w:delText>
        </w:r>
      </w:del>
      <w:ins w:id="506" w:author="Microsoft Office-gebruiker" w:date="2018-07-19T13:21:00Z">
        <w:r w:rsidR="007253C6">
          <w:rPr>
            <w:bCs/>
            <w:sz w:val="23"/>
            <w:szCs w:val="23"/>
          </w:rPr>
          <w:t xml:space="preserve">The first written vision on </w:t>
        </w:r>
      </w:ins>
      <w:ins w:id="507" w:author="Microsoft Office-gebruiker" w:date="2018-07-19T13:22:00Z">
        <w:r w:rsidR="007253C6">
          <w:rPr>
            <w:bCs/>
            <w:sz w:val="23"/>
            <w:szCs w:val="23"/>
          </w:rPr>
          <w:t>management</w:t>
        </w:r>
      </w:ins>
      <w:ins w:id="508" w:author="Microsoft Office-gebruiker" w:date="2018-07-19T13:21:00Z">
        <w:r w:rsidR="007253C6">
          <w:rPr>
            <w:bCs/>
            <w:sz w:val="23"/>
            <w:szCs w:val="23"/>
          </w:rPr>
          <w:t xml:space="preserve"> </w:t>
        </w:r>
      </w:ins>
      <w:ins w:id="509" w:author="Microsoft Office-gebruiker" w:date="2018-07-19T13:22:00Z">
        <w:r w:rsidR="007253C6">
          <w:rPr>
            <w:bCs/>
            <w:sz w:val="23"/>
            <w:szCs w:val="23"/>
          </w:rPr>
          <w:t xml:space="preserve">stems from </w:t>
        </w:r>
        <w:r w:rsidR="00423F41">
          <w:rPr>
            <w:bCs/>
            <w:sz w:val="23"/>
            <w:szCs w:val="23"/>
          </w:rPr>
          <w:t>Professor Fayol</w:t>
        </w:r>
      </w:ins>
      <w:ins w:id="510" w:author="Microsoft Office-gebruiker" w:date="2018-07-19T13:25:00Z">
        <w:r w:rsidR="00423F41">
          <w:rPr>
            <w:bCs/>
            <w:sz w:val="23"/>
            <w:szCs w:val="23"/>
          </w:rPr>
          <w:t xml:space="preserve">. </w:t>
        </w:r>
      </w:ins>
      <w:ins w:id="511" w:author="Microsoft Office-gebruiker" w:date="2018-07-19T13:24:00Z">
        <w:r w:rsidR="00423F41">
          <w:rPr>
            <w:color w:val="222222"/>
            <w:sz w:val="21"/>
            <w:szCs w:val="21"/>
          </w:rPr>
          <w:t>In his original work</w:t>
        </w:r>
      </w:ins>
      <w:ins w:id="512" w:author="Microsoft Office-gebruiker" w:date="2018-07-19T13:25:00Z">
        <w:r w:rsidR="00423F41">
          <w:rPr>
            <w:color w:val="222222"/>
            <w:sz w:val="21"/>
            <w:szCs w:val="21"/>
          </w:rPr>
          <w:t xml:space="preserve"> </w:t>
        </w:r>
      </w:ins>
      <w:ins w:id="513" w:author="Microsoft Office-gebruiker" w:date="2018-07-19T13:26:00Z">
        <w:r w:rsidR="00423F41">
          <w:rPr>
            <w:i/>
            <w:iCs/>
            <w:color w:val="222222"/>
            <w:sz w:val="21"/>
            <w:szCs w:val="21"/>
          </w:rPr>
          <w:t xml:space="preserve">Administration </w:t>
        </w:r>
        <w:proofErr w:type="spellStart"/>
        <w:r w:rsidR="00423F41">
          <w:rPr>
            <w:i/>
            <w:iCs/>
            <w:color w:val="222222"/>
            <w:sz w:val="21"/>
            <w:szCs w:val="21"/>
          </w:rPr>
          <w:t>industrielle</w:t>
        </w:r>
        <w:proofErr w:type="spellEnd"/>
        <w:r w:rsidR="00423F41">
          <w:rPr>
            <w:i/>
            <w:iCs/>
            <w:color w:val="222222"/>
            <w:sz w:val="21"/>
            <w:szCs w:val="21"/>
          </w:rPr>
          <w:t xml:space="preserve"> et </w:t>
        </w:r>
        <w:proofErr w:type="spellStart"/>
        <w:r w:rsidR="00423F41">
          <w:rPr>
            <w:i/>
            <w:iCs/>
            <w:color w:val="222222"/>
            <w:sz w:val="21"/>
            <w:szCs w:val="21"/>
          </w:rPr>
          <w:t>générale</w:t>
        </w:r>
        <w:proofErr w:type="spellEnd"/>
        <w:r w:rsidR="00423F41">
          <w:rPr>
            <w:color w:val="222222"/>
            <w:sz w:val="21"/>
            <w:szCs w:val="21"/>
          </w:rPr>
          <w:t xml:space="preserve"> </w:t>
        </w:r>
      </w:ins>
      <w:ins w:id="514" w:author="Microsoft Office-gebruiker" w:date="2018-07-19T13:25:00Z">
        <w:r w:rsidR="00423F41">
          <w:rPr>
            <w:color w:val="222222"/>
            <w:sz w:val="21"/>
            <w:szCs w:val="21"/>
          </w:rPr>
          <w:t>he distinguishes five tasks of a manager</w:t>
        </w:r>
      </w:ins>
      <w:ins w:id="515" w:author="Microsoft Office-gebruiker" w:date="2018-07-19T13:24:00Z">
        <w:r w:rsidR="00423F41">
          <w:rPr>
            <w:color w:val="222222"/>
            <w:sz w:val="21"/>
            <w:szCs w:val="21"/>
          </w:rPr>
          <w:t>,</w:t>
        </w:r>
        <w:r w:rsidR="00423F41">
          <w:rPr>
            <w:rStyle w:val="apple-converted-space"/>
            <w:color w:val="222222"/>
            <w:sz w:val="21"/>
            <w:szCs w:val="21"/>
          </w:rPr>
          <w:t> </w:t>
        </w:r>
        <w:proofErr w:type="spellStart"/>
        <w:r w:rsidR="00423F41">
          <w:rPr>
            <w:i/>
            <w:iCs/>
            <w:color w:val="222222"/>
            <w:sz w:val="21"/>
            <w:szCs w:val="21"/>
          </w:rPr>
          <w:t>prévoyance</w:t>
        </w:r>
        <w:proofErr w:type="spellEnd"/>
        <w:r w:rsidR="00423F41">
          <w:rPr>
            <w:i/>
            <w:iCs/>
            <w:color w:val="222222"/>
            <w:sz w:val="21"/>
            <w:szCs w:val="21"/>
          </w:rPr>
          <w:t xml:space="preserve">, organisation, </w:t>
        </w:r>
        <w:proofErr w:type="spellStart"/>
        <w:r w:rsidR="00423F41">
          <w:rPr>
            <w:i/>
            <w:iCs/>
            <w:color w:val="222222"/>
            <w:sz w:val="21"/>
            <w:szCs w:val="21"/>
          </w:rPr>
          <w:t>commandement</w:t>
        </w:r>
        <w:proofErr w:type="spellEnd"/>
        <w:r w:rsidR="00423F41">
          <w:rPr>
            <w:i/>
            <w:iCs/>
            <w:color w:val="222222"/>
            <w:sz w:val="21"/>
            <w:szCs w:val="21"/>
          </w:rPr>
          <w:t xml:space="preserve">, coordination, </w:t>
        </w:r>
      </w:ins>
      <w:ins w:id="516" w:author="Microsoft Office-gebruiker" w:date="2018-07-19T13:26:00Z">
        <w:r w:rsidR="00423F41">
          <w:rPr>
            <w:i/>
            <w:iCs/>
            <w:color w:val="222222"/>
            <w:sz w:val="21"/>
            <w:szCs w:val="21"/>
          </w:rPr>
          <w:t>controller</w:t>
        </w:r>
        <w:r w:rsidR="00423F41">
          <w:rPr>
            <w:color w:val="222222"/>
            <w:sz w:val="21"/>
            <w:szCs w:val="21"/>
          </w:rPr>
          <w:t>. These functions are translated as</w:t>
        </w:r>
      </w:ins>
    </w:p>
    <w:p w:rsidR="00423F41" w:rsidRDefault="00423F41" w:rsidP="00423F41">
      <w:pPr>
        <w:numPr>
          <w:ilvl w:val="0"/>
          <w:numId w:val="31"/>
        </w:numPr>
        <w:spacing w:before="100" w:beforeAutospacing="1" w:after="24"/>
        <w:ind w:left="768"/>
        <w:rPr>
          <w:ins w:id="517" w:author="Microsoft Office-gebruiker" w:date="2018-07-19T13:24:00Z"/>
          <w:rFonts w:cs="Arial"/>
          <w:color w:val="222222"/>
          <w:sz w:val="21"/>
          <w:szCs w:val="21"/>
        </w:rPr>
      </w:pPr>
      <w:ins w:id="518" w:author="Microsoft Office-gebruiker" w:date="2018-07-19T13:24:00Z">
        <w:r>
          <w:rPr>
            <w:rFonts w:cs="Arial"/>
            <w:color w:val="222222"/>
            <w:sz w:val="21"/>
            <w:szCs w:val="21"/>
          </w:rPr>
          <w:t>Planning</w:t>
        </w:r>
      </w:ins>
    </w:p>
    <w:p w:rsidR="00423F41" w:rsidRDefault="00423F41" w:rsidP="00423F41">
      <w:pPr>
        <w:numPr>
          <w:ilvl w:val="0"/>
          <w:numId w:val="31"/>
        </w:numPr>
        <w:spacing w:before="100" w:beforeAutospacing="1" w:after="24"/>
        <w:ind w:left="768"/>
        <w:rPr>
          <w:ins w:id="519" w:author="Microsoft Office-gebruiker" w:date="2018-07-19T13:24:00Z"/>
          <w:rFonts w:cs="Arial"/>
          <w:color w:val="222222"/>
          <w:sz w:val="21"/>
          <w:szCs w:val="21"/>
        </w:rPr>
      </w:pPr>
      <w:ins w:id="520" w:author="Microsoft Office-gebruiker" w:date="2018-07-19T13:24:00Z">
        <w:r>
          <w:rPr>
            <w:rFonts w:cs="Arial"/>
            <w:color w:val="222222"/>
            <w:sz w:val="21"/>
            <w:szCs w:val="21"/>
          </w:rPr>
          <w:t>Organizing</w:t>
        </w:r>
      </w:ins>
    </w:p>
    <w:p w:rsidR="00423F41" w:rsidRDefault="00423F41" w:rsidP="00423F41">
      <w:pPr>
        <w:numPr>
          <w:ilvl w:val="0"/>
          <w:numId w:val="31"/>
        </w:numPr>
        <w:spacing w:before="100" w:beforeAutospacing="1" w:after="24"/>
        <w:ind w:left="768"/>
        <w:rPr>
          <w:ins w:id="521" w:author="Microsoft Office-gebruiker" w:date="2018-07-19T13:24:00Z"/>
          <w:rFonts w:cs="Arial"/>
          <w:color w:val="222222"/>
          <w:sz w:val="21"/>
          <w:szCs w:val="21"/>
        </w:rPr>
      </w:pPr>
      <w:ins w:id="522" w:author="Microsoft Office-gebruiker" w:date="2018-07-19T13:24:00Z">
        <w:r>
          <w:rPr>
            <w:rFonts w:cs="Arial"/>
            <w:color w:val="222222"/>
            <w:sz w:val="21"/>
            <w:szCs w:val="21"/>
          </w:rPr>
          <w:t>Staffing</w:t>
        </w:r>
      </w:ins>
    </w:p>
    <w:p w:rsidR="00423F41" w:rsidRDefault="00423F41" w:rsidP="00423F41">
      <w:pPr>
        <w:numPr>
          <w:ilvl w:val="0"/>
          <w:numId w:val="31"/>
        </w:numPr>
        <w:spacing w:before="100" w:beforeAutospacing="1" w:after="24"/>
        <w:ind w:left="768"/>
        <w:rPr>
          <w:ins w:id="523" w:author="Microsoft Office-gebruiker" w:date="2018-07-19T13:24:00Z"/>
          <w:rFonts w:cs="Arial"/>
          <w:color w:val="222222"/>
          <w:sz w:val="21"/>
          <w:szCs w:val="21"/>
        </w:rPr>
      </w:pPr>
      <w:ins w:id="524" w:author="Microsoft Office-gebruiker" w:date="2018-07-19T13:24:00Z">
        <w:r>
          <w:rPr>
            <w:rFonts w:cs="Arial"/>
            <w:color w:val="222222"/>
            <w:sz w:val="21"/>
            <w:szCs w:val="21"/>
          </w:rPr>
          <w:t>Directing</w:t>
        </w:r>
      </w:ins>
    </w:p>
    <w:p w:rsidR="00423F41" w:rsidRDefault="00423F41" w:rsidP="00423F41">
      <w:pPr>
        <w:numPr>
          <w:ilvl w:val="0"/>
          <w:numId w:val="31"/>
        </w:numPr>
        <w:spacing w:before="100" w:beforeAutospacing="1" w:after="24"/>
        <w:ind w:left="768"/>
        <w:rPr>
          <w:ins w:id="525" w:author="Microsoft Office-gebruiker" w:date="2018-07-19T13:30:00Z"/>
          <w:rFonts w:cs="Arial"/>
          <w:color w:val="222222"/>
          <w:sz w:val="21"/>
          <w:szCs w:val="21"/>
        </w:rPr>
      </w:pPr>
      <w:ins w:id="526" w:author="Microsoft Office-gebruiker" w:date="2018-07-19T13:24:00Z">
        <w:r>
          <w:rPr>
            <w:rFonts w:cs="Arial"/>
            <w:color w:val="222222"/>
            <w:sz w:val="21"/>
            <w:szCs w:val="21"/>
          </w:rPr>
          <w:t>Controlling</w:t>
        </w:r>
      </w:ins>
    </w:p>
    <w:p w:rsidR="000D7B31" w:rsidRDefault="00495550">
      <w:pPr>
        <w:spacing w:before="100" w:beforeAutospacing="1" w:after="24"/>
        <w:rPr>
          <w:ins w:id="527" w:author="Microsoft Office-gebruiker" w:date="2018-07-25T13:11:00Z"/>
          <w:rFonts w:cs="Arial"/>
          <w:color w:val="222222"/>
          <w:sz w:val="21"/>
          <w:szCs w:val="21"/>
        </w:rPr>
        <w:pPrChange w:id="528" w:author="Microsoft Office-gebruiker" w:date="2018-07-19T13:30:00Z">
          <w:pPr>
            <w:numPr>
              <w:numId w:val="31"/>
            </w:numPr>
            <w:tabs>
              <w:tab w:val="num" w:pos="720"/>
            </w:tabs>
            <w:spacing w:before="100" w:beforeAutospacing="1" w:after="24"/>
            <w:ind w:left="720" w:hanging="360"/>
          </w:pPr>
        </w:pPrChange>
      </w:pPr>
      <w:ins w:id="529" w:author="Microsoft Office-gebruiker" w:date="2018-07-19T13:30:00Z">
        <w:r>
          <w:rPr>
            <w:rFonts w:cs="Arial"/>
            <w:color w:val="222222"/>
            <w:sz w:val="21"/>
            <w:szCs w:val="21"/>
          </w:rPr>
          <w:t xml:space="preserve">All of these tasks apply to the procedures, equipment, the environment and staff of the VTS. </w:t>
        </w:r>
      </w:ins>
    </w:p>
    <w:p w:rsidR="000D7B31" w:rsidRDefault="000D7B31">
      <w:pPr>
        <w:spacing w:before="100" w:beforeAutospacing="1" w:after="24"/>
        <w:rPr>
          <w:ins w:id="530" w:author="Microsoft Office-gebruiker" w:date="2018-07-25T13:11:00Z"/>
          <w:rFonts w:cs="Arial"/>
          <w:color w:val="222222"/>
          <w:sz w:val="21"/>
          <w:szCs w:val="21"/>
        </w:rPr>
        <w:pPrChange w:id="531" w:author="Microsoft Office-gebruiker" w:date="2018-07-19T13:30:00Z">
          <w:pPr>
            <w:numPr>
              <w:numId w:val="31"/>
            </w:numPr>
            <w:tabs>
              <w:tab w:val="num" w:pos="720"/>
            </w:tabs>
            <w:spacing w:before="100" w:beforeAutospacing="1" w:after="24"/>
            <w:ind w:left="720" w:hanging="360"/>
          </w:pPr>
        </w:pPrChange>
      </w:pPr>
    </w:p>
    <w:p w:rsidR="000D7B31" w:rsidRDefault="00100F06">
      <w:pPr>
        <w:spacing w:before="100" w:beforeAutospacing="1" w:after="24"/>
        <w:rPr>
          <w:ins w:id="532" w:author="Microsoft Office-gebruiker" w:date="2018-07-25T13:11:00Z"/>
          <w:rFonts w:cs="Arial"/>
          <w:color w:val="222222"/>
          <w:sz w:val="21"/>
          <w:szCs w:val="21"/>
        </w:rPr>
        <w:pPrChange w:id="533" w:author="Microsoft Office-gebruiker" w:date="2018-07-19T13:30:00Z">
          <w:pPr>
            <w:numPr>
              <w:numId w:val="31"/>
            </w:numPr>
            <w:tabs>
              <w:tab w:val="num" w:pos="720"/>
            </w:tabs>
            <w:spacing w:before="100" w:beforeAutospacing="1" w:after="24"/>
            <w:ind w:left="720" w:hanging="360"/>
          </w:pPr>
        </w:pPrChange>
      </w:pPr>
      <w:ins w:id="534" w:author="Microsoft Office-gebruiker" w:date="2018-07-25T13:11:00Z">
        <w:r>
          <w:rPr>
            <w:rFonts w:cs="Arial"/>
            <w:color w:val="222222"/>
            <w:sz w:val="21"/>
            <w:szCs w:val="21"/>
          </w:rPr>
          <w:t>The course framework will be directly derived from the qualification framework</w:t>
        </w:r>
      </w:ins>
    </w:p>
    <w:p w:rsidR="000D7B31" w:rsidRDefault="000D7B31">
      <w:pPr>
        <w:spacing w:before="100" w:beforeAutospacing="1" w:after="24"/>
        <w:rPr>
          <w:ins w:id="535" w:author="Microsoft Office-gebruiker" w:date="2018-07-25T13:11:00Z"/>
          <w:rFonts w:cs="Arial"/>
          <w:color w:val="222222"/>
          <w:sz w:val="21"/>
          <w:szCs w:val="21"/>
        </w:rPr>
        <w:pPrChange w:id="536" w:author="Microsoft Office-gebruiker" w:date="2018-07-19T13:30:00Z">
          <w:pPr>
            <w:numPr>
              <w:numId w:val="31"/>
            </w:numPr>
            <w:tabs>
              <w:tab w:val="num" w:pos="720"/>
            </w:tabs>
            <w:spacing w:before="100" w:beforeAutospacing="1" w:after="24"/>
            <w:ind w:left="720" w:hanging="360"/>
          </w:pPr>
        </w:pPrChange>
      </w:pPr>
      <w:ins w:id="537" w:author="Microsoft Office-gebruiker" w:date="2018-07-25T13:17:00Z">
        <w:r>
          <w:rPr>
            <w:rFonts w:cs="Arial"/>
            <w:noProof/>
            <w:color w:val="222222"/>
            <w:sz w:val="21"/>
            <w:szCs w:val="21"/>
            <w:lang w:val="it-IT" w:eastAsia="it-IT"/>
            <w:rPrChange w:id="538" w:author="Unknown">
              <w:rPr>
                <w:noProof/>
                <w:lang w:val="it-IT" w:eastAsia="it-IT"/>
              </w:rPr>
            </w:rPrChange>
          </w:rPr>
          <w:drawing>
            <wp:inline distT="0" distB="0" distL="0" distR="0">
              <wp:extent cx="6520069" cy="27432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ins>
    </w:p>
    <w:p w:rsidR="000D7B31" w:rsidRDefault="000D7B31">
      <w:pPr>
        <w:spacing w:before="100" w:beforeAutospacing="1" w:after="24"/>
        <w:rPr>
          <w:ins w:id="539" w:author="Microsoft Office-gebruiker" w:date="2018-07-19T13:41:00Z"/>
          <w:rFonts w:cs="Arial"/>
          <w:color w:val="222222"/>
          <w:sz w:val="21"/>
          <w:szCs w:val="21"/>
        </w:rPr>
        <w:pPrChange w:id="540" w:author="Microsoft Office-gebruiker" w:date="2018-07-19T13:30:00Z">
          <w:pPr>
            <w:numPr>
              <w:numId w:val="31"/>
            </w:numPr>
            <w:tabs>
              <w:tab w:val="num" w:pos="720"/>
            </w:tabs>
            <w:spacing w:before="100" w:beforeAutospacing="1" w:after="24"/>
            <w:ind w:left="720" w:hanging="360"/>
          </w:pPr>
        </w:pPrChange>
      </w:pPr>
    </w:p>
    <w:p w:rsidR="000D7B31" w:rsidRDefault="000D7B31">
      <w:pPr>
        <w:spacing w:before="100" w:beforeAutospacing="1" w:after="24"/>
        <w:rPr>
          <w:ins w:id="541" w:author="Microsoft Office-gebruiker" w:date="2018-07-25T16:12:00Z"/>
          <w:rFonts w:cs="Arial"/>
          <w:color w:val="222222"/>
          <w:sz w:val="21"/>
          <w:szCs w:val="21"/>
        </w:rPr>
        <w:pPrChange w:id="542" w:author="Microsoft Office-gebruiker" w:date="2018-07-19T13:30:00Z">
          <w:pPr>
            <w:numPr>
              <w:numId w:val="31"/>
            </w:numPr>
            <w:tabs>
              <w:tab w:val="num" w:pos="720"/>
            </w:tabs>
            <w:spacing w:before="100" w:beforeAutospacing="1" w:after="24"/>
            <w:ind w:left="720" w:hanging="360"/>
          </w:pPr>
        </w:pPrChange>
      </w:pPr>
    </w:p>
    <w:p w:rsidR="00423F41" w:rsidDel="003A7BE1" w:rsidRDefault="00423F41" w:rsidP="002C1CD7">
      <w:pPr>
        <w:pStyle w:val="Default"/>
        <w:jc w:val="both"/>
        <w:rPr>
          <w:del w:id="543" w:author="Microsoft Office-gebruiker" w:date="2018-07-30T19:52:00Z"/>
          <w:bCs/>
          <w:sz w:val="23"/>
          <w:szCs w:val="23"/>
        </w:rPr>
      </w:pPr>
    </w:p>
    <w:p w:rsidR="00356C43" w:rsidDel="003A7BE1" w:rsidRDefault="00356C43" w:rsidP="002C1CD7">
      <w:pPr>
        <w:pStyle w:val="Default"/>
        <w:jc w:val="both"/>
        <w:rPr>
          <w:del w:id="544" w:author="Microsoft Office-gebruiker" w:date="2018-07-30T19:52:00Z"/>
          <w:bCs/>
          <w:sz w:val="23"/>
          <w:szCs w:val="23"/>
        </w:rPr>
      </w:pPr>
    </w:p>
    <w:p w:rsidR="002C1CD7" w:rsidRDefault="002C1CD7" w:rsidP="002C1CD7">
      <w:pPr>
        <w:pStyle w:val="Default"/>
        <w:jc w:val="both"/>
        <w:rPr>
          <w:b/>
          <w:bCs/>
          <w:sz w:val="23"/>
          <w:szCs w:val="23"/>
        </w:rPr>
      </w:pPr>
    </w:p>
    <w:p w:rsidR="002C1CD7" w:rsidRDefault="002C1CD7" w:rsidP="002C1CD7">
      <w:pPr>
        <w:pStyle w:val="Default"/>
        <w:jc w:val="both"/>
        <w:rPr>
          <w:ins w:id="545" w:author="Lilian Biber" w:date="2018-08-09T11:17:00Z"/>
          <w:b/>
          <w:bCs/>
          <w:sz w:val="23"/>
          <w:szCs w:val="23"/>
        </w:rPr>
      </w:pPr>
      <w:r>
        <w:rPr>
          <w:b/>
          <w:bCs/>
          <w:sz w:val="23"/>
          <w:szCs w:val="23"/>
        </w:rPr>
        <w:t>2 REQUIREMENTS FOR ENDORSEMENT</w:t>
      </w:r>
      <w:del w:id="546" w:author="Lilian Biber" w:date="2018-08-09T11:38:00Z">
        <w:r w:rsidDel="00522A7C">
          <w:rPr>
            <w:b/>
            <w:bCs/>
            <w:sz w:val="23"/>
            <w:szCs w:val="23"/>
          </w:rPr>
          <w:delText xml:space="preserve"> AS A VTS MANAGER</w:delText>
        </w:r>
      </w:del>
      <w:r>
        <w:rPr>
          <w:b/>
          <w:bCs/>
          <w:sz w:val="23"/>
          <w:szCs w:val="23"/>
        </w:rPr>
        <w:t xml:space="preserve"> </w:t>
      </w:r>
    </w:p>
    <w:p w:rsidR="001A1D22" w:rsidRPr="001C69FB" w:rsidRDefault="00EF13A5" w:rsidP="002C1CD7">
      <w:pPr>
        <w:pStyle w:val="Default"/>
        <w:jc w:val="both"/>
        <w:rPr>
          <w:ins w:id="547" w:author="Lilian Biber" w:date="2018-08-07T10:30:00Z"/>
          <w:bCs/>
          <w:sz w:val="23"/>
          <w:szCs w:val="23"/>
          <w:rPrChange w:id="548" w:author="Lilian Biber" w:date="2018-08-09T11:29:00Z">
            <w:rPr>
              <w:ins w:id="549" w:author="Lilian Biber" w:date="2018-08-07T10:30:00Z"/>
              <w:b/>
              <w:bCs/>
              <w:sz w:val="23"/>
              <w:szCs w:val="23"/>
            </w:rPr>
          </w:rPrChange>
        </w:rPr>
      </w:pPr>
      <w:ins w:id="550" w:author="Lilian Biber" w:date="2018-08-09T11:17:00Z">
        <w:r w:rsidRPr="00EF13A5">
          <w:rPr>
            <w:bCs/>
            <w:sz w:val="23"/>
            <w:szCs w:val="23"/>
            <w:rPrChange w:id="551" w:author="Lilian Biber" w:date="2018-08-09T11:29:00Z">
              <w:rPr>
                <w:b/>
                <w:bCs/>
                <w:sz w:val="23"/>
                <w:szCs w:val="23"/>
              </w:rPr>
            </w:rPrChange>
          </w:rPr>
          <w:t xml:space="preserve">This model course contains 8 elements which are awarded a certain </w:t>
        </w:r>
      </w:ins>
      <w:ins w:id="552" w:author="Lilian Biber" w:date="2018-08-09T11:25:00Z">
        <w:r w:rsidRPr="00EF13A5">
          <w:rPr>
            <w:bCs/>
            <w:sz w:val="23"/>
            <w:szCs w:val="23"/>
            <w:rPrChange w:id="553" w:author="Lilian Biber" w:date="2018-08-09T11:29:00Z">
              <w:rPr>
                <w:b/>
                <w:bCs/>
                <w:sz w:val="23"/>
                <w:szCs w:val="23"/>
              </w:rPr>
            </w:rPrChange>
          </w:rPr>
          <w:t>amount of E</w:t>
        </w:r>
      </w:ins>
      <w:ins w:id="554" w:author="Lilian Biber" w:date="2018-08-09T11:29:00Z">
        <w:r w:rsidRPr="00EF13A5">
          <w:rPr>
            <w:bCs/>
            <w:sz w:val="23"/>
            <w:szCs w:val="23"/>
            <w:rPrChange w:id="555" w:author="Lilian Biber" w:date="2018-08-09T11:29:00Z">
              <w:rPr>
                <w:b/>
                <w:bCs/>
                <w:sz w:val="23"/>
                <w:szCs w:val="23"/>
              </w:rPr>
            </w:rPrChange>
          </w:rPr>
          <w:t>CW</w:t>
        </w:r>
      </w:ins>
      <w:ins w:id="556" w:author="Lilian Biber" w:date="2018-08-09T11:25:00Z">
        <w:r w:rsidRPr="00EF13A5">
          <w:rPr>
            <w:bCs/>
            <w:sz w:val="23"/>
            <w:szCs w:val="23"/>
            <w:rPrChange w:id="557" w:author="Lilian Biber" w:date="2018-08-09T11:29:00Z">
              <w:rPr>
                <w:b/>
                <w:bCs/>
                <w:sz w:val="23"/>
                <w:szCs w:val="23"/>
              </w:rPr>
            </w:rPrChange>
          </w:rPr>
          <w:t xml:space="preserve"> (Estimated </w:t>
        </w:r>
      </w:ins>
      <w:ins w:id="558" w:author="Lilian Biber" w:date="2018-08-09T11:29:00Z">
        <w:r w:rsidRPr="00EF13A5">
          <w:rPr>
            <w:bCs/>
            <w:sz w:val="23"/>
            <w:szCs w:val="23"/>
            <w:rPrChange w:id="559" w:author="Lilian Biber" w:date="2018-08-09T11:29:00Z">
              <w:rPr>
                <w:b/>
                <w:bCs/>
                <w:sz w:val="23"/>
                <w:szCs w:val="23"/>
              </w:rPr>
            </w:rPrChange>
          </w:rPr>
          <w:t>Course Workload</w:t>
        </w:r>
      </w:ins>
      <w:ins w:id="560" w:author="Lilian Biber" w:date="2018-08-09T11:25:00Z">
        <w:r w:rsidRPr="00EF13A5">
          <w:rPr>
            <w:bCs/>
            <w:sz w:val="23"/>
            <w:szCs w:val="23"/>
            <w:rPrChange w:id="561" w:author="Lilian Biber" w:date="2018-08-09T11:29:00Z">
              <w:rPr>
                <w:b/>
                <w:bCs/>
                <w:sz w:val="23"/>
                <w:szCs w:val="23"/>
              </w:rPr>
            </w:rPrChange>
          </w:rPr>
          <w:t>)</w:t>
        </w:r>
      </w:ins>
      <w:ins w:id="562" w:author="Lilian Biber" w:date="2018-08-09T11:29:00Z">
        <w:r w:rsidR="001C69FB">
          <w:rPr>
            <w:bCs/>
            <w:sz w:val="23"/>
            <w:szCs w:val="23"/>
          </w:rPr>
          <w:t xml:space="preserve">. Each element refers to a task which may be part of the Manager’s position. </w:t>
        </w:r>
      </w:ins>
      <w:ins w:id="563" w:author="Lilian Biber" w:date="2018-08-09T11:30:00Z">
        <w:r w:rsidR="001C69FB">
          <w:rPr>
            <w:bCs/>
            <w:sz w:val="23"/>
            <w:szCs w:val="23"/>
          </w:rPr>
          <w:t xml:space="preserve">It is up to the VTS authority which parts of </w:t>
        </w:r>
      </w:ins>
      <w:ins w:id="564" w:author="Lilian Biber" w:date="2018-08-09T11:31:00Z">
        <w:r w:rsidR="001C69FB">
          <w:rPr>
            <w:bCs/>
            <w:sz w:val="23"/>
            <w:szCs w:val="23"/>
          </w:rPr>
          <w:t>the</w:t>
        </w:r>
      </w:ins>
      <w:ins w:id="565" w:author="Lilian Biber" w:date="2018-08-09T11:30:00Z">
        <w:r w:rsidR="001C69FB">
          <w:rPr>
            <w:bCs/>
            <w:sz w:val="23"/>
            <w:szCs w:val="23"/>
          </w:rPr>
          <w:t xml:space="preserve"> </w:t>
        </w:r>
      </w:ins>
      <w:ins w:id="566" w:author="Lilian Biber" w:date="2018-08-09T11:31:00Z">
        <w:r w:rsidR="001C69FB">
          <w:rPr>
            <w:bCs/>
            <w:sz w:val="23"/>
            <w:szCs w:val="23"/>
          </w:rPr>
          <w:t>model course apply to the function of Manager as they organised it.</w:t>
        </w:r>
      </w:ins>
    </w:p>
    <w:p w:rsidR="008511EC" w:rsidRPr="001A1D22" w:rsidRDefault="00EF13A5" w:rsidP="002C1CD7">
      <w:pPr>
        <w:pStyle w:val="Default"/>
        <w:jc w:val="both"/>
        <w:rPr>
          <w:bCs/>
          <w:sz w:val="23"/>
          <w:szCs w:val="23"/>
          <w:rPrChange w:id="567" w:author="Lilian Biber" w:date="2018-08-09T11:17:00Z">
            <w:rPr>
              <w:b/>
              <w:bCs/>
              <w:sz w:val="23"/>
              <w:szCs w:val="23"/>
            </w:rPr>
          </w:rPrChange>
        </w:rPr>
      </w:pPr>
      <w:ins w:id="568" w:author="Lilian Biber" w:date="2018-08-07T10:31:00Z">
        <w:r w:rsidRPr="00EF13A5">
          <w:rPr>
            <w:bCs/>
            <w:sz w:val="23"/>
            <w:szCs w:val="23"/>
            <w:rPrChange w:id="569" w:author="Lilian Biber" w:date="2018-08-09T11:17:00Z">
              <w:rPr>
                <w:b/>
                <w:bCs/>
                <w:sz w:val="23"/>
                <w:szCs w:val="23"/>
              </w:rPr>
            </w:rPrChange>
          </w:rPr>
          <w:t xml:space="preserve">Endorsement </w:t>
        </w:r>
      </w:ins>
      <w:ins w:id="570" w:author="Lilian Biber" w:date="2018-08-09T11:31:00Z">
        <w:r w:rsidR="001C69FB">
          <w:rPr>
            <w:bCs/>
            <w:sz w:val="23"/>
            <w:szCs w:val="23"/>
          </w:rPr>
          <w:t xml:space="preserve">as a VTS Manager </w:t>
        </w:r>
      </w:ins>
      <w:ins w:id="571" w:author="Lilian Biber" w:date="2018-08-07T10:31:00Z">
        <w:r w:rsidRPr="00EF13A5">
          <w:rPr>
            <w:bCs/>
            <w:sz w:val="23"/>
            <w:szCs w:val="23"/>
            <w:rPrChange w:id="572" w:author="Lilian Biber" w:date="2018-08-09T11:17:00Z">
              <w:rPr>
                <w:b/>
                <w:bCs/>
                <w:sz w:val="23"/>
                <w:szCs w:val="23"/>
              </w:rPr>
            </w:rPrChange>
          </w:rPr>
          <w:t xml:space="preserve">is provided after the employee entered the course and </w:t>
        </w:r>
      </w:ins>
      <w:ins w:id="573" w:author="Lilian Biber" w:date="2018-08-09T11:32:00Z">
        <w:r w:rsidR="001C69FB">
          <w:rPr>
            <w:bCs/>
            <w:sz w:val="23"/>
            <w:szCs w:val="23"/>
          </w:rPr>
          <w:t xml:space="preserve">completed all the course elements that refer to </w:t>
        </w:r>
      </w:ins>
      <w:ins w:id="574" w:author="Lilian Biber" w:date="2018-08-09T11:33:00Z">
        <w:r w:rsidR="001C69FB">
          <w:rPr>
            <w:bCs/>
            <w:sz w:val="23"/>
            <w:szCs w:val="23"/>
          </w:rPr>
          <w:t xml:space="preserve">a task he executes. For a </w:t>
        </w:r>
      </w:ins>
      <w:ins w:id="575" w:author="Lilian Biber" w:date="2018-08-09T11:34:00Z">
        <w:r w:rsidR="001C69FB">
          <w:rPr>
            <w:bCs/>
            <w:sz w:val="23"/>
            <w:szCs w:val="23"/>
          </w:rPr>
          <w:t xml:space="preserve">VTS </w:t>
        </w:r>
      </w:ins>
      <w:ins w:id="576" w:author="Lilian Biber" w:date="2018-08-09T11:33:00Z">
        <w:r w:rsidR="001C69FB">
          <w:rPr>
            <w:bCs/>
            <w:sz w:val="23"/>
            <w:szCs w:val="23"/>
          </w:rPr>
          <w:t>manager endorsement a</w:t>
        </w:r>
      </w:ins>
      <w:ins w:id="577" w:author="Lilian Biber" w:date="2018-08-07T10:31:00Z">
        <w:r w:rsidRPr="00EF13A5">
          <w:rPr>
            <w:bCs/>
            <w:sz w:val="23"/>
            <w:szCs w:val="23"/>
            <w:rPrChange w:id="578" w:author="Lilian Biber" w:date="2018-08-09T11:17:00Z">
              <w:rPr>
                <w:b/>
                <w:bCs/>
                <w:sz w:val="23"/>
                <w:szCs w:val="23"/>
              </w:rPr>
            </w:rPrChange>
          </w:rPr>
          <w:t xml:space="preserve"> minimum </w:t>
        </w:r>
      </w:ins>
      <w:ins w:id="579" w:author="Lilian Biber" w:date="2018-08-07T11:21:00Z">
        <w:r w:rsidRPr="00EF13A5">
          <w:rPr>
            <w:bCs/>
            <w:sz w:val="23"/>
            <w:szCs w:val="23"/>
            <w:rPrChange w:id="580" w:author="Lilian Biber" w:date="2018-08-09T11:17:00Z">
              <w:rPr>
                <w:b/>
                <w:bCs/>
                <w:sz w:val="23"/>
                <w:szCs w:val="23"/>
              </w:rPr>
            </w:rPrChange>
          </w:rPr>
          <w:t xml:space="preserve">of </w:t>
        </w:r>
      </w:ins>
      <w:ins w:id="581" w:author="Lilian Biber" w:date="2018-08-09T09:23:00Z">
        <w:r w:rsidRPr="00EF13A5">
          <w:rPr>
            <w:bCs/>
            <w:sz w:val="23"/>
            <w:szCs w:val="23"/>
            <w:rPrChange w:id="582" w:author="Lilian Biber" w:date="2018-08-09T11:17:00Z">
              <w:rPr>
                <w:b/>
                <w:bCs/>
                <w:sz w:val="23"/>
                <w:szCs w:val="23"/>
              </w:rPr>
            </w:rPrChange>
          </w:rPr>
          <w:t xml:space="preserve">30 </w:t>
        </w:r>
      </w:ins>
      <w:ins w:id="583" w:author="Lilian Biber" w:date="2018-08-09T11:33:00Z">
        <w:r w:rsidR="001C69FB">
          <w:rPr>
            <w:bCs/>
            <w:sz w:val="23"/>
            <w:szCs w:val="23"/>
          </w:rPr>
          <w:t xml:space="preserve">ECW should be completed. </w:t>
        </w:r>
      </w:ins>
    </w:p>
    <w:p w:rsidR="002C1CD7" w:rsidRPr="002C1CD7" w:rsidDel="0092738E" w:rsidRDefault="0092738E">
      <w:pPr>
        <w:pStyle w:val="Default"/>
        <w:jc w:val="both"/>
        <w:rPr>
          <w:del w:id="584" w:author="Microsoft Office-gebruiker" w:date="2018-07-31T07:48:00Z"/>
          <w:bCs/>
          <w:sz w:val="23"/>
          <w:szCs w:val="23"/>
        </w:rPr>
      </w:pPr>
      <w:ins w:id="585" w:author="Microsoft Office-gebruiker" w:date="2018-07-31T07:44:00Z">
        <w:r>
          <w:rPr>
            <w:bCs/>
            <w:sz w:val="23"/>
            <w:szCs w:val="23"/>
          </w:rPr>
          <w:t>A number of management tasks can be carried out without thorough knowledge of VTS</w:t>
        </w:r>
      </w:ins>
      <w:ins w:id="586" w:author="Microsoft Office-gebruiker" w:date="2018-07-31T07:45:00Z">
        <w:r>
          <w:rPr>
            <w:bCs/>
            <w:sz w:val="23"/>
            <w:szCs w:val="23"/>
          </w:rPr>
          <w:t xml:space="preserve">’s. However for a number of tasks VTS-knowledge is inevitable. These tasks cannot be carried out without having a VTSO-endorsement. </w:t>
        </w:r>
      </w:ins>
      <w:ins w:id="587" w:author="Microsoft Office-gebruiker" w:date="2018-07-31T07:46:00Z">
        <w:r>
          <w:rPr>
            <w:bCs/>
            <w:sz w:val="23"/>
            <w:szCs w:val="23"/>
          </w:rPr>
          <w:t xml:space="preserve">Finally, some tasks require understanding of the VTS, but do not require a VTS endorsement. </w:t>
        </w:r>
      </w:ins>
      <w:ins w:id="588" w:author="Microsoft Office-gebruiker" w:date="2018-07-31T07:47:00Z">
        <w:r>
          <w:rPr>
            <w:bCs/>
            <w:sz w:val="23"/>
            <w:szCs w:val="23"/>
          </w:rPr>
          <w:t xml:space="preserve">In table ….. you can find the listing of the tasks of VTS-management and the requirements. </w:t>
        </w:r>
      </w:ins>
      <w:del w:id="589" w:author="Microsoft Office-gebruiker" w:date="2018-07-31T07:48:00Z">
        <w:r w:rsidR="002C1CD7" w:rsidRPr="002C1CD7" w:rsidDel="0092738E">
          <w:rPr>
            <w:bCs/>
            <w:sz w:val="23"/>
            <w:szCs w:val="23"/>
          </w:rPr>
          <w:delText xml:space="preserve">Every candidate for a VTS </w:delText>
        </w:r>
        <w:r w:rsidR="002C1CD7" w:rsidDel="0092738E">
          <w:rPr>
            <w:bCs/>
            <w:sz w:val="23"/>
            <w:szCs w:val="23"/>
          </w:rPr>
          <w:delText>Manager</w:delText>
        </w:r>
        <w:r w:rsidR="002C1CD7" w:rsidRPr="002C1CD7" w:rsidDel="0092738E">
          <w:rPr>
            <w:bCs/>
            <w:sz w:val="23"/>
            <w:szCs w:val="23"/>
          </w:rPr>
          <w:delText xml:space="preserve"> endorsement should: </w:delText>
        </w:r>
      </w:del>
    </w:p>
    <w:p w:rsidR="002C1CD7" w:rsidRPr="002C1CD7" w:rsidRDefault="002C1CD7">
      <w:pPr>
        <w:pStyle w:val="Default"/>
        <w:jc w:val="both"/>
        <w:rPr>
          <w:bCs/>
          <w:sz w:val="23"/>
          <w:szCs w:val="23"/>
        </w:rPr>
      </w:pPr>
      <w:del w:id="590" w:author="Microsoft Office-gebruiker" w:date="2018-07-31T07:48:00Z">
        <w:r w:rsidRPr="002C1CD7" w:rsidDel="0092738E">
          <w:rPr>
            <w:bCs/>
            <w:sz w:val="23"/>
            <w:szCs w:val="23"/>
          </w:rPr>
          <w:delText xml:space="preserve">• be in possession of a valid VTS </w:delText>
        </w:r>
        <w:r w:rsidDel="0092738E">
          <w:rPr>
            <w:bCs/>
            <w:sz w:val="23"/>
            <w:szCs w:val="23"/>
          </w:rPr>
          <w:delText>Supervisor</w:delText>
        </w:r>
        <w:r w:rsidRPr="002C1CD7" w:rsidDel="0092738E">
          <w:rPr>
            <w:bCs/>
            <w:sz w:val="23"/>
            <w:szCs w:val="23"/>
          </w:rPr>
          <w:delText xml:space="preserve"> Certificate</w:delText>
        </w:r>
        <w:r w:rsidDel="0092738E">
          <w:rPr>
            <w:bCs/>
            <w:sz w:val="23"/>
            <w:szCs w:val="23"/>
          </w:rPr>
          <w:delText>, if requested, or of</w:delText>
        </w:r>
        <w:r w:rsidRPr="002C1CD7" w:rsidDel="0092738E">
          <w:rPr>
            <w:bCs/>
            <w:sz w:val="23"/>
            <w:szCs w:val="23"/>
          </w:rPr>
          <w:delText xml:space="preserve"> the theoretical and practical knowledge appropriate to the requirements of a VTS</w:delText>
        </w:r>
        <w:r w:rsidR="00387D55" w:rsidDel="0092738E">
          <w:rPr>
            <w:bCs/>
            <w:sz w:val="23"/>
            <w:szCs w:val="23"/>
          </w:rPr>
          <w:delText xml:space="preserve"> Operator or </w:delText>
        </w:r>
        <w:r w:rsidRPr="002C1CD7" w:rsidDel="0092738E">
          <w:rPr>
            <w:bCs/>
            <w:sz w:val="23"/>
            <w:szCs w:val="23"/>
          </w:rPr>
          <w:delText xml:space="preserve"> Supervisor; </w:delText>
        </w:r>
      </w:del>
    </w:p>
    <w:p w:rsidR="002C1CD7" w:rsidRPr="002C1CD7" w:rsidRDefault="002C1CD7" w:rsidP="002C1CD7">
      <w:pPr>
        <w:pStyle w:val="Default"/>
        <w:jc w:val="both"/>
        <w:rPr>
          <w:bCs/>
          <w:sz w:val="23"/>
          <w:szCs w:val="23"/>
        </w:rPr>
      </w:pPr>
      <w:r w:rsidRPr="002C1CD7">
        <w:rPr>
          <w:bCs/>
          <w:sz w:val="23"/>
          <w:szCs w:val="23"/>
        </w:rPr>
        <w:lastRenderedPageBreak/>
        <w:t xml:space="preserve">• have achieved the International English Language Testing System (IELTS) level 6, or its equivalent; </w:t>
      </w:r>
    </w:p>
    <w:p w:rsidR="002C1CD7" w:rsidRPr="002C1CD7" w:rsidRDefault="002C1CD7" w:rsidP="002C1CD7">
      <w:pPr>
        <w:pStyle w:val="Default"/>
        <w:jc w:val="both"/>
        <w:rPr>
          <w:bCs/>
          <w:sz w:val="23"/>
          <w:szCs w:val="23"/>
        </w:rPr>
      </w:pPr>
      <w:r w:rsidRPr="002C1CD7">
        <w:rPr>
          <w:bCs/>
          <w:sz w:val="23"/>
          <w:szCs w:val="23"/>
        </w:rPr>
        <w:t xml:space="preserve">• satisfy the Competent Authority by passing the appropriate assessment for the accredited course of </w:t>
      </w:r>
      <w:r>
        <w:rPr>
          <w:bCs/>
          <w:sz w:val="23"/>
          <w:szCs w:val="23"/>
        </w:rPr>
        <w:t>Manager</w:t>
      </w:r>
      <w:r w:rsidRPr="002C1CD7">
        <w:rPr>
          <w:bCs/>
          <w:sz w:val="23"/>
          <w:szCs w:val="23"/>
        </w:rPr>
        <w:t xml:space="preserve"> training</w:t>
      </w:r>
      <w:r w:rsidR="00D36E27">
        <w:rPr>
          <w:bCs/>
          <w:sz w:val="23"/>
          <w:szCs w:val="23"/>
        </w:rPr>
        <w:t xml:space="preserve"> </w:t>
      </w:r>
      <w:r w:rsidR="00D36E27" w:rsidRPr="00860EA6">
        <w:rPr>
          <w:bCs/>
          <w:sz w:val="23"/>
          <w:szCs w:val="23"/>
        </w:rPr>
        <w:t>or being in possession of requested prerequisites</w:t>
      </w:r>
      <w:r w:rsidRPr="00860EA6">
        <w:rPr>
          <w:bCs/>
          <w:sz w:val="23"/>
          <w:szCs w:val="23"/>
        </w:rPr>
        <w:t>.</w:t>
      </w:r>
      <w:r w:rsidRPr="002C1CD7">
        <w:rPr>
          <w:bCs/>
          <w:sz w:val="23"/>
          <w:szCs w:val="23"/>
        </w:rPr>
        <w:t xml:space="preserve"> </w:t>
      </w:r>
    </w:p>
    <w:p w:rsidR="002C1CD7" w:rsidRDefault="002C1CD7" w:rsidP="002C1CD7">
      <w:pPr>
        <w:pStyle w:val="Default"/>
        <w:jc w:val="both"/>
        <w:rPr>
          <w:b/>
          <w:bCs/>
          <w:sz w:val="23"/>
          <w:szCs w:val="23"/>
        </w:rPr>
      </w:pPr>
    </w:p>
    <w:p w:rsidR="002C1CD7" w:rsidRPr="002C1CD7" w:rsidRDefault="002C1CD7" w:rsidP="002C1CD7">
      <w:pPr>
        <w:pStyle w:val="Default"/>
        <w:jc w:val="both"/>
        <w:rPr>
          <w:b/>
          <w:bCs/>
          <w:sz w:val="23"/>
          <w:szCs w:val="23"/>
        </w:rPr>
      </w:pPr>
      <w:r>
        <w:rPr>
          <w:b/>
          <w:bCs/>
          <w:sz w:val="23"/>
          <w:szCs w:val="23"/>
        </w:rPr>
        <w:t xml:space="preserve">3 COURSE INTAKE - LIMITATIONS </w:t>
      </w:r>
    </w:p>
    <w:p w:rsidR="002C1CD7" w:rsidRPr="002C1CD7" w:rsidRDefault="002C1CD7" w:rsidP="002C1CD7">
      <w:pPr>
        <w:pStyle w:val="Default"/>
        <w:jc w:val="both"/>
        <w:rPr>
          <w:bCs/>
          <w:sz w:val="23"/>
          <w:szCs w:val="23"/>
        </w:rPr>
      </w:pPr>
      <w:r w:rsidRPr="002C1CD7">
        <w:rPr>
          <w:bCs/>
          <w:sz w:val="23"/>
          <w:szCs w:val="23"/>
        </w:rPr>
        <w:t xml:space="preserve">Class sizes may be limited at the discretion of the Competent Authority in order to allow the instructor to give adequate attention to individual participants. In general it is recommended that a maximum of </w:t>
      </w:r>
      <w:r w:rsidR="00B154CA">
        <w:rPr>
          <w:bCs/>
          <w:sz w:val="23"/>
          <w:szCs w:val="23"/>
        </w:rPr>
        <w:t>10</w:t>
      </w:r>
      <w:r w:rsidRPr="002C1CD7">
        <w:rPr>
          <w:bCs/>
          <w:sz w:val="23"/>
          <w:szCs w:val="23"/>
        </w:rPr>
        <w:t xml:space="preserve"> students be the upper limit that a single instructor can be expected to train satisfactorily to the level of competence involved. Larger numbers may be admitted if extra staff and tutorial periods are provided to deal with participants on an individual basis. </w:t>
      </w:r>
    </w:p>
    <w:p w:rsidR="002C1CD7" w:rsidRDefault="002C1CD7" w:rsidP="002C1CD7">
      <w:pPr>
        <w:pStyle w:val="Default"/>
        <w:spacing w:after="120"/>
        <w:jc w:val="both"/>
        <w:rPr>
          <w:sz w:val="22"/>
          <w:szCs w:val="22"/>
        </w:rPr>
      </w:pPr>
      <w:r>
        <w:rPr>
          <w:sz w:val="22"/>
          <w:szCs w:val="22"/>
        </w:rPr>
        <w:t xml:space="preserve">During practical sessions and group activities there may be additional restraints on class size. </w:t>
      </w:r>
    </w:p>
    <w:p w:rsidR="00B537A7" w:rsidRDefault="00B537A7" w:rsidP="002C1CD7">
      <w:pPr>
        <w:pStyle w:val="Default"/>
        <w:spacing w:after="120"/>
        <w:jc w:val="both"/>
        <w:rPr>
          <w:sz w:val="22"/>
          <w:szCs w:val="22"/>
        </w:rPr>
      </w:pPr>
    </w:p>
    <w:p w:rsidR="00CE16C8" w:rsidRPr="00CE16C8" w:rsidRDefault="002C1CD7" w:rsidP="00CE16C8">
      <w:pPr>
        <w:pStyle w:val="Default"/>
        <w:jc w:val="both"/>
        <w:rPr>
          <w:b/>
          <w:bCs/>
          <w:sz w:val="23"/>
          <w:szCs w:val="23"/>
        </w:rPr>
      </w:pPr>
      <w:r>
        <w:rPr>
          <w:b/>
          <w:bCs/>
          <w:sz w:val="23"/>
          <w:szCs w:val="23"/>
        </w:rPr>
        <w:t xml:space="preserve">4 TRAINING STAFF REQUIREMENTS </w:t>
      </w:r>
    </w:p>
    <w:p w:rsidR="002C1CD7" w:rsidRDefault="002C1CD7" w:rsidP="002C1CD7">
      <w:pPr>
        <w:pStyle w:val="Default"/>
        <w:spacing w:after="120"/>
        <w:jc w:val="both"/>
        <w:rPr>
          <w:sz w:val="22"/>
          <w:szCs w:val="22"/>
        </w:rPr>
      </w:pPr>
      <w:r>
        <w:rPr>
          <w:sz w:val="22"/>
          <w:szCs w:val="22"/>
        </w:rPr>
        <w:t xml:space="preserve">All instructors and assessors should be appropriately qualified for the particular types and levels of training or assessment required for the course. </w:t>
      </w:r>
    </w:p>
    <w:bookmarkEnd w:id="17"/>
    <w:p w:rsidR="008B32EF" w:rsidRDefault="008B32EF">
      <w:pPr>
        <w:rPr>
          <w:rFonts w:cs="Arial"/>
          <w:b/>
          <w:bCs/>
          <w:color w:val="000000"/>
          <w:sz w:val="32"/>
          <w:szCs w:val="32"/>
          <w:lang w:eastAsia="en-GB"/>
        </w:rPr>
      </w:pPr>
      <w:r>
        <w:rPr>
          <w:b/>
          <w:bCs/>
          <w:sz w:val="32"/>
          <w:szCs w:val="32"/>
        </w:rPr>
        <w:br w:type="page"/>
      </w:r>
    </w:p>
    <w:p w:rsidR="00ED4CE9" w:rsidRDefault="00ED4CE9" w:rsidP="00ED4CE9">
      <w:pPr>
        <w:pStyle w:val="Default"/>
        <w:jc w:val="both"/>
        <w:rPr>
          <w:b/>
          <w:bCs/>
          <w:sz w:val="32"/>
          <w:szCs w:val="32"/>
        </w:rPr>
      </w:pPr>
      <w:r w:rsidRPr="00066209">
        <w:rPr>
          <w:b/>
          <w:bCs/>
          <w:sz w:val="32"/>
          <w:szCs w:val="32"/>
        </w:rPr>
        <w:lastRenderedPageBreak/>
        <w:t xml:space="preserve">PART </w:t>
      </w:r>
      <w:r w:rsidR="00D36E27">
        <w:rPr>
          <w:b/>
          <w:bCs/>
          <w:sz w:val="32"/>
          <w:szCs w:val="32"/>
        </w:rPr>
        <w:t>C</w:t>
      </w:r>
      <w:r w:rsidRPr="00066209">
        <w:rPr>
          <w:b/>
          <w:bCs/>
          <w:sz w:val="32"/>
          <w:szCs w:val="32"/>
        </w:rPr>
        <w:t xml:space="preserve">- </w:t>
      </w:r>
      <w:r>
        <w:rPr>
          <w:b/>
          <w:bCs/>
          <w:sz w:val="32"/>
          <w:szCs w:val="32"/>
        </w:rPr>
        <w:t>COURSE MODULES</w:t>
      </w:r>
    </w:p>
    <w:p w:rsidR="00ED4CE9" w:rsidRDefault="00ED4CE9" w:rsidP="00ED4CE9">
      <w:pPr>
        <w:pStyle w:val="Default"/>
        <w:spacing w:before="60" w:after="60"/>
        <w:rPr>
          <w:sz w:val="22"/>
          <w:szCs w:val="22"/>
        </w:rPr>
      </w:pPr>
    </w:p>
    <w:p w:rsidR="00C53D82" w:rsidRDefault="00522A7C" w:rsidP="004066B0">
      <w:pPr>
        <w:jc w:val="both"/>
        <w:rPr>
          <w:rFonts w:cs="Arial"/>
          <w:szCs w:val="22"/>
          <w:lang w:val="en-US" w:eastAsia="en-GB"/>
        </w:rPr>
      </w:pPr>
      <w:ins w:id="591" w:author="Lilian Biber" w:date="2018-08-09T11:39:00Z">
        <w:r>
          <w:rPr>
            <w:szCs w:val="22"/>
          </w:rPr>
          <w:t xml:space="preserve">Any learning process should be a dynamic mix of </w:t>
        </w:r>
      </w:ins>
      <w:ins w:id="592" w:author="Lilian Biber" w:date="2018-08-09T11:40:00Z">
        <w:r>
          <w:rPr>
            <w:szCs w:val="22"/>
          </w:rPr>
          <w:t>classroom</w:t>
        </w:r>
      </w:ins>
      <w:ins w:id="593" w:author="Lilian Biber" w:date="2018-08-09T11:39:00Z">
        <w:r>
          <w:rPr>
            <w:szCs w:val="22"/>
          </w:rPr>
          <w:t xml:space="preserve"> </w:t>
        </w:r>
      </w:ins>
      <w:ins w:id="594" w:author="Lilian Biber" w:date="2018-08-09T11:40:00Z">
        <w:r>
          <w:rPr>
            <w:szCs w:val="22"/>
          </w:rPr>
          <w:t xml:space="preserve">activities and exercises in which the student plays a central role. However, adult learning should also evolve around the </w:t>
        </w:r>
      </w:ins>
      <w:ins w:id="595" w:author="Lilian Biber" w:date="2018-08-09T11:41:00Z">
        <w:r>
          <w:rPr>
            <w:szCs w:val="22"/>
          </w:rPr>
          <w:t>responsibility</w:t>
        </w:r>
      </w:ins>
      <w:ins w:id="596" w:author="Lilian Biber" w:date="2018-08-09T11:40:00Z">
        <w:r>
          <w:rPr>
            <w:szCs w:val="22"/>
          </w:rPr>
          <w:t xml:space="preserve"> </w:t>
        </w:r>
      </w:ins>
      <w:ins w:id="597" w:author="Lilian Biber" w:date="2018-08-09T11:41:00Z">
        <w:r>
          <w:rPr>
            <w:szCs w:val="22"/>
          </w:rPr>
          <w:t xml:space="preserve">of learners for their own learning process. Each course should send a syllabus to the students before hand and make use of a work book, so that the student can prepare the classroom gatherings. </w:t>
        </w:r>
      </w:ins>
      <w:ins w:id="598" w:author="Lilian Biber" w:date="2018-08-09T11:42:00Z">
        <w:r>
          <w:rPr>
            <w:szCs w:val="22"/>
          </w:rPr>
          <w:t xml:space="preserve">Therefore each course has a Estimated Course Workload, which exceeds classroom activities. </w:t>
        </w:r>
      </w:ins>
      <w:r w:rsidR="00ED4CE9">
        <w:rPr>
          <w:szCs w:val="22"/>
        </w:rPr>
        <w:t xml:space="preserve">The complete course comprises </w:t>
      </w:r>
      <w:del w:id="599" w:author="Lilian Biber" w:date="2018-08-09T11:39:00Z">
        <w:r w:rsidR="00CA45F0" w:rsidDel="00522A7C">
          <w:rPr>
            <w:szCs w:val="22"/>
          </w:rPr>
          <w:delText xml:space="preserve">5 </w:delText>
        </w:r>
      </w:del>
      <w:ins w:id="600" w:author="Lilian Biber" w:date="2018-08-09T11:39:00Z">
        <w:r>
          <w:rPr>
            <w:szCs w:val="22"/>
          </w:rPr>
          <w:t xml:space="preserve">9 </w:t>
        </w:r>
      </w:ins>
      <w:r w:rsidR="00ED4CE9">
        <w:rPr>
          <w:szCs w:val="22"/>
        </w:rPr>
        <w:t xml:space="preserve">modules, each of which deals with a specific course module and subject representing a requirement or function of a VTS </w:t>
      </w:r>
      <w:r w:rsidR="00CE2186">
        <w:rPr>
          <w:szCs w:val="22"/>
        </w:rPr>
        <w:t>Manager</w:t>
      </w:r>
      <w:r w:rsidR="004066B0">
        <w:rPr>
          <w:rFonts w:cs="Arial"/>
          <w:szCs w:val="22"/>
          <w:lang w:val="en-US" w:eastAsia="en-GB"/>
        </w:rPr>
        <w:t xml:space="preserve">, </w:t>
      </w:r>
      <w:r w:rsidR="000B4455" w:rsidRPr="004066B0">
        <w:rPr>
          <w:rFonts w:cs="Arial"/>
          <w:szCs w:val="22"/>
          <w:lang w:val="en-US" w:eastAsia="en-GB"/>
        </w:rPr>
        <w:t xml:space="preserve">followed by simulated exercises and assessment intended to be representative of events and incidents likely to be experienced in a VTS </w:t>
      </w:r>
      <w:r w:rsidR="00387D55">
        <w:rPr>
          <w:rFonts w:cs="Arial"/>
          <w:szCs w:val="22"/>
          <w:lang w:val="en-US" w:eastAsia="en-GB"/>
        </w:rPr>
        <w:t>C</w:t>
      </w:r>
      <w:r w:rsidR="000B4455" w:rsidRPr="004066B0">
        <w:rPr>
          <w:rFonts w:cs="Arial"/>
          <w:szCs w:val="22"/>
          <w:lang w:val="en-US" w:eastAsia="en-GB"/>
        </w:rPr>
        <w:t>entre. The</w:t>
      </w:r>
      <w:r w:rsidR="004066B0">
        <w:rPr>
          <w:rFonts w:cs="Arial"/>
          <w:szCs w:val="22"/>
          <w:lang w:val="en-US" w:eastAsia="en-GB"/>
        </w:rPr>
        <w:t xml:space="preserve"> </w:t>
      </w:r>
      <w:r w:rsidR="000B4455" w:rsidRPr="004066B0">
        <w:rPr>
          <w:rFonts w:cs="Arial"/>
          <w:szCs w:val="22"/>
          <w:lang w:val="en-US" w:eastAsia="en-GB"/>
        </w:rPr>
        <w:t>recommended duration in hours do not include the time necessary for examinations or tests of proficiency.</w:t>
      </w:r>
    </w:p>
    <w:p w:rsidR="00D36E27" w:rsidRPr="004066B0" w:rsidRDefault="00D36E27" w:rsidP="004066B0">
      <w:pPr>
        <w:jc w:val="both"/>
        <w:rPr>
          <w:szCs w:val="22"/>
          <w:lang w:val="en-US"/>
        </w:rPr>
      </w:pPr>
      <w:r w:rsidRPr="00860EA6">
        <w:rPr>
          <w:rFonts w:cs="Arial"/>
          <w:szCs w:val="22"/>
          <w:lang w:val="en-US" w:eastAsia="en-GB"/>
        </w:rPr>
        <w:t xml:space="preserve">The course </w:t>
      </w:r>
      <w:r w:rsidR="00457E9A" w:rsidRPr="00860EA6">
        <w:rPr>
          <w:rFonts w:cs="Arial"/>
          <w:szCs w:val="22"/>
          <w:lang w:val="en-US" w:eastAsia="en-GB"/>
        </w:rPr>
        <w:t xml:space="preserve">duration will </w:t>
      </w:r>
      <w:r w:rsidRPr="00860EA6">
        <w:rPr>
          <w:rFonts w:cs="Arial"/>
          <w:szCs w:val="22"/>
          <w:lang w:val="en-US" w:eastAsia="en-GB"/>
        </w:rPr>
        <w:t xml:space="preserve">take into account </w:t>
      </w:r>
      <w:r w:rsidR="00457E9A" w:rsidRPr="00860EA6">
        <w:rPr>
          <w:rFonts w:cs="Arial"/>
          <w:szCs w:val="22"/>
          <w:lang w:val="en-US" w:eastAsia="en-GB"/>
        </w:rPr>
        <w:t xml:space="preserve">of prior learning assessment, considering </w:t>
      </w:r>
      <w:r w:rsidRPr="00860EA6">
        <w:rPr>
          <w:rFonts w:cs="Arial"/>
          <w:szCs w:val="22"/>
          <w:lang w:val="en-US" w:eastAsia="en-GB"/>
        </w:rPr>
        <w:t>the possession of equivalent training courses or qualifications already attended.</w:t>
      </w:r>
    </w:p>
    <w:p w:rsidR="00C53D82" w:rsidRDefault="00C53D82" w:rsidP="004066B0">
      <w:pPr>
        <w:jc w:val="both"/>
        <w:rPr>
          <w:szCs w:val="22"/>
        </w:rPr>
      </w:pPr>
    </w:p>
    <w:tbl>
      <w:tblPr>
        <w:tblStyle w:val="Grigliatabella"/>
        <w:tblW w:w="9922" w:type="dxa"/>
        <w:tblLayout w:type="fixed"/>
        <w:tblLook w:val="04A0"/>
        <w:tblPrChange w:id="601" w:author="Lilian Biber" w:date="2018-08-07T21:07:00Z">
          <w:tblPr>
            <w:tblStyle w:val="Grigliatabella"/>
            <w:tblW w:w="10312" w:type="dxa"/>
            <w:tblLayout w:type="fixed"/>
            <w:tblLook w:val="04A0"/>
          </w:tblPr>
        </w:tblPrChange>
      </w:tblPr>
      <w:tblGrid>
        <w:gridCol w:w="1644"/>
        <w:gridCol w:w="3402"/>
        <w:gridCol w:w="3402"/>
        <w:gridCol w:w="1474"/>
        <w:tblGridChange w:id="602">
          <w:tblGrid>
            <w:gridCol w:w="1587"/>
            <w:gridCol w:w="57"/>
            <w:gridCol w:w="3288"/>
            <w:gridCol w:w="114"/>
            <w:gridCol w:w="510"/>
            <w:gridCol w:w="2664"/>
            <w:gridCol w:w="228"/>
            <w:gridCol w:w="333"/>
            <w:gridCol w:w="913"/>
            <w:gridCol w:w="228"/>
            <w:gridCol w:w="333"/>
          </w:tblGrid>
        </w:tblGridChange>
      </w:tblGrid>
      <w:tr w:rsidR="0050367B" w:rsidTr="00521340">
        <w:trPr>
          <w:trPrChange w:id="603" w:author="Lilian Biber" w:date="2018-08-07T21:07:00Z">
            <w:trPr>
              <w:gridAfter w:val="0"/>
              <w:wAfter w:w="618" w:type="dxa"/>
            </w:trPr>
          </w:trPrChange>
        </w:trPr>
        <w:tc>
          <w:tcPr>
            <w:tcW w:w="1644" w:type="dxa"/>
            <w:vAlign w:val="center"/>
            <w:tcPrChange w:id="604" w:author="Lilian Biber" w:date="2018-08-07T21:07:00Z">
              <w:tcPr>
                <w:tcW w:w="1644" w:type="dxa"/>
                <w:gridSpan w:val="2"/>
                <w:vAlign w:val="center"/>
              </w:tcPr>
            </w:tcPrChange>
          </w:tcPr>
          <w:p w:rsidR="0050367B" w:rsidRDefault="0050367B" w:rsidP="003407BE">
            <w:pPr>
              <w:jc w:val="center"/>
              <w:rPr>
                <w:b/>
              </w:rPr>
            </w:pPr>
            <w:r>
              <w:rPr>
                <w:b/>
              </w:rPr>
              <w:t>Module/</w:t>
            </w:r>
            <w:proofErr w:type="spellStart"/>
            <w:r>
              <w:rPr>
                <w:b/>
              </w:rPr>
              <w:t>Subjects</w:t>
            </w:r>
            <w:proofErr w:type="spellEnd"/>
            <w:r>
              <w:rPr>
                <w:b/>
              </w:rPr>
              <w:t>/</w:t>
            </w:r>
          </w:p>
          <w:p w:rsidR="0050367B" w:rsidRDefault="0050367B" w:rsidP="003407BE">
            <w:pPr>
              <w:jc w:val="center"/>
              <w:rPr>
                <w:i/>
                <w:iCs/>
                <w:szCs w:val="22"/>
              </w:rPr>
            </w:pPr>
            <w:proofErr w:type="spellStart"/>
            <w:r>
              <w:rPr>
                <w:b/>
              </w:rPr>
              <w:t>Prerequisites</w:t>
            </w:r>
            <w:proofErr w:type="spellEnd"/>
          </w:p>
        </w:tc>
        <w:tc>
          <w:tcPr>
            <w:tcW w:w="3402" w:type="dxa"/>
            <w:vAlign w:val="center"/>
            <w:tcPrChange w:id="605" w:author="Lilian Biber" w:date="2018-08-07T21:07:00Z">
              <w:tcPr>
                <w:tcW w:w="3288" w:type="dxa"/>
                <w:vAlign w:val="center"/>
              </w:tcPr>
            </w:tcPrChange>
          </w:tcPr>
          <w:p w:rsidR="0050367B" w:rsidRPr="00521340" w:rsidRDefault="00EF13A5" w:rsidP="003407BE">
            <w:pPr>
              <w:pStyle w:val="Default"/>
              <w:rPr>
                <w:b/>
                <w:sz w:val="22"/>
                <w:szCs w:val="22"/>
                <w:rPrChange w:id="606" w:author="Lilian Biber" w:date="2018-08-07T21:08:00Z">
                  <w:rPr>
                    <w:b/>
                    <w:lang w:val="en-GB" w:eastAsia="en-US"/>
                  </w:rPr>
                </w:rPrChange>
              </w:rPr>
            </w:pPr>
            <w:proofErr w:type="spellStart"/>
            <w:r w:rsidRPr="00EF13A5">
              <w:rPr>
                <w:b/>
                <w:sz w:val="22"/>
                <w:szCs w:val="22"/>
                <w:rPrChange w:id="607" w:author="Lilian Biber" w:date="2018-08-07T21:08:00Z">
                  <w:rPr>
                    <w:b/>
                  </w:rPr>
                </w:rPrChange>
              </w:rPr>
              <w:t>Tasks</w:t>
            </w:r>
            <w:proofErr w:type="spellEnd"/>
            <w:r w:rsidRPr="00EF13A5">
              <w:rPr>
                <w:b/>
                <w:sz w:val="22"/>
                <w:szCs w:val="22"/>
                <w:rPrChange w:id="608" w:author="Lilian Biber" w:date="2018-08-07T21:08:00Z">
                  <w:rPr>
                    <w:b/>
                  </w:rPr>
                </w:rPrChange>
              </w:rPr>
              <w:t>/</w:t>
            </w:r>
            <w:proofErr w:type="spellStart"/>
            <w:r w:rsidRPr="00EF13A5">
              <w:rPr>
                <w:b/>
                <w:sz w:val="22"/>
                <w:szCs w:val="22"/>
                <w:rPrChange w:id="609" w:author="Lilian Biber" w:date="2018-08-07T21:08:00Z">
                  <w:rPr>
                    <w:b/>
                  </w:rPr>
                </w:rPrChange>
              </w:rPr>
              <w:t>competences</w:t>
            </w:r>
            <w:proofErr w:type="spellEnd"/>
            <w:r w:rsidRPr="00EF13A5">
              <w:rPr>
                <w:b/>
                <w:sz w:val="22"/>
                <w:szCs w:val="22"/>
                <w:rPrChange w:id="610" w:author="Lilian Biber" w:date="2018-08-07T21:08:00Z">
                  <w:rPr>
                    <w:b/>
                  </w:rPr>
                </w:rPrChange>
              </w:rPr>
              <w:t xml:space="preserve"> (</w:t>
            </w:r>
            <w:proofErr w:type="spellStart"/>
            <w:r w:rsidRPr="00EF13A5">
              <w:rPr>
                <w:b/>
                <w:sz w:val="22"/>
                <w:szCs w:val="22"/>
                <w:rPrChange w:id="611" w:author="Lilian Biber" w:date="2018-08-07T21:08:00Z">
                  <w:rPr>
                    <w:b/>
                  </w:rPr>
                </w:rPrChange>
              </w:rPr>
              <w:t>according</w:t>
            </w:r>
            <w:proofErr w:type="spellEnd"/>
            <w:r w:rsidRPr="00EF13A5">
              <w:rPr>
                <w:b/>
                <w:sz w:val="22"/>
                <w:szCs w:val="22"/>
                <w:rPrChange w:id="612" w:author="Lilian Biber" w:date="2018-08-07T21:08:00Z">
                  <w:rPr>
                    <w:b/>
                  </w:rPr>
                </w:rPrChange>
              </w:rPr>
              <w:t xml:space="preserve"> to IALA V 103) and </w:t>
            </w:r>
            <w:proofErr w:type="spellStart"/>
            <w:r w:rsidRPr="00EF13A5">
              <w:rPr>
                <w:b/>
                <w:sz w:val="22"/>
                <w:szCs w:val="22"/>
                <w:rPrChange w:id="613" w:author="Lilian Biber" w:date="2018-08-07T21:08:00Z">
                  <w:rPr>
                    <w:b/>
                  </w:rPr>
                </w:rPrChange>
              </w:rPr>
              <w:t>related</w:t>
            </w:r>
            <w:proofErr w:type="spellEnd"/>
          </w:p>
          <w:p w:rsidR="0050367B" w:rsidRPr="00521340" w:rsidRDefault="00EF13A5" w:rsidP="003407BE">
            <w:pPr>
              <w:pStyle w:val="Default"/>
              <w:rPr>
                <w:b/>
                <w:sz w:val="22"/>
                <w:szCs w:val="22"/>
                <w:rPrChange w:id="614" w:author="Lilian Biber" w:date="2018-08-07T21:08:00Z">
                  <w:rPr>
                    <w:b/>
                    <w:lang w:val="en-GB" w:eastAsia="en-US"/>
                  </w:rPr>
                </w:rPrChange>
              </w:rPr>
            </w:pPr>
            <w:r w:rsidRPr="00EF13A5">
              <w:rPr>
                <w:b/>
                <w:sz w:val="22"/>
                <w:szCs w:val="22"/>
                <w:rPrChange w:id="615" w:author="Lilian Biber" w:date="2018-08-07T21:08:00Z">
                  <w:rPr>
                    <w:b/>
                  </w:rPr>
                </w:rPrChange>
              </w:rPr>
              <w:t>training needs</w:t>
            </w:r>
          </w:p>
          <w:p w:rsidR="0050367B" w:rsidRPr="00521340" w:rsidRDefault="0050367B" w:rsidP="00EE31E4">
            <w:pPr>
              <w:rPr>
                <w:i/>
                <w:iCs/>
                <w:szCs w:val="22"/>
              </w:rPr>
            </w:pPr>
          </w:p>
        </w:tc>
        <w:tc>
          <w:tcPr>
            <w:tcW w:w="3402" w:type="dxa"/>
            <w:vAlign w:val="center"/>
            <w:tcPrChange w:id="616" w:author="Lilian Biber" w:date="2018-08-07T21:07:00Z">
              <w:tcPr>
                <w:tcW w:w="3288" w:type="dxa"/>
                <w:gridSpan w:val="3"/>
                <w:vAlign w:val="center"/>
              </w:tcPr>
            </w:tcPrChange>
          </w:tcPr>
          <w:p w:rsidR="0050367B" w:rsidRDefault="0050367B" w:rsidP="00CA45F0">
            <w:pPr>
              <w:rPr>
                <w:i/>
                <w:iCs/>
                <w:szCs w:val="22"/>
              </w:rPr>
            </w:pPr>
            <w:proofErr w:type="spellStart"/>
            <w:r w:rsidRPr="00354A40">
              <w:rPr>
                <w:b/>
              </w:rPr>
              <w:t>Purpose</w:t>
            </w:r>
            <w:proofErr w:type="spellEnd"/>
            <w:r w:rsidRPr="00354A40">
              <w:rPr>
                <w:b/>
              </w:rPr>
              <w:t xml:space="preserve"> of training/</w:t>
            </w:r>
            <w:proofErr w:type="spellStart"/>
            <w:r w:rsidRPr="00354A40">
              <w:rPr>
                <w:b/>
              </w:rPr>
              <w:t>education</w:t>
            </w:r>
            <w:proofErr w:type="spellEnd"/>
          </w:p>
        </w:tc>
        <w:tc>
          <w:tcPr>
            <w:tcW w:w="1474" w:type="dxa"/>
            <w:tcPrChange w:id="617" w:author="Lilian Biber" w:date="2018-08-07T21:07:00Z">
              <w:tcPr>
                <w:tcW w:w="1474" w:type="dxa"/>
                <w:gridSpan w:val="3"/>
              </w:tcPr>
            </w:tcPrChange>
          </w:tcPr>
          <w:p w:rsidR="0050367B" w:rsidRPr="00354A40" w:rsidRDefault="00522A7C" w:rsidP="00CA45F0">
            <w:pPr>
              <w:rPr>
                <w:b/>
              </w:rPr>
            </w:pPr>
            <w:ins w:id="618" w:author="Lilian Biber" w:date="2018-08-09T11:42:00Z">
              <w:r>
                <w:rPr>
                  <w:b/>
                </w:rPr>
                <w:t>ECW</w:t>
              </w:r>
            </w:ins>
          </w:p>
        </w:tc>
      </w:tr>
      <w:tr w:rsidR="0050367B" w:rsidTr="00521340">
        <w:tblPrEx>
          <w:tblPrExChange w:id="619" w:author="Lilian Biber" w:date="2018-08-07T21:07:00Z">
            <w:tblPrEx>
              <w:tblW w:w="10255" w:type="dxa"/>
            </w:tblPrEx>
          </w:tblPrExChange>
        </w:tblPrEx>
        <w:trPr>
          <w:ins w:id="620" w:author="Lilian Biber" w:date="2018-08-07T11:34:00Z"/>
        </w:trPr>
        <w:tc>
          <w:tcPr>
            <w:tcW w:w="1644" w:type="dxa"/>
            <w:tcPrChange w:id="621" w:author="Lilian Biber" w:date="2018-08-07T21:07:00Z">
              <w:tcPr>
                <w:tcW w:w="1587" w:type="dxa"/>
              </w:tcPr>
            </w:tcPrChange>
          </w:tcPr>
          <w:p w:rsidR="000D7B31" w:rsidRDefault="0050367B">
            <w:pPr>
              <w:pStyle w:val="Paragrafoelenco"/>
              <w:numPr>
                <w:ilvl w:val="0"/>
                <w:numId w:val="30"/>
              </w:numPr>
              <w:ind w:left="309" w:hanging="284"/>
              <w:rPr>
                <w:ins w:id="622" w:author="Lilian Biber" w:date="2018-08-07T11:34:00Z"/>
                <w:iCs/>
                <w:szCs w:val="22"/>
                <w:lang w:val="en-GB"/>
              </w:rPr>
              <w:pPrChange w:id="623" w:author="Lilian Biber" w:date="2018-08-07T21:08:00Z">
                <w:pPr>
                  <w:pStyle w:val="Paragrafoelenco"/>
                  <w:numPr>
                    <w:numId w:val="30"/>
                  </w:numPr>
                  <w:ind w:hanging="360"/>
                </w:pPr>
              </w:pPrChange>
            </w:pPr>
            <w:ins w:id="624" w:author="Lilian Biber" w:date="2018-08-07T11:34:00Z">
              <w:r>
                <w:rPr>
                  <w:iCs/>
                  <w:szCs w:val="22"/>
                </w:rPr>
                <w:t>Marine Organisations</w:t>
              </w:r>
            </w:ins>
          </w:p>
          <w:p w:rsidR="000D7B31" w:rsidRDefault="000D7B31">
            <w:pPr>
              <w:pStyle w:val="Paragrafoelenco"/>
              <w:ind w:left="309" w:hanging="284"/>
              <w:rPr>
                <w:ins w:id="625" w:author="Lilian Biber" w:date="2018-08-07T11:34:00Z"/>
                <w:iCs/>
                <w:szCs w:val="22"/>
                <w:lang w:val="en-GB"/>
              </w:rPr>
              <w:pPrChange w:id="626" w:author="Lilian Biber" w:date="2018-08-07T21:08:00Z">
                <w:pPr>
                  <w:pStyle w:val="Paragrafoelenco"/>
                  <w:numPr>
                    <w:numId w:val="30"/>
                  </w:numPr>
                  <w:ind w:hanging="360"/>
                </w:pPr>
              </w:pPrChange>
            </w:pPr>
          </w:p>
        </w:tc>
        <w:tc>
          <w:tcPr>
            <w:tcW w:w="3402" w:type="dxa"/>
            <w:tcPrChange w:id="627" w:author="Lilian Biber" w:date="2018-08-07T21:07:00Z">
              <w:tcPr>
                <w:tcW w:w="3969" w:type="dxa"/>
                <w:gridSpan w:val="4"/>
              </w:tcPr>
            </w:tcPrChange>
          </w:tcPr>
          <w:p w:rsidR="0050367B" w:rsidRPr="0025159D" w:rsidRDefault="0050367B" w:rsidP="00EE31E4">
            <w:pPr>
              <w:pStyle w:val="Paragrafoelenco"/>
              <w:numPr>
                <w:ilvl w:val="0"/>
                <w:numId w:val="28"/>
              </w:numPr>
              <w:autoSpaceDE w:val="0"/>
              <w:autoSpaceDN w:val="0"/>
              <w:adjustRightInd w:val="0"/>
              <w:ind w:left="284" w:hanging="284"/>
              <w:contextualSpacing/>
              <w:jc w:val="both"/>
              <w:rPr>
                <w:ins w:id="628" w:author="Lilian Biber" w:date="2018-08-07T11:34:00Z"/>
                <w:rFonts w:cs="Arial"/>
                <w:color w:val="000000"/>
                <w:lang w:val="en-US"/>
              </w:rPr>
            </w:pPr>
            <w:ins w:id="629" w:author="Lilian Biber" w:date="2018-08-07T11:35:00Z">
              <w:r>
                <w:rPr>
                  <w:rFonts w:cs="Arial"/>
                  <w:color w:val="000000"/>
                  <w:lang w:val="en-US"/>
                </w:rPr>
                <w:t xml:space="preserve">International / National / Local </w:t>
              </w:r>
              <w:proofErr w:type="spellStart"/>
              <w:r>
                <w:rPr>
                  <w:rFonts w:cs="Arial"/>
                  <w:color w:val="000000"/>
                  <w:lang w:val="en-US"/>
                </w:rPr>
                <w:t>organistions</w:t>
              </w:r>
              <w:proofErr w:type="spellEnd"/>
              <w:r>
                <w:rPr>
                  <w:rFonts w:cs="Arial"/>
                  <w:color w:val="000000"/>
                  <w:lang w:val="en-US"/>
                </w:rPr>
                <w:t xml:space="preserve">. Roles and functions of maritime </w:t>
              </w:r>
              <w:proofErr w:type="spellStart"/>
              <w:r>
                <w:rPr>
                  <w:rFonts w:cs="Arial"/>
                  <w:color w:val="000000"/>
                  <w:lang w:val="en-US"/>
                </w:rPr>
                <w:t>organistions</w:t>
              </w:r>
              <w:proofErr w:type="spellEnd"/>
              <w:r>
                <w:rPr>
                  <w:rFonts w:cs="Arial"/>
                  <w:color w:val="000000"/>
                  <w:lang w:val="en-US"/>
                </w:rPr>
                <w:t>.</w:t>
              </w:r>
            </w:ins>
          </w:p>
        </w:tc>
        <w:tc>
          <w:tcPr>
            <w:tcW w:w="3402" w:type="dxa"/>
            <w:tcPrChange w:id="630" w:author="Lilian Biber" w:date="2018-08-07T21:07:00Z">
              <w:tcPr>
                <w:tcW w:w="3225" w:type="dxa"/>
                <w:gridSpan w:val="3"/>
              </w:tcPr>
            </w:tcPrChange>
          </w:tcPr>
          <w:p w:rsidR="0050367B" w:rsidRPr="00BB1D5D" w:rsidRDefault="0050367B" w:rsidP="00EE31E4">
            <w:pPr>
              <w:pStyle w:val="Corpodeltesto"/>
              <w:rPr>
                <w:ins w:id="631" w:author="Lilian Biber" w:date="2018-08-07T11:34:00Z"/>
                <w:lang w:val="en-US"/>
                <w:rPrChange w:id="632" w:author="Lilian Biber" w:date="2018-08-07T11:35:00Z">
                  <w:rPr>
                    <w:ins w:id="633" w:author="Lilian Biber" w:date="2018-08-07T11:34:00Z"/>
                  </w:rPr>
                </w:rPrChange>
              </w:rPr>
            </w:pPr>
          </w:p>
        </w:tc>
        <w:tc>
          <w:tcPr>
            <w:tcW w:w="1474" w:type="dxa"/>
            <w:tcPrChange w:id="634" w:author="Lilian Biber" w:date="2018-08-07T21:07:00Z">
              <w:tcPr>
                <w:tcW w:w="1474" w:type="dxa"/>
                <w:gridSpan w:val="3"/>
              </w:tcPr>
            </w:tcPrChange>
          </w:tcPr>
          <w:p w:rsidR="0050367B" w:rsidRPr="0050367B" w:rsidRDefault="003A16B6" w:rsidP="00EE31E4">
            <w:pPr>
              <w:pStyle w:val="Corpodeltesto"/>
              <w:rPr>
                <w:ins w:id="635" w:author="Lilian Biber" w:date="2018-08-07T21:04:00Z"/>
                <w:lang w:val="en-US"/>
              </w:rPr>
            </w:pPr>
            <w:ins w:id="636" w:author="Lilian Biber" w:date="2018-08-09T10:01:00Z">
              <w:r>
                <w:rPr>
                  <w:lang w:val="en-US"/>
                </w:rPr>
                <w:t>8</w:t>
              </w:r>
            </w:ins>
          </w:p>
        </w:tc>
      </w:tr>
      <w:tr w:rsidR="000D7B31" w:rsidTr="00521340">
        <w:trPr>
          <w:ins w:id="637" w:author="fabrizio" w:date="2018-10-03T12:25:00Z"/>
        </w:trPr>
        <w:tc>
          <w:tcPr>
            <w:tcW w:w="1644" w:type="dxa"/>
          </w:tcPr>
          <w:p w:rsidR="000D7B31" w:rsidRDefault="000D7B31">
            <w:pPr>
              <w:pStyle w:val="Paragrafoelenco"/>
              <w:numPr>
                <w:ilvl w:val="0"/>
                <w:numId w:val="30"/>
              </w:numPr>
              <w:ind w:left="309" w:hanging="284"/>
              <w:rPr>
                <w:ins w:id="638" w:author="fabrizio" w:date="2018-10-03T12:25:00Z"/>
                <w:iCs/>
                <w:szCs w:val="22"/>
              </w:rPr>
            </w:pPr>
            <w:proofErr w:type="spellStart"/>
            <w:ins w:id="639" w:author="fabrizio" w:date="2018-10-03T12:25:00Z">
              <w:r>
                <w:rPr>
                  <w:iCs/>
                  <w:szCs w:val="22"/>
                </w:rPr>
                <w:t>Operational</w:t>
              </w:r>
              <w:proofErr w:type="spellEnd"/>
              <w:r>
                <w:rPr>
                  <w:iCs/>
                  <w:szCs w:val="22"/>
                </w:rPr>
                <w:t xml:space="preserve"> </w:t>
              </w:r>
            </w:ins>
          </w:p>
        </w:tc>
        <w:tc>
          <w:tcPr>
            <w:tcW w:w="3402" w:type="dxa"/>
          </w:tcPr>
          <w:p w:rsidR="000D7B31" w:rsidRDefault="000D7B31" w:rsidP="00EE31E4">
            <w:pPr>
              <w:pStyle w:val="Paragrafoelenco"/>
              <w:numPr>
                <w:ilvl w:val="0"/>
                <w:numId w:val="28"/>
              </w:numPr>
              <w:autoSpaceDE w:val="0"/>
              <w:autoSpaceDN w:val="0"/>
              <w:adjustRightInd w:val="0"/>
              <w:ind w:left="284" w:hanging="284"/>
              <w:contextualSpacing/>
              <w:jc w:val="both"/>
              <w:rPr>
                <w:ins w:id="640" w:author="fabrizio" w:date="2018-10-03T12:25:00Z"/>
                <w:rFonts w:cs="Arial"/>
                <w:color w:val="000000"/>
                <w:lang w:val="en-US"/>
              </w:rPr>
            </w:pPr>
          </w:p>
        </w:tc>
        <w:tc>
          <w:tcPr>
            <w:tcW w:w="3402" w:type="dxa"/>
          </w:tcPr>
          <w:p w:rsidR="000D7B31" w:rsidRPr="00BB1D5D" w:rsidRDefault="000D7B31" w:rsidP="00EE31E4">
            <w:pPr>
              <w:pStyle w:val="Corpodeltesto"/>
              <w:rPr>
                <w:ins w:id="641" w:author="fabrizio" w:date="2018-10-03T12:25:00Z"/>
                <w:lang w:val="en-US"/>
              </w:rPr>
            </w:pPr>
          </w:p>
        </w:tc>
        <w:tc>
          <w:tcPr>
            <w:tcW w:w="1474" w:type="dxa"/>
          </w:tcPr>
          <w:p w:rsidR="000D7B31" w:rsidRDefault="000D7B31" w:rsidP="00EE31E4">
            <w:pPr>
              <w:pStyle w:val="Corpodeltesto"/>
              <w:rPr>
                <w:ins w:id="642" w:author="fabrizio" w:date="2018-10-03T12:25:00Z"/>
                <w:lang w:val="en-US"/>
              </w:rPr>
            </w:pPr>
          </w:p>
        </w:tc>
      </w:tr>
      <w:tr w:rsidR="0050367B" w:rsidTr="00521340">
        <w:tblPrEx>
          <w:tblPrExChange w:id="643" w:author="Lilian Biber" w:date="2018-08-07T21:07:00Z">
            <w:tblPrEx>
              <w:tblW w:w="10255" w:type="dxa"/>
            </w:tblPrEx>
          </w:tblPrExChange>
        </w:tblPrEx>
        <w:tc>
          <w:tcPr>
            <w:tcW w:w="1644" w:type="dxa"/>
            <w:tcPrChange w:id="644" w:author="Lilian Biber" w:date="2018-08-07T21:07:00Z">
              <w:tcPr>
                <w:tcW w:w="1587" w:type="dxa"/>
              </w:tcPr>
            </w:tcPrChange>
          </w:tcPr>
          <w:p w:rsidR="000D7B31" w:rsidRDefault="0050367B">
            <w:pPr>
              <w:pStyle w:val="Paragrafoelenco"/>
              <w:numPr>
                <w:ilvl w:val="0"/>
                <w:numId w:val="30"/>
              </w:numPr>
              <w:ind w:left="309" w:hanging="284"/>
              <w:rPr>
                <w:i/>
                <w:iCs/>
                <w:szCs w:val="22"/>
                <w:lang w:val="en-GB"/>
              </w:rPr>
              <w:pPrChange w:id="645" w:author="Lilian Biber" w:date="2018-08-07T21:08:00Z">
                <w:pPr>
                  <w:pStyle w:val="Paragrafoelenco"/>
                  <w:numPr>
                    <w:numId w:val="30"/>
                  </w:numPr>
                  <w:ind w:hanging="360"/>
                </w:pPr>
              </w:pPrChange>
            </w:pPr>
            <w:proofErr w:type="spellStart"/>
            <w:r w:rsidRPr="0025159D">
              <w:rPr>
                <w:iCs/>
                <w:szCs w:val="22"/>
              </w:rPr>
              <w:t>Quality</w:t>
            </w:r>
            <w:proofErr w:type="spellEnd"/>
            <w:r w:rsidRPr="0025159D">
              <w:rPr>
                <w:iCs/>
                <w:szCs w:val="22"/>
              </w:rPr>
              <w:t xml:space="preserve"> Management System</w:t>
            </w:r>
          </w:p>
        </w:tc>
        <w:tc>
          <w:tcPr>
            <w:tcW w:w="3402" w:type="dxa"/>
            <w:tcPrChange w:id="646" w:author="Lilian Biber" w:date="2018-08-07T21:07:00Z">
              <w:tcPr>
                <w:tcW w:w="3969" w:type="dxa"/>
                <w:gridSpan w:val="4"/>
              </w:tcPr>
            </w:tcPrChange>
          </w:tcPr>
          <w:p w:rsidR="0050367B" w:rsidRPr="0025159D" w:rsidRDefault="0050367B" w:rsidP="00EE31E4">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aims and objectives of the VTS are met at all times;  </w:t>
            </w:r>
          </w:p>
          <w:p w:rsidR="0050367B" w:rsidRPr="0025159D" w:rsidRDefault="0050367B" w:rsidP="00EE31E4">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rsidR="0050367B" w:rsidRPr="0025159D" w:rsidRDefault="0050367B" w:rsidP="00EE31E4">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rsidR="0050367B" w:rsidRPr="0025159D" w:rsidRDefault="0050367B" w:rsidP="00EE31E4">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VTS quality standards are maintained; </w:t>
            </w:r>
          </w:p>
          <w:p w:rsidR="0050367B" w:rsidRPr="003407BE" w:rsidRDefault="0050367B" w:rsidP="00387D55">
            <w:pPr>
              <w:pStyle w:val="Paragrafoelenco"/>
              <w:numPr>
                <w:ilvl w:val="0"/>
                <w:numId w:val="28"/>
              </w:numPr>
              <w:autoSpaceDE w:val="0"/>
              <w:autoSpaceDN w:val="0"/>
              <w:adjustRightInd w:val="0"/>
              <w:ind w:left="284" w:hanging="284"/>
              <w:contextualSpacing/>
              <w:jc w:val="both"/>
              <w:rPr>
                <w:i/>
                <w:iCs/>
                <w:szCs w:val="22"/>
                <w:lang w:val="en-US"/>
              </w:rPr>
            </w:pPr>
            <w:r w:rsidRPr="0025159D">
              <w:rPr>
                <w:rFonts w:cs="Arial"/>
                <w:color w:val="000000"/>
                <w:lang w:val="en-US"/>
              </w:rPr>
              <w:t xml:space="preserve">Maintaining awareness of continuing development for the VTS centre(s); </w:t>
            </w:r>
          </w:p>
        </w:tc>
        <w:tc>
          <w:tcPr>
            <w:tcW w:w="3402" w:type="dxa"/>
            <w:tcPrChange w:id="647" w:author="Lilian Biber" w:date="2018-08-07T21:07:00Z">
              <w:tcPr>
                <w:tcW w:w="3225" w:type="dxa"/>
                <w:gridSpan w:val="3"/>
              </w:tcPr>
            </w:tcPrChange>
          </w:tcPr>
          <w:p w:rsidR="0050367B" w:rsidRPr="0025159D" w:rsidRDefault="0050367B" w:rsidP="00EE31E4">
            <w:pPr>
              <w:pStyle w:val="Corpodeltesto"/>
              <w:rPr>
                <w:rFonts w:eastAsia="Times New Roman" w:cs="Arial"/>
                <w:color w:val="222222"/>
                <w:lang w:eastAsia="it-IT"/>
              </w:rPr>
            </w:pPr>
            <w:proofErr w:type="spellStart"/>
            <w:r w:rsidRPr="00E37899">
              <w:t>H</w:t>
            </w:r>
            <w:r w:rsidRPr="0025159D">
              <w:rPr>
                <w:rFonts w:eastAsia="Times New Roman" w:cs="Arial"/>
                <w:color w:val="222222"/>
                <w:lang w:eastAsia="it-IT"/>
              </w:rPr>
              <w:t>aving</w:t>
            </w:r>
            <w:proofErr w:type="spellEnd"/>
            <w:r w:rsidRPr="0025159D">
              <w:rPr>
                <w:rFonts w:eastAsia="Times New Roman" w:cs="Arial"/>
                <w:color w:val="222222"/>
                <w:lang w:eastAsia="it-IT"/>
              </w:rPr>
              <w:t xml:space="preserve"> the </w:t>
            </w:r>
            <w:proofErr w:type="spellStart"/>
            <w:r w:rsidRPr="0025159D">
              <w:rPr>
                <w:rFonts w:eastAsia="Times New Roman" w:cs="Arial"/>
                <w:color w:val="222222"/>
                <w:lang w:eastAsia="it-IT"/>
              </w:rPr>
              <w:t>necessary</w:t>
            </w:r>
            <w:proofErr w:type="spellEnd"/>
            <w:r w:rsidRPr="0025159D">
              <w:rPr>
                <w:rFonts w:eastAsia="Times New Roman" w:cs="Arial"/>
                <w:color w:val="222222"/>
                <w:lang w:eastAsia="it-IT"/>
              </w:rPr>
              <w:t xml:space="preserve"> </w:t>
            </w:r>
            <w:proofErr w:type="spellStart"/>
            <w:r w:rsidRPr="0025159D">
              <w:rPr>
                <w:rFonts w:eastAsia="Times New Roman" w:cs="Arial"/>
                <w:color w:val="222222"/>
                <w:lang w:eastAsia="it-IT"/>
              </w:rPr>
              <w:t>knowledge</w:t>
            </w:r>
            <w:proofErr w:type="spellEnd"/>
            <w:r w:rsidRPr="0025159D">
              <w:rPr>
                <w:rFonts w:eastAsia="Times New Roman" w:cs="Arial"/>
                <w:color w:val="222222"/>
                <w:lang w:eastAsia="it-IT"/>
              </w:rPr>
              <w:t xml:space="preserve"> on QMS in </w:t>
            </w:r>
            <w:proofErr w:type="spellStart"/>
            <w:r w:rsidRPr="0025159D">
              <w:rPr>
                <w:rFonts w:eastAsia="Times New Roman" w:cs="Arial"/>
                <w:color w:val="222222"/>
                <w:lang w:eastAsia="it-IT"/>
              </w:rPr>
              <w:t>order</w:t>
            </w:r>
            <w:proofErr w:type="spellEnd"/>
            <w:r w:rsidRPr="0025159D">
              <w:rPr>
                <w:rFonts w:eastAsia="Times New Roman" w:cs="Arial"/>
                <w:color w:val="222222"/>
                <w:lang w:eastAsia="it-IT"/>
              </w:rPr>
              <w:t xml:space="preserve"> to </w:t>
            </w:r>
            <w:proofErr w:type="spellStart"/>
            <w:r w:rsidRPr="0025159D">
              <w:rPr>
                <w:rFonts w:eastAsia="Times New Roman" w:cs="Arial"/>
                <w:color w:val="222222"/>
                <w:lang w:eastAsia="it-IT"/>
              </w:rPr>
              <w:t>apply</w:t>
            </w:r>
            <w:proofErr w:type="spellEnd"/>
            <w:r w:rsidRPr="0025159D">
              <w:rPr>
                <w:rFonts w:eastAsia="Times New Roman" w:cs="Arial"/>
                <w:color w:val="222222"/>
                <w:lang w:eastAsia="it-IT"/>
              </w:rPr>
              <w:t xml:space="preserve"> </w:t>
            </w:r>
            <w:proofErr w:type="spellStart"/>
            <w:r w:rsidRPr="0025159D">
              <w:rPr>
                <w:rFonts w:eastAsia="Times New Roman" w:cs="Arial"/>
                <w:color w:val="222222"/>
                <w:lang w:eastAsia="it-IT"/>
              </w:rPr>
              <w:t>this</w:t>
            </w:r>
            <w:proofErr w:type="spellEnd"/>
            <w:r w:rsidRPr="0025159D">
              <w:rPr>
                <w:rFonts w:eastAsia="Times New Roman" w:cs="Arial"/>
                <w:color w:val="222222"/>
                <w:lang w:eastAsia="it-IT"/>
              </w:rPr>
              <w:t xml:space="preserve"> </w:t>
            </w:r>
            <w:proofErr w:type="spellStart"/>
            <w:r w:rsidRPr="0025159D">
              <w:rPr>
                <w:rFonts w:eastAsia="Times New Roman" w:cs="Arial"/>
                <w:color w:val="222222"/>
                <w:lang w:eastAsia="it-IT"/>
              </w:rPr>
              <w:t>methodology</w:t>
            </w:r>
            <w:proofErr w:type="spellEnd"/>
            <w:r w:rsidRPr="0025159D">
              <w:rPr>
                <w:rFonts w:eastAsia="Times New Roman" w:cs="Arial"/>
                <w:color w:val="222222"/>
                <w:lang w:eastAsia="it-IT"/>
              </w:rPr>
              <w:t xml:space="preserve"> to VTS Centre.</w:t>
            </w:r>
          </w:p>
          <w:p w:rsidR="0050367B" w:rsidRDefault="0050367B">
            <w:pPr>
              <w:rPr>
                <w:i/>
                <w:iCs/>
                <w:szCs w:val="22"/>
              </w:rPr>
            </w:pPr>
          </w:p>
        </w:tc>
        <w:tc>
          <w:tcPr>
            <w:tcW w:w="1474" w:type="dxa"/>
            <w:tcPrChange w:id="648" w:author="Lilian Biber" w:date="2018-08-07T21:07:00Z">
              <w:tcPr>
                <w:tcW w:w="1474" w:type="dxa"/>
                <w:gridSpan w:val="3"/>
              </w:tcPr>
            </w:tcPrChange>
          </w:tcPr>
          <w:p w:rsidR="0050367B" w:rsidRPr="00E37899" w:rsidRDefault="003A16B6" w:rsidP="00EE31E4">
            <w:pPr>
              <w:pStyle w:val="Corpodeltesto"/>
            </w:pPr>
            <w:ins w:id="649" w:author="Lilian Biber" w:date="2018-08-09T10:01:00Z">
              <w:r>
                <w:t>8</w:t>
              </w:r>
            </w:ins>
          </w:p>
        </w:tc>
      </w:tr>
      <w:tr w:rsidR="0050367B" w:rsidTr="00521340">
        <w:tblPrEx>
          <w:tblPrExChange w:id="650" w:author="Lilian Biber" w:date="2018-08-07T21:07:00Z">
            <w:tblPrEx>
              <w:tblW w:w="10255" w:type="dxa"/>
            </w:tblPrEx>
          </w:tblPrExChange>
        </w:tblPrEx>
        <w:tc>
          <w:tcPr>
            <w:tcW w:w="1644" w:type="dxa"/>
            <w:tcPrChange w:id="651" w:author="Lilian Biber" w:date="2018-08-07T21:07:00Z">
              <w:tcPr>
                <w:tcW w:w="1587" w:type="dxa"/>
              </w:tcPr>
            </w:tcPrChange>
          </w:tcPr>
          <w:p w:rsidR="000D7B31" w:rsidRDefault="0050367B">
            <w:pPr>
              <w:pStyle w:val="Paragrafoelenco"/>
              <w:numPr>
                <w:ilvl w:val="0"/>
                <w:numId w:val="30"/>
              </w:numPr>
              <w:ind w:left="309" w:hanging="309"/>
              <w:rPr>
                <w:iCs/>
                <w:szCs w:val="22"/>
                <w:lang w:val="en-GB"/>
              </w:rPr>
              <w:pPrChange w:id="652" w:author="Lilian Biber" w:date="2018-08-07T21:08:00Z">
                <w:pPr>
                  <w:pStyle w:val="Paragrafoelenco"/>
                  <w:numPr>
                    <w:numId w:val="30"/>
                  </w:numPr>
                  <w:ind w:hanging="360"/>
                </w:pPr>
              </w:pPrChange>
            </w:pPr>
            <w:del w:id="653" w:author="Microsoft Office-gebruiker" w:date="2018-07-31T07:40:00Z">
              <w:r w:rsidDel="007D51B7">
                <w:rPr>
                  <w:iCs/>
                  <w:szCs w:val="22"/>
                </w:rPr>
                <w:delText xml:space="preserve">Crew </w:delText>
              </w:r>
            </w:del>
            <w:ins w:id="654" w:author="Microsoft Office-gebruiker" w:date="2018-07-31T07:40:00Z">
              <w:r>
                <w:rPr>
                  <w:iCs/>
                  <w:szCs w:val="22"/>
                </w:rPr>
                <w:t>Team R</w:t>
              </w:r>
            </w:ins>
            <w:del w:id="655" w:author="Microsoft Office-gebruiker" w:date="2018-07-31T07:40:00Z">
              <w:r w:rsidDel="0092738E">
                <w:rPr>
                  <w:iCs/>
                  <w:szCs w:val="22"/>
                </w:rPr>
                <w:delText>r</w:delText>
              </w:r>
            </w:del>
            <w:r>
              <w:rPr>
                <w:iCs/>
                <w:szCs w:val="22"/>
              </w:rPr>
              <w:t xml:space="preserve">esource Management </w:t>
            </w:r>
            <w:proofErr w:type="spellStart"/>
            <w:r>
              <w:rPr>
                <w:iCs/>
                <w:szCs w:val="22"/>
              </w:rPr>
              <w:t>applied</w:t>
            </w:r>
            <w:proofErr w:type="spellEnd"/>
            <w:r>
              <w:rPr>
                <w:iCs/>
                <w:szCs w:val="22"/>
              </w:rPr>
              <w:t xml:space="preserve"> to VTS</w:t>
            </w:r>
          </w:p>
        </w:tc>
        <w:tc>
          <w:tcPr>
            <w:tcW w:w="3402" w:type="dxa"/>
            <w:tcPrChange w:id="656" w:author="Lilian Biber" w:date="2018-08-07T21:07:00Z">
              <w:tcPr>
                <w:tcW w:w="3969" w:type="dxa"/>
                <w:gridSpan w:val="4"/>
              </w:tcPr>
            </w:tcPrChange>
          </w:tcPr>
          <w:p w:rsidR="0050367B" w:rsidRPr="0025159D" w:rsidRDefault="0050367B" w:rsidP="00CA45F0">
            <w:pPr>
              <w:pStyle w:val="Paragrafoelenco"/>
              <w:numPr>
                <w:ilvl w:val="0"/>
                <w:numId w:val="28"/>
              </w:numPr>
              <w:autoSpaceDE w:val="0"/>
              <w:autoSpaceDN w:val="0"/>
              <w:adjustRightInd w:val="0"/>
              <w:ind w:left="284" w:hanging="284"/>
              <w:contextualSpacing/>
              <w:jc w:val="both"/>
              <w:rPr>
                <w:rFonts w:cs="Arial"/>
                <w:color w:val="000000"/>
                <w:lang w:val="en-US"/>
              </w:rPr>
            </w:pPr>
            <w:commentRangeStart w:id="657"/>
            <w:r>
              <w:rPr>
                <w:rFonts w:cs="Arial"/>
                <w:color w:val="000000"/>
                <w:lang w:val="en-US"/>
              </w:rPr>
              <w:t xml:space="preserve">Managing </w:t>
            </w:r>
            <w:r w:rsidRPr="0025159D">
              <w:rPr>
                <w:rFonts w:cs="Arial"/>
                <w:color w:val="000000"/>
                <w:lang w:val="en-US"/>
              </w:rPr>
              <w:t>and co-</w:t>
            </w:r>
            <w:proofErr w:type="spellStart"/>
            <w:r w:rsidRPr="0025159D">
              <w:rPr>
                <w:rFonts w:cs="Arial"/>
                <w:color w:val="000000"/>
                <w:lang w:val="en-US"/>
              </w:rPr>
              <w:t>ordinating</w:t>
            </w:r>
            <w:proofErr w:type="spellEnd"/>
            <w:r>
              <w:rPr>
                <w:rFonts w:cs="Arial"/>
                <w:color w:val="000000"/>
                <w:lang w:val="en-US"/>
              </w:rPr>
              <w:t xml:space="preserve"> </w:t>
            </w:r>
            <w:r w:rsidRPr="0025159D">
              <w:rPr>
                <w:rFonts w:cs="Arial"/>
                <w:color w:val="000000"/>
                <w:lang w:val="en-US"/>
              </w:rPr>
              <w:t>human resources;</w:t>
            </w:r>
            <w:commentRangeEnd w:id="657"/>
            <w:r>
              <w:rPr>
                <w:rStyle w:val="Rimandocommento"/>
                <w:lang w:eastAsia="de-DE"/>
              </w:rPr>
              <w:commentReference w:id="657"/>
            </w:r>
          </w:p>
          <w:p w:rsidR="0050367B" w:rsidRPr="0025159D" w:rsidRDefault="0050367B" w:rsidP="00CA45F0">
            <w:pPr>
              <w:pStyle w:val="Paragrafoelenco"/>
              <w:autoSpaceDE w:val="0"/>
              <w:autoSpaceDN w:val="0"/>
              <w:adjustRightInd w:val="0"/>
              <w:ind w:left="284"/>
              <w:contextualSpacing/>
              <w:jc w:val="both"/>
              <w:rPr>
                <w:rFonts w:cs="Arial"/>
                <w:color w:val="000000"/>
                <w:lang w:val="en-US"/>
              </w:rPr>
            </w:pPr>
          </w:p>
        </w:tc>
        <w:tc>
          <w:tcPr>
            <w:tcW w:w="3402" w:type="dxa"/>
            <w:tcPrChange w:id="658" w:author="Lilian Biber" w:date="2018-08-07T21:07:00Z">
              <w:tcPr>
                <w:tcW w:w="3225" w:type="dxa"/>
                <w:gridSpan w:val="3"/>
              </w:tcPr>
            </w:tcPrChange>
          </w:tcPr>
          <w:p w:rsidR="0050367B" w:rsidRDefault="0050367B" w:rsidP="00EE31E4">
            <w:pPr>
              <w:pStyle w:val="Corpodeltesto"/>
              <w:rPr>
                <w:b/>
              </w:rPr>
            </w:pPr>
            <w:proofErr w:type="spellStart"/>
            <w:r>
              <w:t>P</w:t>
            </w:r>
            <w:r w:rsidRPr="00F74E28">
              <w:t>rovide</w:t>
            </w:r>
            <w:proofErr w:type="spellEnd"/>
            <w:r w:rsidRPr="00F74E28">
              <w:t xml:space="preserve"> the </w:t>
            </w:r>
            <w:proofErr w:type="spellStart"/>
            <w:r w:rsidRPr="00F74E28">
              <w:t>necessary</w:t>
            </w:r>
            <w:proofErr w:type="spellEnd"/>
            <w:r w:rsidRPr="00F74E28">
              <w:t xml:space="preserve"> training/</w:t>
            </w:r>
            <w:proofErr w:type="spellStart"/>
            <w:r w:rsidRPr="00F74E28">
              <w:t>k</w:t>
            </w:r>
            <w:r>
              <w:t>n</w:t>
            </w:r>
            <w:r w:rsidRPr="00F74E28">
              <w:t>owledge</w:t>
            </w:r>
            <w:proofErr w:type="spellEnd"/>
            <w:r w:rsidRPr="00F74E28">
              <w:t xml:space="preserve"> </w:t>
            </w:r>
            <w:r>
              <w:t xml:space="preserve">for an efficient management of a VTS Centre, </w:t>
            </w:r>
            <w:proofErr w:type="spellStart"/>
            <w:r w:rsidRPr="00F74E28">
              <w:t>optimiz</w:t>
            </w:r>
            <w:r>
              <w:t>ing</w:t>
            </w:r>
            <w:proofErr w:type="spellEnd"/>
            <w:r w:rsidRPr="00F74E28">
              <w:t xml:space="preserve"> the </w:t>
            </w:r>
            <w:proofErr w:type="spellStart"/>
            <w:r w:rsidRPr="00F74E28">
              <w:t>resources</w:t>
            </w:r>
            <w:proofErr w:type="spellEnd"/>
            <w:r w:rsidRPr="00F74E28">
              <w:t xml:space="preserve"> </w:t>
            </w:r>
            <w:proofErr w:type="spellStart"/>
            <w:r w:rsidRPr="00F74E28">
              <w:t>available</w:t>
            </w:r>
            <w:proofErr w:type="spellEnd"/>
            <w:r w:rsidRPr="00F74E28">
              <w:t xml:space="preserve">, </w:t>
            </w:r>
            <w:proofErr w:type="spellStart"/>
            <w:r w:rsidRPr="00F74E28">
              <w:t>making</w:t>
            </w:r>
            <w:proofErr w:type="spellEnd"/>
            <w:r w:rsidRPr="00F74E28">
              <w:t xml:space="preserve"> </w:t>
            </w:r>
            <w:proofErr w:type="spellStart"/>
            <w:r w:rsidRPr="00F74E28">
              <w:t>operations</w:t>
            </w:r>
            <w:proofErr w:type="spellEnd"/>
            <w:r w:rsidRPr="00F74E28">
              <w:t xml:space="preserve"> </w:t>
            </w:r>
            <w:proofErr w:type="spellStart"/>
            <w:r w:rsidRPr="00F74E28">
              <w:t>safer</w:t>
            </w:r>
            <w:proofErr w:type="spellEnd"/>
            <w:r w:rsidRPr="00F74E28">
              <w:t xml:space="preserve"> and more efficient, </w:t>
            </w:r>
            <w:proofErr w:type="spellStart"/>
            <w:r w:rsidRPr="00F74E28">
              <w:t>reduce</w:t>
            </w:r>
            <w:proofErr w:type="spellEnd"/>
            <w:r w:rsidRPr="00F74E28">
              <w:t xml:space="preserve"> stress </w:t>
            </w:r>
            <w:proofErr w:type="spellStart"/>
            <w:r w:rsidRPr="00F74E28">
              <w:t>levels</w:t>
            </w:r>
            <w:proofErr w:type="spellEnd"/>
            <w:r w:rsidRPr="00F74E28">
              <w:t xml:space="preserve"> and </w:t>
            </w:r>
            <w:proofErr w:type="spellStart"/>
            <w:r w:rsidRPr="00F74E28">
              <w:t>increase</w:t>
            </w:r>
            <w:proofErr w:type="spellEnd"/>
            <w:r w:rsidRPr="00F74E28">
              <w:t xml:space="preserve"> the </w:t>
            </w:r>
            <w:proofErr w:type="spellStart"/>
            <w:r w:rsidRPr="00F74E28">
              <w:t>efficiency</w:t>
            </w:r>
            <w:proofErr w:type="spellEnd"/>
          </w:p>
        </w:tc>
        <w:tc>
          <w:tcPr>
            <w:tcW w:w="1474" w:type="dxa"/>
            <w:tcPrChange w:id="659" w:author="Lilian Biber" w:date="2018-08-07T21:07:00Z">
              <w:tcPr>
                <w:tcW w:w="1474" w:type="dxa"/>
                <w:gridSpan w:val="3"/>
              </w:tcPr>
            </w:tcPrChange>
          </w:tcPr>
          <w:p w:rsidR="0050367B" w:rsidRDefault="0050367B" w:rsidP="00EE31E4">
            <w:pPr>
              <w:pStyle w:val="Corpodeltesto"/>
            </w:pPr>
          </w:p>
        </w:tc>
      </w:tr>
      <w:tr w:rsidR="0050367B" w:rsidTr="00521340">
        <w:tblPrEx>
          <w:tblPrExChange w:id="660" w:author="Lilian Biber" w:date="2018-08-07T21:07:00Z">
            <w:tblPrEx>
              <w:tblW w:w="10255" w:type="dxa"/>
            </w:tblPrEx>
          </w:tblPrExChange>
        </w:tblPrEx>
        <w:tc>
          <w:tcPr>
            <w:tcW w:w="1644" w:type="dxa"/>
            <w:tcPrChange w:id="661" w:author="Lilian Biber" w:date="2018-08-07T21:07:00Z">
              <w:tcPr>
                <w:tcW w:w="1587" w:type="dxa"/>
              </w:tcPr>
            </w:tcPrChange>
          </w:tcPr>
          <w:p w:rsidR="000D7B31" w:rsidRDefault="0050367B">
            <w:pPr>
              <w:pStyle w:val="Paragrafoelenco"/>
              <w:numPr>
                <w:ilvl w:val="0"/>
                <w:numId w:val="30"/>
              </w:numPr>
              <w:ind w:left="309" w:hanging="284"/>
              <w:rPr>
                <w:iCs/>
                <w:szCs w:val="22"/>
                <w:lang w:val="en-GB"/>
              </w:rPr>
              <w:pPrChange w:id="662" w:author="Lilian Biber" w:date="2018-08-07T21:09:00Z">
                <w:pPr>
                  <w:pStyle w:val="Paragrafoelenco"/>
                  <w:numPr>
                    <w:numId w:val="30"/>
                  </w:numPr>
                  <w:ind w:hanging="360"/>
                </w:pPr>
              </w:pPrChange>
            </w:pPr>
            <w:r w:rsidRPr="0025159D">
              <w:rPr>
                <w:iCs/>
                <w:szCs w:val="22"/>
              </w:rPr>
              <w:t>VTS Management</w:t>
            </w:r>
          </w:p>
          <w:p w:rsidR="0050367B" w:rsidRDefault="0050367B" w:rsidP="003407BE">
            <w:pPr>
              <w:pStyle w:val="Paragrafoelenco"/>
              <w:rPr>
                <w:iCs/>
                <w:szCs w:val="22"/>
              </w:rPr>
            </w:pPr>
          </w:p>
          <w:p w:rsidR="0050367B" w:rsidRDefault="0050367B" w:rsidP="003407BE">
            <w:pPr>
              <w:pStyle w:val="Paragrafoelenco"/>
              <w:rPr>
                <w:i/>
                <w:iCs/>
                <w:szCs w:val="22"/>
              </w:rPr>
            </w:pPr>
          </w:p>
        </w:tc>
        <w:tc>
          <w:tcPr>
            <w:tcW w:w="3402" w:type="dxa"/>
            <w:tcPrChange w:id="663" w:author="Lilian Biber" w:date="2018-08-07T21:07:00Z">
              <w:tcPr>
                <w:tcW w:w="3969" w:type="dxa"/>
                <w:gridSpan w:val="4"/>
              </w:tcPr>
            </w:tcPrChange>
          </w:tcPr>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the aims and objectives of the VTS are met at all times; </w:t>
            </w:r>
          </w:p>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all VTS operations follow current rules, regulations and legislation; </w:t>
            </w:r>
          </w:p>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0367B"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adopted standard operating procedures are reviewed and amended as required; </w:t>
            </w:r>
          </w:p>
          <w:p w:rsidR="0050367B" w:rsidRDefault="0050367B" w:rsidP="00CA45F0">
            <w:pPr>
              <w:pStyle w:val="Paragrafoelenco"/>
              <w:numPr>
                <w:ilvl w:val="0"/>
                <w:numId w:val="28"/>
              </w:numPr>
              <w:autoSpaceDE w:val="0"/>
              <w:autoSpaceDN w:val="0"/>
              <w:adjustRightInd w:val="0"/>
              <w:ind w:left="284" w:hanging="284"/>
              <w:contextualSpacing/>
              <w:jc w:val="both"/>
              <w:rPr>
                <w:ins w:id="664" w:author="Microsoft Office-gebruiker" w:date="2018-07-31T08:08:00Z"/>
                <w:rFonts w:cs="Arial"/>
                <w:color w:val="000000"/>
                <w:lang w:val="en-US"/>
              </w:rPr>
            </w:pPr>
            <w:r>
              <w:rPr>
                <w:rFonts w:cs="Arial"/>
                <w:color w:val="000000"/>
                <w:lang w:val="en-US"/>
              </w:rPr>
              <w:t xml:space="preserve">Managing </w:t>
            </w:r>
            <w:r w:rsidRPr="0025159D">
              <w:rPr>
                <w:rFonts w:cs="Arial"/>
                <w:color w:val="000000"/>
                <w:lang w:val="en-US"/>
              </w:rPr>
              <w:t>and co-</w:t>
            </w:r>
            <w:proofErr w:type="spellStart"/>
            <w:r w:rsidRPr="0025159D">
              <w:rPr>
                <w:rFonts w:cs="Arial"/>
                <w:color w:val="000000"/>
                <w:lang w:val="en-US"/>
              </w:rPr>
              <w:t>ordinating</w:t>
            </w:r>
            <w:proofErr w:type="spellEnd"/>
            <w:r w:rsidRPr="0025159D">
              <w:rPr>
                <w:rFonts w:cs="Arial"/>
                <w:color w:val="000000"/>
                <w:lang w:val="en-US"/>
              </w:rPr>
              <w:t xml:space="preserve"> financial, technical and human resources;</w:t>
            </w:r>
          </w:p>
          <w:p w:rsidR="0050367B" w:rsidRPr="0025159D" w:rsidRDefault="0050367B" w:rsidP="00CA45F0">
            <w:pPr>
              <w:pStyle w:val="Paragrafoelenco"/>
              <w:numPr>
                <w:ilvl w:val="0"/>
                <w:numId w:val="28"/>
              </w:numPr>
              <w:autoSpaceDE w:val="0"/>
              <w:autoSpaceDN w:val="0"/>
              <w:adjustRightInd w:val="0"/>
              <w:ind w:left="284" w:hanging="284"/>
              <w:contextualSpacing/>
              <w:jc w:val="both"/>
              <w:rPr>
                <w:rFonts w:cs="Arial"/>
                <w:color w:val="000000"/>
                <w:lang w:val="en-US"/>
              </w:rPr>
            </w:pPr>
            <w:ins w:id="665" w:author="Microsoft Office-gebruiker" w:date="2018-07-31T08:08:00Z">
              <w:r>
                <w:rPr>
                  <w:rFonts w:cs="Arial"/>
                  <w:color w:val="000000"/>
                  <w:lang w:val="en-US"/>
                </w:rPr>
                <w:t>Privacy legislation</w:t>
              </w:r>
            </w:ins>
          </w:p>
          <w:p w:rsidR="0050367B" w:rsidRDefault="0050367B" w:rsidP="00860EA6">
            <w:pPr>
              <w:pStyle w:val="Paragrafoelenco"/>
              <w:autoSpaceDE w:val="0"/>
              <w:autoSpaceDN w:val="0"/>
              <w:adjustRightInd w:val="0"/>
              <w:ind w:left="284"/>
              <w:contextualSpacing/>
              <w:jc w:val="both"/>
              <w:rPr>
                <w:i/>
                <w:iCs/>
                <w:szCs w:val="22"/>
              </w:rPr>
            </w:pPr>
          </w:p>
        </w:tc>
        <w:tc>
          <w:tcPr>
            <w:tcW w:w="3402" w:type="dxa"/>
            <w:tcPrChange w:id="666" w:author="Lilian Biber" w:date="2018-08-07T21:07:00Z">
              <w:tcPr>
                <w:tcW w:w="3225" w:type="dxa"/>
                <w:gridSpan w:val="3"/>
              </w:tcPr>
            </w:tcPrChange>
          </w:tcPr>
          <w:p w:rsidR="0050367B" w:rsidRDefault="0050367B" w:rsidP="00CA45F0">
            <w:pPr>
              <w:pStyle w:val="Corpodeltesto"/>
              <w:rPr>
                <w:rFonts w:eastAsia="Times New Roman" w:cs="Arial"/>
                <w:color w:val="222222"/>
                <w:lang w:eastAsia="it-IT"/>
              </w:rPr>
            </w:pPr>
            <w:proofErr w:type="spellStart"/>
            <w:r>
              <w:lastRenderedPageBreak/>
              <w:t>P</w:t>
            </w:r>
            <w:r w:rsidRPr="0025159D">
              <w:rPr>
                <w:rFonts w:eastAsia="Times New Roman" w:cs="Arial"/>
                <w:color w:val="222222"/>
                <w:lang w:eastAsia="it-IT"/>
              </w:rPr>
              <w:t>rovide</w:t>
            </w:r>
            <w:proofErr w:type="spellEnd"/>
            <w:r w:rsidRPr="0025159D">
              <w:rPr>
                <w:rFonts w:eastAsia="Times New Roman" w:cs="Arial"/>
                <w:color w:val="222222"/>
                <w:lang w:eastAsia="it-IT"/>
              </w:rPr>
              <w:t xml:space="preserve"> the </w:t>
            </w:r>
            <w:proofErr w:type="spellStart"/>
            <w:r w:rsidRPr="0025159D">
              <w:rPr>
                <w:rFonts w:eastAsia="Times New Roman" w:cs="Arial"/>
                <w:color w:val="222222"/>
                <w:lang w:eastAsia="it-IT"/>
              </w:rPr>
              <w:t>necessary</w:t>
            </w:r>
            <w:proofErr w:type="spellEnd"/>
            <w:r w:rsidRPr="0025159D">
              <w:rPr>
                <w:rFonts w:eastAsia="Times New Roman" w:cs="Arial"/>
                <w:color w:val="222222"/>
                <w:lang w:eastAsia="it-IT"/>
              </w:rPr>
              <w:t xml:space="preserve"> training for planning VTS </w:t>
            </w:r>
            <w:proofErr w:type="spellStart"/>
            <w:r w:rsidRPr="0025159D">
              <w:rPr>
                <w:rFonts w:eastAsia="Times New Roman" w:cs="Arial"/>
                <w:color w:val="222222"/>
                <w:lang w:eastAsia="it-IT"/>
              </w:rPr>
              <w:t>Regulation</w:t>
            </w:r>
            <w:proofErr w:type="spellEnd"/>
            <w:r w:rsidRPr="0025159D">
              <w:rPr>
                <w:rFonts w:eastAsia="Times New Roman" w:cs="Arial"/>
                <w:color w:val="222222"/>
                <w:lang w:eastAsia="it-IT"/>
              </w:rPr>
              <w:t xml:space="preserve">, the VTS </w:t>
            </w:r>
            <w:proofErr w:type="spellStart"/>
            <w:r w:rsidRPr="0025159D">
              <w:rPr>
                <w:rFonts w:eastAsia="Times New Roman" w:cs="Arial"/>
                <w:color w:val="222222"/>
                <w:lang w:eastAsia="it-IT"/>
              </w:rPr>
              <w:t>manual</w:t>
            </w:r>
            <w:proofErr w:type="spellEnd"/>
            <w:r w:rsidRPr="0025159D">
              <w:rPr>
                <w:rFonts w:eastAsia="Times New Roman" w:cs="Arial"/>
                <w:color w:val="222222"/>
                <w:lang w:eastAsia="it-IT"/>
              </w:rPr>
              <w:t xml:space="preserve"> and </w:t>
            </w:r>
            <w:proofErr w:type="spellStart"/>
            <w:r w:rsidRPr="0025159D">
              <w:rPr>
                <w:rFonts w:eastAsia="Times New Roman" w:cs="Arial"/>
                <w:color w:val="222222"/>
                <w:lang w:eastAsia="it-IT"/>
              </w:rPr>
              <w:t>managing</w:t>
            </w:r>
            <w:proofErr w:type="spellEnd"/>
            <w:r w:rsidRPr="0025159D">
              <w:rPr>
                <w:rFonts w:eastAsia="Times New Roman" w:cs="Arial"/>
                <w:color w:val="222222"/>
                <w:lang w:eastAsia="it-IT"/>
              </w:rPr>
              <w:t xml:space="preserve"> all </w:t>
            </w:r>
            <w:proofErr w:type="spellStart"/>
            <w:r w:rsidRPr="0025159D">
              <w:rPr>
                <w:rFonts w:eastAsia="Times New Roman" w:cs="Arial"/>
                <w:color w:val="222222"/>
                <w:lang w:eastAsia="it-IT"/>
              </w:rPr>
              <w:lastRenderedPageBreak/>
              <w:t>other</w:t>
            </w:r>
            <w:proofErr w:type="spellEnd"/>
            <w:r w:rsidRPr="0025159D">
              <w:rPr>
                <w:rFonts w:eastAsia="Times New Roman" w:cs="Arial"/>
                <w:color w:val="222222"/>
                <w:lang w:eastAsia="it-IT"/>
              </w:rPr>
              <w:t xml:space="preserve"> information of </w:t>
            </w:r>
            <w:proofErr w:type="spellStart"/>
            <w:r w:rsidRPr="0025159D">
              <w:rPr>
                <w:rFonts w:eastAsia="Times New Roman" w:cs="Arial"/>
                <w:color w:val="222222"/>
                <w:lang w:eastAsia="it-IT"/>
              </w:rPr>
              <w:t>interest</w:t>
            </w:r>
            <w:proofErr w:type="spellEnd"/>
            <w:r w:rsidRPr="0025159D">
              <w:rPr>
                <w:rFonts w:eastAsia="Times New Roman" w:cs="Arial"/>
                <w:color w:val="222222"/>
                <w:lang w:eastAsia="it-IT"/>
              </w:rPr>
              <w:t xml:space="preserve"> to the VTS Centre, </w:t>
            </w:r>
            <w:proofErr w:type="spellStart"/>
            <w:r w:rsidRPr="0025159D">
              <w:rPr>
                <w:rFonts w:eastAsia="Times New Roman" w:cs="Arial"/>
                <w:color w:val="222222"/>
                <w:lang w:eastAsia="it-IT"/>
              </w:rPr>
              <w:t>according</w:t>
            </w:r>
            <w:proofErr w:type="spellEnd"/>
            <w:r w:rsidRPr="0025159D">
              <w:rPr>
                <w:rFonts w:eastAsia="Times New Roman" w:cs="Arial"/>
                <w:color w:val="222222"/>
                <w:lang w:eastAsia="it-IT"/>
              </w:rPr>
              <w:t xml:space="preserve"> to the standards </w:t>
            </w:r>
            <w:proofErr w:type="spellStart"/>
            <w:r w:rsidRPr="0025159D">
              <w:rPr>
                <w:rFonts w:eastAsia="Times New Roman" w:cs="Arial"/>
                <w:color w:val="222222"/>
                <w:lang w:eastAsia="it-IT"/>
              </w:rPr>
              <w:t>provided</w:t>
            </w:r>
            <w:proofErr w:type="spellEnd"/>
            <w:r w:rsidRPr="0025159D">
              <w:rPr>
                <w:rFonts w:eastAsia="Times New Roman" w:cs="Arial"/>
                <w:color w:val="222222"/>
                <w:lang w:eastAsia="it-IT"/>
              </w:rPr>
              <w:t xml:space="preserve"> by the management </w:t>
            </w:r>
            <w:proofErr w:type="spellStart"/>
            <w:r w:rsidRPr="0025159D">
              <w:rPr>
                <w:rFonts w:eastAsia="Times New Roman" w:cs="Arial"/>
                <w:color w:val="222222"/>
                <w:lang w:eastAsia="it-IT"/>
              </w:rPr>
              <w:t>systems</w:t>
            </w:r>
            <w:proofErr w:type="spellEnd"/>
            <w:r w:rsidRPr="0025159D">
              <w:rPr>
                <w:rFonts w:eastAsia="Times New Roman" w:cs="Arial"/>
                <w:color w:val="222222"/>
                <w:lang w:eastAsia="it-IT"/>
              </w:rPr>
              <w:t xml:space="preserve"> and </w:t>
            </w:r>
            <w:proofErr w:type="spellStart"/>
            <w:r w:rsidRPr="0025159D">
              <w:rPr>
                <w:rFonts w:eastAsia="Times New Roman" w:cs="Arial"/>
                <w:color w:val="222222"/>
                <w:lang w:eastAsia="it-IT"/>
              </w:rPr>
              <w:t>taking</w:t>
            </w:r>
            <w:proofErr w:type="spellEnd"/>
            <w:r w:rsidRPr="0025159D">
              <w:rPr>
                <w:rFonts w:eastAsia="Times New Roman" w:cs="Arial"/>
                <w:color w:val="222222"/>
                <w:lang w:eastAsia="it-IT"/>
              </w:rPr>
              <w:t xml:space="preserve"> </w:t>
            </w:r>
            <w:proofErr w:type="spellStart"/>
            <w:r w:rsidRPr="0025159D">
              <w:rPr>
                <w:rFonts w:eastAsia="Times New Roman" w:cs="Arial"/>
                <w:color w:val="222222"/>
                <w:lang w:eastAsia="it-IT"/>
              </w:rPr>
              <w:t>account</w:t>
            </w:r>
            <w:proofErr w:type="spellEnd"/>
            <w:r w:rsidRPr="0025159D">
              <w:rPr>
                <w:rFonts w:eastAsia="Times New Roman" w:cs="Arial"/>
                <w:color w:val="222222"/>
                <w:lang w:eastAsia="it-IT"/>
              </w:rPr>
              <w:t xml:space="preserve"> of the </w:t>
            </w:r>
            <w:proofErr w:type="spellStart"/>
            <w:r w:rsidRPr="0025159D">
              <w:rPr>
                <w:rFonts w:eastAsia="Times New Roman" w:cs="Arial"/>
                <w:color w:val="222222"/>
                <w:lang w:eastAsia="it-IT"/>
              </w:rPr>
              <w:t>various</w:t>
            </w:r>
            <w:proofErr w:type="spellEnd"/>
            <w:r w:rsidRPr="0025159D">
              <w:rPr>
                <w:rFonts w:eastAsia="Times New Roman" w:cs="Arial"/>
                <w:color w:val="222222"/>
                <w:lang w:eastAsia="it-IT"/>
              </w:rPr>
              <w:t xml:space="preserve"> port and areas to </w:t>
            </w:r>
            <w:proofErr w:type="spellStart"/>
            <w:r w:rsidRPr="0025159D">
              <w:rPr>
                <w:rFonts w:eastAsia="Times New Roman" w:cs="Arial"/>
                <w:color w:val="222222"/>
                <w:lang w:eastAsia="it-IT"/>
              </w:rPr>
              <w:t>be</w:t>
            </w:r>
            <w:proofErr w:type="spellEnd"/>
            <w:r w:rsidRPr="0025159D">
              <w:rPr>
                <w:rFonts w:eastAsia="Times New Roman" w:cs="Arial"/>
                <w:color w:val="222222"/>
                <w:lang w:eastAsia="it-IT"/>
              </w:rPr>
              <w:t xml:space="preserve"> </w:t>
            </w:r>
            <w:proofErr w:type="spellStart"/>
            <w:r w:rsidRPr="0025159D">
              <w:rPr>
                <w:rFonts w:eastAsia="Times New Roman" w:cs="Arial"/>
                <w:color w:val="222222"/>
                <w:lang w:eastAsia="it-IT"/>
              </w:rPr>
              <w:t>audited</w:t>
            </w:r>
            <w:proofErr w:type="spellEnd"/>
            <w:r w:rsidRPr="0025159D">
              <w:rPr>
                <w:rFonts w:eastAsia="Times New Roman" w:cs="Arial"/>
                <w:color w:val="222222"/>
                <w:lang w:eastAsia="it-IT"/>
              </w:rPr>
              <w:t xml:space="preserve"> / monitoring.</w:t>
            </w:r>
          </w:p>
          <w:p w:rsidR="0050367B" w:rsidRDefault="0050367B" w:rsidP="00CA45F0">
            <w:pPr>
              <w:pStyle w:val="Corpodeltesto"/>
              <w:ind w:left="360"/>
              <w:rPr>
                <w:i/>
                <w:iCs/>
                <w:szCs w:val="22"/>
              </w:rPr>
            </w:pPr>
          </w:p>
        </w:tc>
        <w:tc>
          <w:tcPr>
            <w:tcW w:w="1474" w:type="dxa"/>
            <w:tcPrChange w:id="667" w:author="Lilian Biber" w:date="2018-08-07T21:07:00Z">
              <w:tcPr>
                <w:tcW w:w="1474" w:type="dxa"/>
                <w:gridSpan w:val="3"/>
              </w:tcPr>
            </w:tcPrChange>
          </w:tcPr>
          <w:p w:rsidR="0050367B" w:rsidRDefault="003A16B6" w:rsidP="00CA45F0">
            <w:pPr>
              <w:pStyle w:val="Corpodeltesto"/>
            </w:pPr>
            <w:ins w:id="668" w:author="Lilian Biber" w:date="2018-08-09T10:02:00Z">
              <w:r>
                <w:lastRenderedPageBreak/>
                <w:t>16</w:t>
              </w:r>
            </w:ins>
          </w:p>
        </w:tc>
      </w:tr>
      <w:tr w:rsidR="0050367B" w:rsidTr="00521340">
        <w:tblPrEx>
          <w:tblPrExChange w:id="669" w:author="Lilian Biber" w:date="2018-08-07T21:07:00Z">
            <w:tblPrEx>
              <w:tblW w:w="10255" w:type="dxa"/>
            </w:tblPrEx>
          </w:tblPrExChange>
        </w:tblPrEx>
        <w:tc>
          <w:tcPr>
            <w:tcW w:w="1644" w:type="dxa"/>
            <w:tcPrChange w:id="670" w:author="Lilian Biber" w:date="2018-08-07T21:07:00Z">
              <w:tcPr>
                <w:tcW w:w="1587" w:type="dxa"/>
              </w:tcPr>
            </w:tcPrChange>
          </w:tcPr>
          <w:p w:rsidR="000D7B31" w:rsidRDefault="0050367B">
            <w:pPr>
              <w:pStyle w:val="Default"/>
              <w:numPr>
                <w:ilvl w:val="0"/>
                <w:numId w:val="30"/>
              </w:numPr>
              <w:ind w:left="309" w:hanging="309"/>
              <w:jc w:val="both"/>
              <w:rPr>
                <w:iCs/>
                <w:sz w:val="22"/>
                <w:szCs w:val="22"/>
                <w:lang w:val="en-GB" w:eastAsia="en-US"/>
              </w:rPr>
              <w:pPrChange w:id="671" w:author="Lilian Biber" w:date="2018-08-07T21:16:00Z">
                <w:pPr>
                  <w:pStyle w:val="Default"/>
                  <w:numPr>
                    <w:numId w:val="30"/>
                  </w:numPr>
                  <w:ind w:left="567" w:hanging="425"/>
                  <w:jc w:val="both"/>
                </w:pPr>
              </w:pPrChange>
            </w:pPr>
            <w:del w:id="672" w:author="fabrizio" w:date="2018-10-03T12:34:00Z">
              <w:r w:rsidRPr="0025159D" w:rsidDel="000D7B31">
                <w:rPr>
                  <w:iCs/>
                  <w:sz w:val="22"/>
                  <w:szCs w:val="22"/>
                </w:rPr>
                <w:lastRenderedPageBreak/>
                <w:delText>Emergency</w:delText>
              </w:r>
            </w:del>
            <w:r w:rsidRPr="0025159D">
              <w:rPr>
                <w:iCs/>
                <w:sz w:val="22"/>
                <w:szCs w:val="22"/>
              </w:rPr>
              <w:t xml:space="preserve"> Communication</w:t>
            </w:r>
          </w:p>
          <w:p w:rsidR="0050367B" w:rsidRDefault="0050367B" w:rsidP="00D06ABA">
            <w:pPr>
              <w:pStyle w:val="Default"/>
              <w:jc w:val="both"/>
              <w:rPr>
                <w:iCs/>
                <w:sz w:val="22"/>
                <w:szCs w:val="22"/>
              </w:rPr>
            </w:pPr>
          </w:p>
          <w:p w:rsidR="0050367B" w:rsidRDefault="0050367B" w:rsidP="00D06ABA">
            <w:pPr>
              <w:jc w:val="both"/>
              <w:rPr>
                <w:i/>
                <w:iCs/>
                <w:szCs w:val="22"/>
              </w:rPr>
            </w:pPr>
          </w:p>
        </w:tc>
        <w:tc>
          <w:tcPr>
            <w:tcW w:w="3402" w:type="dxa"/>
            <w:tcPrChange w:id="673" w:author="Lilian Biber" w:date="2018-08-07T21:07:00Z">
              <w:tcPr>
                <w:tcW w:w="3969" w:type="dxa"/>
                <w:gridSpan w:val="4"/>
              </w:tcPr>
            </w:tcPrChange>
          </w:tcPr>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Developing and maintaining a good public information and relations program; </w:t>
            </w:r>
          </w:p>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rsidR="0050367B" w:rsidRPr="0025159D" w:rsidRDefault="0050367B" w:rsidP="003407BE">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such events are properly recorded and readily available for examination by the Competent/VTS Authority. </w:t>
            </w:r>
          </w:p>
          <w:p w:rsidR="0050367B" w:rsidRPr="003407BE" w:rsidRDefault="0050367B">
            <w:pPr>
              <w:rPr>
                <w:i/>
                <w:iCs/>
                <w:szCs w:val="22"/>
                <w:lang w:val="en-US"/>
              </w:rPr>
            </w:pPr>
          </w:p>
        </w:tc>
        <w:tc>
          <w:tcPr>
            <w:tcW w:w="3402" w:type="dxa"/>
            <w:tcPrChange w:id="674" w:author="Lilian Biber" w:date="2018-08-07T21:07:00Z">
              <w:tcPr>
                <w:tcW w:w="3225" w:type="dxa"/>
                <w:gridSpan w:val="3"/>
              </w:tcPr>
            </w:tcPrChange>
          </w:tcPr>
          <w:p w:rsidR="0050367B" w:rsidRPr="0025159D" w:rsidRDefault="0050367B" w:rsidP="003407BE">
            <w:pPr>
              <w:pStyle w:val="Corpodeltesto"/>
            </w:pPr>
            <w:r w:rsidRPr="0025159D">
              <w:t xml:space="preserve">Manage </w:t>
            </w:r>
            <w:proofErr w:type="spellStart"/>
            <w:r w:rsidRPr="0025159D">
              <w:t>strategies</w:t>
            </w:r>
            <w:proofErr w:type="spellEnd"/>
            <w:r w:rsidRPr="0025159D">
              <w:t xml:space="preserve"> to </w:t>
            </w:r>
            <w:proofErr w:type="spellStart"/>
            <w:r w:rsidRPr="0025159D">
              <w:t>develop</w:t>
            </w:r>
            <w:proofErr w:type="spellEnd"/>
            <w:r w:rsidRPr="0025159D">
              <w:t xml:space="preserve"> </w:t>
            </w:r>
            <w:proofErr w:type="spellStart"/>
            <w:r w:rsidRPr="0025159D">
              <w:t>proper</w:t>
            </w:r>
            <w:proofErr w:type="spellEnd"/>
            <w:r w:rsidRPr="0025159D">
              <w:t xml:space="preserve"> communication in </w:t>
            </w:r>
            <w:proofErr w:type="spellStart"/>
            <w:r w:rsidRPr="0025159D">
              <w:t>crisis</w:t>
            </w:r>
            <w:proofErr w:type="spellEnd"/>
            <w:r w:rsidRPr="0025159D">
              <w:t xml:space="preserve"> situation </w:t>
            </w:r>
            <w:proofErr w:type="spellStart"/>
            <w:r w:rsidRPr="0025159D">
              <w:t>that</w:t>
            </w:r>
            <w:proofErr w:type="spellEnd"/>
            <w:r w:rsidRPr="0025159D">
              <w:t xml:space="preserve"> has in the media and in public opinion the main </w:t>
            </w:r>
            <w:proofErr w:type="spellStart"/>
            <w:r w:rsidRPr="0025159D">
              <w:t>target</w:t>
            </w:r>
            <w:proofErr w:type="spellEnd"/>
            <w:r w:rsidRPr="0025159D">
              <w:t xml:space="preserve"> of </w:t>
            </w:r>
            <w:proofErr w:type="spellStart"/>
            <w:r w:rsidRPr="0025159D">
              <w:t>comparison</w:t>
            </w:r>
            <w:proofErr w:type="spellEnd"/>
          </w:p>
          <w:p w:rsidR="0050367B" w:rsidRDefault="0050367B">
            <w:pPr>
              <w:rPr>
                <w:i/>
                <w:iCs/>
                <w:szCs w:val="22"/>
              </w:rPr>
            </w:pPr>
          </w:p>
        </w:tc>
        <w:tc>
          <w:tcPr>
            <w:tcW w:w="1474" w:type="dxa"/>
            <w:tcPrChange w:id="675" w:author="Lilian Biber" w:date="2018-08-07T21:07:00Z">
              <w:tcPr>
                <w:tcW w:w="1474" w:type="dxa"/>
                <w:gridSpan w:val="3"/>
              </w:tcPr>
            </w:tcPrChange>
          </w:tcPr>
          <w:p w:rsidR="0050367B" w:rsidRPr="0025159D" w:rsidRDefault="003A16B6" w:rsidP="003407BE">
            <w:pPr>
              <w:pStyle w:val="Corpodeltesto"/>
            </w:pPr>
            <w:ins w:id="676" w:author="Lilian Biber" w:date="2018-08-09T10:02:00Z">
              <w:r>
                <w:t>8</w:t>
              </w:r>
            </w:ins>
          </w:p>
        </w:tc>
      </w:tr>
      <w:tr w:rsidR="0050367B" w:rsidTr="00521340">
        <w:tblPrEx>
          <w:tblPrExChange w:id="677" w:author="Lilian Biber" w:date="2018-08-07T21:07:00Z">
            <w:tblPrEx>
              <w:tblW w:w="10255" w:type="dxa"/>
            </w:tblPrEx>
          </w:tblPrExChange>
        </w:tblPrEx>
        <w:tc>
          <w:tcPr>
            <w:tcW w:w="1644" w:type="dxa"/>
            <w:tcPrChange w:id="678" w:author="Lilian Biber" w:date="2018-08-07T21:07:00Z">
              <w:tcPr>
                <w:tcW w:w="1587" w:type="dxa"/>
              </w:tcPr>
            </w:tcPrChange>
          </w:tcPr>
          <w:p w:rsidR="0050367B" w:rsidRPr="00D06ABA" w:rsidRDefault="0050367B" w:rsidP="00387162">
            <w:pPr>
              <w:pStyle w:val="Default"/>
              <w:numPr>
                <w:ilvl w:val="0"/>
                <w:numId w:val="30"/>
              </w:numPr>
              <w:tabs>
                <w:tab w:val="left" w:pos="709"/>
              </w:tabs>
              <w:ind w:left="142" w:hanging="142"/>
              <w:jc w:val="both"/>
              <w:rPr>
                <w:iCs/>
                <w:sz w:val="22"/>
                <w:szCs w:val="22"/>
              </w:rPr>
              <w:pPrChange w:id="679" w:author="fabrizio" w:date="2018-10-03T12:36:00Z">
                <w:pPr>
                  <w:pStyle w:val="Default"/>
                  <w:numPr>
                    <w:numId w:val="30"/>
                  </w:numPr>
                  <w:tabs>
                    <w:tab w:val="left" w:pos="709"/>
                  </w:tabs>
                  <w:ind w:left="720" w:hanging="360"/>
                  <w:jc w:val="both"/>
                </w:pPr>
              </w:pPrChange>
            </w:pPr>
            <w:proofErr w:type="spellStart"/>
            <w:r w:rsidRPr="00D06ABA">
              <w:rPr>
                <w:iCs/>
                <w:sz w:val="22"/>
                <w:szCs w:val="22"/>
              </w:rPr>
              <w:t>Risk</w:t>
            </w:r>
            <w:proofErr w:type="spellEnd"/>
            <w:r w:rsidRPr="00D06ABA">
              <w:rPr>
                <w:iCs/>
                <w:sz w:val="22"/>
                <w:szCs w:val="22"/>
              </w:rPr>
              <w:t xml:space="preserve"> management </w:t>
            </w:r>
            <w:del w:id="680" w:author="fabrizio" w:date="2018-10-03T12:36:00Z">
              <w:r w:rsidRPr="00D06ABA" w:rsidDel="00387162">
                <w:rPr>
                  <w:iCs/>
                  <w:sz w:val="22"/>
                  <w:szCs w:val="22"/>
                </w:rPr>
                <w:delText>Toolbox - IALA Seminar</w:delText>
              </w:r>
            </w:del>
          </w:p>
        </w:tc>
        <w:tc>
          <w:tcPr>
            <w:tcW w:w="3402" w:type="dxa"/>
            <w:tcPrChange w:id="681" w:author="Lilian Biber" w:date="2018-08-07T21:07:00Z">
              <w:tcPr>
                <w:tcW w:w="3969" w:type="dxa"/>
                <w:gridSpan w:val="4"/>
              </w:tcPr>
            </w:tcPrChange>
          </w:tcPr>
          <w:p w:rsidR="0050367B" w:rsidRPr="0025159D" w:rsidRDefault="0050367B" w:rsidP="00E37899">
            <w:pPr>
              <w:pStyle w:val="Paragrafoelenco"/>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0367B" w:rsidRPr="00E37899" w:rsidRDefault="0050367B">
            <w:pPr>
              <w:rPr>
                <w:i/>
                <w:iCs/>
                <w:szCs w:val="22"/>
                <w:lang w:val="en-US"/>
              </w:rPr>
            </w:pPr>
          </w:p>
        </w:tc>
        <w:tc>
          <w:tcPr>
            <w:tcW w:w="3402" w:type="dxa"/>
            <w:tcPrChange w:id="682" w:author="Lilian Biber" w:date="2018-08-07T21:07:00Z">
              <w:tcPr>
                <w:tcW w:w="3225" w:type="dxa"/>
                <w:gridSpan w:val="3"/>
              </w:tcPr>
            </w:tcPrChange>
          </w:tcPr>
          <w:p w:rsidR="0050367B" w:rsidRPr="00E37899" w:rsidRDefault="0050367B">
            <w:pPr>
              <w:rPr>
                <w:iCs/>
                <w:szCs w:val="22"/>
              </w:rPr>
            </w:pPr>
            <w:proofErr w:type="spellStart"/>
            <w:r w:rsidRPr="00E37899">
              <w:rPr>
                <w:iCs/>
                <w:szCs w:val="22"/>
              </w:rPr>
              <w:t>Provide</w:t>
            </w:r>
            <w:proofErr w:type="spellEnd"/>
            <w:r w:rsidRPr="00E37899">
              <w:rPr>
                <w:iCs/>
                <w:szCs w:val="22"/>
              </w:rPr>
              <w:t xml:space="preserve"> the instruments to analyse and </w:t>
            </w:r>
            <w:proofErr w:type="spellStart"/>
            <w:r w:rsidRPr="00E37899">
              <w:rPr>
                <w:iCs/>
                <w:szCs w:val="22"/>
              </w:rPr>
              <w:t>calculate</w:t>
            </w:r>
            <w:proofErr w:type="spellEnd"/>
            <w:r w:rsidRPr="00E37899">
              <w:rPr>
                <w:iCs/>
                <w:szCs w:val="22"/>
              </w:rPr>
              <w:t xml:space="preserve"> </w:t>
            </w:r>
            <w:proofErr w:type="spellStart"/>
            <w:r w:rsidRPr="00E37899">
              <w:rPr>
                <w:iCs/>
                <w:szCs w:val="22"/>
              </w:rPr>
              <w:t>risks</w:t>
            </w:r>
            <w:proofErr w:type="spellEnd"/>
            <w:r w:rsidRPr="00E37899">
              <w:rPr>
                <w:iCs/>
                <w:szCs w:val="22"/>
              </w:rPr>
              <w:t xml:space="preserve"> in a VTS Area in </w:t>
            </w:r>
            <w:proofErr w:type="spellStart"/>
            <w:r w:rsidRPr="00E37899">
              <w:rPr>
                <w:iCs/>
                <w:szCs w:val="22"/>
              </w:rPr>
              <w:t>order</w:t>
            </w:r>
            <w:proofErr w:type="spellEnd"/>
            <w:r w:rsidRPr="00E37899">
              <w:rPr>
                <w:iCs/>
                <w:szCs w:val="22"/>
              </w:rPr>
              <w:t xml:space="preserve"> to plan and </w:t>
            </w:r>
            <w:proofErr w:type="spellStart"/>
            <w:r w:rsidRPr="00E37899">
              <w:rPr>
                <w:iCs/>
                <w:szCs w:val="22"/>
              </w:rPr>
              <w:t>develop</w:t>
            </w:r>
            <w:proofErr w:type="spellEnd"/>
            <w:r w:rsidRPr="00E37899">
              <w:rPr>
                <w:iCs/>
                <w:szCs w:val="22"/>
              </w:rPr>
              <w:t xml:space="preserve"> </w:t>
            </w:r>
            <w:r>
              <w:rPr>
                <w:iCs/>
                <w:szCs w:val="22"/>
              </w:rPr>
              <w:t xml:space="preserve">VTS </w:t>
            </w:r>
            <w:proofErr w:type="spellStart"/>
            <w:r w:rsidRPr="00E37899">
              <w:rPr>
                <w:iCs/>
                <w:szCs w:val="22"/>
              </w:rPr>
              <w:t>procedures</w:t>
            </w:r>
            <w:proofErr w:type="spellEnd"/>
          </w:p>
        </w:tc>
        <w:tc>
          <w:tcPr>
            <w:tcW w:w="1474" w:type="dxa"/>
            <w:tcPrChange w:id="683" w:author="Lilian Biber" w:date="2018-08-07T21:07:00Z">
              <w:tcPr>
                <w:tcW w:w="1474" w:type="dxa"/>
                <w:gridSpan w:val="3"/>
              </w:tcPr>
            </w:tcPrChange>
          </w:tcPr>
          <w:p w:rsidR="0050367B" w:rsidRPr="00E37899" w:rsidRDefault="003A16B6">
            <w:pPr>
              <w:rPr>
                <w:iCs/>
                <w:szCs w:val="22"/>
              </w:rPr>
            </w:pPr>
            <w:ins w:id="684" w:author="Lilian Biber" w:date="2018-08-09T10:02:00Z">
              <w:r>
                <w:rPr>
                  <w:iCs/>
                  <w:szCs w:val="22"/>
                </w:rPr>
                <w:t>8</w:t>
              </w:r>
            </w:ins>
          </w:p>
        </w:tc>
      </w:tr>
      <w:tr w:rsidR="0050367B" w:rsidTr="00521340">
        <w:tblPrEx>
          <w:tblPrExChange w:id="685" w:author="Lilian Biber" w:date="2018-08-07T21:07:00Z">
            <w:tblPrEx>
              <w:tblW w:w="10255" w:type="dxa"/>
            </w:tblPrEx>
          </w:tblPrExChange>
        </w:tblPrEx>
        <w:trPr>
          <w:ins w:id="686" w:author="Microsoft Office-gebruiker" w:date="2018-08-01T15:37:00Z"/>
        </w:trPr>
        <w:tc>
          <w:tcPr>
            <w:tcW w:w="1644" w:type="dxa"/>
            <w:tcPrChange w:id="687" w:author="Lilian Biber" w:date="2018-08-07T21:07:00Z">
              <w:tcPr>
                <w:tcW w:w="1587" w:type="dxa"/>
              </w:tcPr>
            </w:tcPrChange>
          </w:tcPr>
          <w:p w:rsidR="0050367B" w:rsidRPr="00D06ABA" w:rsidRDefault="0050367B" w:rsidP="00D06ABA">
            <w:pPr>
              <w:pStyle w:val="Default"/>
              <w:numPr>
                <w:ilvl w:val="0"/>
                <w:numId w:val="30"/>
              </w:numPr>
              <w:tabs>
                <w:tab w:val="left" w:pos="709"/>
              </w:tabs>
              <w:ind w:left="142" w:hanging="142"/>
              <w:jc w:val="both"/>
              <w:rPr>
                <w:ins w:id="688" w:author="Microsoft Office-gebruiker" w:date="2018-08-01T15:37:00Z"/>
                <w:iCs/>
                <w:sz w:val="22"/>
                <w:szCs w:val="22"/>
              </w:rPr>
            </w:pPr>
            <w:ins w:id="689" w:author="Microsoft Office-gebruiker" w:date="2018-08-01T15:37:00Z">
              <w:r>
                <w:rPr>
                  <w:iCs/>
                  <w:sz w:val="22"/>
                  <w:szCs w:val="22"/>
                </w:rPr>
                <w:t>Equipment</w:t>
              </w:r>
            </w:ins>
          </w:p>
        </w:tc>
        <w:tc>
          <w:tcPr>
            <w:tcW w:w="3402" w:type="dxa"/>
            <w:tcPrChange w:id="690" w:author="Lilian Biber" w:date="2018-08-07T21:07:00Z">
              <w:tcPr>
                <w:tcW w:w="3969" w:type="dxa"/>
                <w:gridSpan w:val="4"/>
              </w:tcPr>
            </w:tcPrChange>
          </w:tcPr>
          <w:p w:rsidR="0050367B" w:rsidRPr="0025159D" w:rsidRDefault="0050367B" w:rsidP="00E37899">
            <w:pPr>
              <w:pStyle w:val="Paragrafoelenco"/>
              <w:numPr>
                <w:ilvl w:val="0"/>
                <w:numId w:val="28"/>
              </w:numPr>
              <w:autoSpaceDE w:val="0"/>
              <w:autoSpaceDN w:val="0"/>
              <w:adjustRightInd w:val="0"/>
              <w:ind w:left="284" w:hanging="284"/>
              <w:contextualSpacing/>
              <w:jc w:val="both"/>
              <w:rPr>
                <w:ins w:id="691" w:author="Microsoft Office-gebruiker" w:date="2018-08-01T15:37:00Z"/>
                <w:rFonts w:cs="Arial"/>
                <w:color w:val="000000"/>
                <w:lang w:val="en-US"/>
              </w:rPr>
            </w:pPr>
            <w:ins w:id="692" w:author="Microsoft Office-gebruiker" w:date="2018-08-01T16:04:00Z">
              <w:r>
                <w:rPr>
                  <w:rFonts w:cs="Arial"/>
                  <w:color w:val="000000"/>
                  <w:lang w:val="en-US"/>
                </w:rPr>
                <w:t>Equipment</w:t>
              </w:r>
            </w:ins>
          </w:p>
        </w:tc>
        <w:tc>
          <w:tcPr>
            <w:tcW w:w="3402" w:type="dxa"/>
            <w:tcPrChange w:id="693" w:author="Lilian Biber" w:date="2018-08-07T21:07:00Z">
              <w:tcPr>
                <w:tcW w:w="3225" w:type="dxa"/>
                <w:gridSpan w:val="3"/>
              </w:tcPr>
            </w:tcPrChange>
          </w:tcPr>
          <w:p w:rsidR="0050367B" w:rsidRPr="00E37899" w:rsidRDefault="0050367B">
            <w:pPr>
              <w:rPr>
                <w:ins w:id="694" w:author="Microsoft Office-gebruiker" w:date="2018-08-01T15:37:00Z"/>
                <w:iCs/>
                <w:szCs w:val="22"/>
              </w:rPr>
            </w:pPr>
          </w:p>
        </w:tc>
        <w:tc>
          <w:tcPr>
            <w:tcW w:w="1474" w:type="dxa"/>
            <w:tcPrChange w:id="695" w:author="Lilian Biber" w:date="2018-08-07T21:07:00Z">
              <w:tcPr>
                <w:tcW w:w="1474" w:type="dxa"/>
                <w:gridSpan w:val="3"/>
              </w:tcPr>
            </w:tcPrChange>
          </w:tcPr>
          <w:p w:rsidR="0050367B" w:rsidRPr="00E37899" w:rsidRDefault="003A16B6">
            <w:pPr>
              <w:rPr>
                <w:ins w:id="696" w:author="Lilian Biber" w:date="2018-08-07T21:04:00Z"/>
                <w:iCs/>
                <w:szCs w:val="22"/>
              </w:rPr>
            </w:pPr>
            <w:ins w:id="697" w:author="Lilian Biber" w:date="2018-08-09T10:01:00Z">
              <w:r>
                <w:rPr>
                  <w:iCs/>
                  <w:szCs w:val="22"/>
                </w:rPr>
                <w:t>4</w:t>
              </w:r>
            </w:ins>
          </w:p>
        </w:tc>
      </w:tr>
      <w:tr w:rsidR="003A16B6" w:rsidTr="00521340">
        <w:trPr>
          <w:ins w:id="698" w:author="Lilian Biber" w:date="2018-08-09T10:01:00Z"/>
        </w:trPr>
        <w:tc>
          <w:tcPr>
            <w:tcW w:w="1644" w:type="dxa"/>
          </w:tcPr>
          <w:p w:rsidR="003A16B6" w:rsidRDefault="003A16B6" w:rsidP="00D06ABA">
            <w:pPr>
              <w:pStyle w:val="Default"/>
              <w:numPr>
                <w:ilvl w:val="0"/>
                <w:numId w:val="30"/>
              </w:numPr>
              <w:tabs>
                <w:tab w:val="left" w:pos="709"/>
              </w:tabs>
              <w:ind w:left="142" w:hanging="142"/>
              <w:jc w:val="both"/>
              <w:rPr>
                <w:ins w:id="699" w:author="Lilian Biber" w:date="2018-08-09T10:01:00Z"/>
                <w:iCs/>
                <w:sz w:val="22"/>
                <w:szCs w:val="22"/>
              </w:rPr>
            </w:pPr>
            <w:ins w:id="700" w:author="Lilian Biber" w:date="2018-08-09T10:01:00Z">
              <w:r>
                <w:rPr>
                  <w:iCs/>
                  <w:sz w:val="22"/>
                  <w:szCs w:val="22"/>
                </w:rPr>
                <w:t xml:space="preserve">Administrative </w:t>
              </w:r>
              <w:proofErr w:type="spellStart"/>
              <w:r>
                <w:rPr>
                  <w:iCs/>
                  <w:sz w:val="22"/>
                  <w:szCs w:val="22"/>
                </w:rPr>
                <w:t>procedures</w:t>
              </w:r>
              <w:proofErr w:type="spellEnd"/>
            </w:ins>
          </w:p>
        </w:tc>
        <w:tc>
          <w:tcPr>
            <w:tcW w:w="3402" w:type="dxa"/>
          </w:tcPr>
          <w:p w:rsidR="003A16B6" w:rsidRDefault="003A16B6" w:rsidP="00E37899">
            <w:pPr>
              <w:pStyle w:val="Paragrafoelenco"/>
              <w:numPr>
                <w:ilvl w:val="0"/>
                <w:numId w:val="28"/>
              </w:numPr>
              <w:autoSpaceDE w:val="0"/>
              <w:autoSpaceDN w:val="0"/>
              <w:adjustRightInd w:val="0"/>
              <w:ind w:left="284" w:hanging="284"/>
              <w:contextualSpacing/>
              <w:jc w:val="both"/>
              <w:rPr>
                <w:ins w:id="701" w:author="Lilian Biber" w:date="2018-08-09T10:01:00Z"/>
                <w:rFonts w:cs="Arial"/>
                <w:color w:val="000000"/>
                <w:lang w:val="en-US"/>
              </w:rPr>
            </w:pPr>
          </w:p>
        </w:tc>
        <w:tc>
          <w:tcPr>
            <w:tcW w:w="3402" w:type="dxa"/>
          </w:tcPr>
          <w:p w:rsidR="003A16B6" w:rsidRPr="00E37899" w:rsidRDefault="003A16B6">
            <w:pPr>
              <w:rPr>
                <w:ins w:id="702" w:author="Lilian Biber" w:date="2018-08-09T10:01:00Z"/>
                <w:iCs/>
                <w:szCs w:val="22"/>
              </w:rPr>
            </w:pPr>
          </w:p>
        </w:tc>
        <w:tc>
          <w:tcPr>
            <w:tcW w:w="1474" w:type="dxa"/>
          </w:tcPr>
          <w:p w:rsidR="003A16B6" w:rsidRDefault="003A16B6">
            <w:pPr>
              <w:rPr>
                <w:ins w:id="703" w:author="Lilian Biber" w:date="2018-08-09T10:01:00Z"/>
                <w:iCs/>
                <w:szCs w:val="22"/>
              </w:rPr>
            </w:pPr>
            <w:ins w:id="704" w:author="Lilian Biber" w:date="2018-08-09T10:01:00Z">
              <w:r>
                <w:rPr>
                  <w:iCs/>
                  <w:szCs w:val="22"/>
                </w:rPr>
                <w:t>4</w:t>
              </w:r>
            </w:ins>
          </w:p>
        </w:tc>
      </w:tr>
      <w:tr w:rsidR="000B6A98" w:rsidTr="00521340">
        <w:trPr>
          <w:ins w:id="705" w:author="Lilian Biber" w:date="2018-08-09T11:37:00Z"/>
        </w:trPr>
        <w:tc>
          <w:tcPr>
            <w:tcW w:w="1644" w:type="dxa"/>
          </w:tcPr>
          <w:p w:rsidR="000B6A98" w:rsidRDefault="000B6A98" w:rsidP="00D06ABA">
            <w:pPr>
              <w:pStyle w:val="Default"/>
              <w:numPr>
                <w:ilvl w:val="0"/>
                <w:numId w:val="30"/>
              </w:numPr>
              <w:tabs>
                <w:tab w:val="left" w:pos="709"/>
              </w:tabs>
              <w:ind w:left="142" w:hanging="142"/>
              <w:jc w:val="both"/>
              <w:rPr>
                <w:ins w:id="706" w:author="Lilian Biber" w:date="2018-08-09T11:37:00Z"/>
                <w:iCs/>
                <w:sz w:val="22"/>
                <w:szCs w:val="22"/>
              </w:rPr>
            </w:pPr>
            <w:ins w:id="707" w:author="Lilian Biber" w:date="2018-08-09T11:37:00Z">
              <w:r>
                <w:rPr>
                  <w:iCs/>
                  <w:sz w:val="22"/>
                  <w:szCs w:val="22"/>
                </w:rPr>
                <w:t xml:space="preserve">English </w:t>
              </w:r>
              <w:proofErr w:type="spellStart"/>
              <w:r>
                <w:rPr>
                  <w:iCs/>
                  <w:sz w:val="22"/>
                  <w:szCs w:val="22"/>
                </w:rPr>
                <w:t>language</w:t>
              </w:r>
              <w:proofErr w:type="spellEnd"/>
            </w:ins>
          </w:p>
        </w:tc>
        <w:tc>
          <w:tcPr>
            <w:tcW w:w="3402" w:type="dxa"/>
          </w:tcPr>
          <w:p w:rsidR="000B6A98" w:rsidRDefault="000B6A98" w:rsidP="00E37899">
            <w:pPr>
              <w:pStyle w:val="Paragrafoelenco"/>
              <w:numPr>
                <w:ilvl w:val="0"/>
                <w:numId w:val="28"/>
              </w:numPr>
              <w:autoSpaceDE w:val="0"/>
              <w:autoSpaceDN w:val="0"/>
              <w:adjustRightInd w:val="0"/>
              <w:ind w:left="284" w:hanging="284"/>
              <w:contextualSpacing/>
              <w:jc w:val="both"/>
              <w:rPr>
                <w:ins w:id="708" w:author="Lilian Biber" w:date="2018-08-09T11:37:00Z"/>
                <w:rFonts w:cs="Arial"/>
                <w:color w:val="000000"/>
                <w:lang w:val="en-US"/>
              </w:rPr>
            </w:pPr>
          </w:p>
        </w:tc>
        <w:tc>
          <w:tcPr>
            <w:tcW w:w="3402" w:type="dxa"/>
          </w:tcPr>
          <w:p w:rsidR="000B6A98" w:rsidRPr="00E37899" w:rsidRDefault="000B6A98">
            <w:pPr>
              <w:rPr>
                <w:ins w:id="709" w:author="Lilian Biber" w:date="2018-08-09T11:37:00Z"/>
                <w:iCs/>
                <w:szCs w:val="22"/>
              </w:rPr>
            </w:pPr>
          </w:p>
        </w:tc>
        <w:tc>
          <w:tcPr>
            <w:tcW w:w="1474" w:type="dxa"/>
          </w:tcPr>
          <w:p w:rsidR="000B6A98" w:rsidRDefault="00522A7C">
            <w:pPr>
              <w:rPr>
                <w:ins w:id="710" w:author="Lilian Biber" w:date="2018-08-09T11:37:00Z"/>
                <w:iCs/>
                <w:szCs w:val="22"/>
              </w:rPr>
            </w:pPr>
            <w:ins w:id="711" w:author="Lilian Biber" w:date="2018-08-09T11:42:00Z">
              <w:r>
                <w:rPr>
                  <w:iCs/>
                  <w:szCs w:val="22"/>
                </w:rPr>
                <w:t>24</w:t>
              </w:r>
            </w:ins>
          </w:p>
        </w:tc>
      </w:tr>
    </w:tbl>
    <w:p w:rsidR="00C53D82" w:rsidRDefault="00C53D82">
      <w:pPr>
        <w:rPr>
          <w:i/>
          <w:iCs/>
          <w:szCs w:val="22"/>
        </w:rPr>
      </w:pPr>
    </w:p>
    <w:p w:rsidR="00EE31E4" w:rsidRDefault="00EE31E4">
      <w:pPr>
        <w:rPr>
          <w:i/>
          <w:iCs/>
          <w:szCs w:val="22"/>
        </w:rPr>
      </w:pPr>
      <w:r>
        <w:rPr>
          <w:i/>
          <w:iCs/>
          <w:szCs w:val="22"/>
        </w:rPr>
        <w:br w:type="page"/>
      </w:r>
    </w:p>
    <w:p w:rsidR="00C53D82" w:rsidRDefault="00C53D82">
      <w:pPr>
        <w:rPr>
          <w:i/>
          <w:iCs/>
          <w:szCs w:val="22"/>
        </w:rPr>
      </w:pPr>
    </w:p>
    <w:p w:rsidR="00457E9A" w:rsidRDefault="00457E9A">
      <w:pPr>
        <w:rPr>
          <w:i/>
          <w:iCs/>
          <w:szCs w:val="22"/>
        </w:rPr>
      </w:pPr>
    </w:p>
    <w:p w:rsidR="00C53D82" w:rsidRPr="00B35639" w:rsidRDefault="007A7BA8" w:rsidP="00B35639">
      <w:pPr>
        <w:jc w:val="center"/>
        <w:rPr>
          <w:b/>
          <w:iCs/>
          <w:szCs w:val="22"/>
        </w:rPr>
      </w:pPr>
      <w:r w:rsidRPr="00B35639">
        <w:rPr>
          <w:b/>
          <w:iCs/>
          <w:szCs w:val="22"/>
        </w:rPr>
        <w:t>MODULE 1 - QUALITY MANAGEMENT SYSTEM</w:t>
      </w:r>
    </w:p>
    <w:p w:rsidR="007A7BA8" w:rsidRDefault="007A7BA8" w:rsidP="00B35639">
      <w:pPr>
        <w:jc w:val="center"/>
        <w:rPr>
          <w:iCs/>
          <w:szCs w:val="22"/>
        </w:rPr>
      </w:pPr>
    </w:p>
    <w:p w:rsidR="004066B0" w:rsidRPr="00B35639" w:rsidRDefault="004066B0" w:rsidP="004066B0">
      <w:pPr>
        <w:autoSpaceDE w:val="0"/>
        <w:autoSpaceDN w:val="0"/>
        <w:adjustRightInd w:val="0"/>
        <w:rPr>
          <w:rFonts w:cs="Arial"/>
          <w:b/>
          <w:bCs/>
          <w:szCs w:val="22"/>
          <w:lang w:val="en-US" w:eastAsia="en-GB"/>
        </w:rPr>
      </w:pPr>
      <w:r w:rsidRPr="00B35639">
        <w:rPr>
          <w:rFonts w:cs="Arial"/>
          <w:b/>
          <w:bCs/>
          <w:szCs w:val="22"/>
          <w:lang w:val="en-US" w:eastAsia="en-GB"/>
        </w:rPr>
        <w:t>1.1 INTRODUCTION</w:t>
      </w:r>
    </w:p>
    <w:p w:rsidR="004066B0" w:rsidRDefault="004066B0" w:rsidP="004066B0">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 xml:space="preserve">ISO 9000 and Quality </w:t>
      </w:r>
      <w:r w:rsidRPr="00B35639">
        <w:rPr>
          <w:rFonts w:cs="Arial"/>
          <w:szCs w:val="22"/>
          <w:lang w:val="en-US" w:eastAsia="en-GB"/>
        </w:rPr>
        <w:t xml:space="preserve"> </w:t>
      </w:r>
      <w:r>
        <w:rPr>
          <w:rFonts w:cs="Arial"/>
          <w:szCs w:val="22"/>
          <w:lang w:val="en-US" w:eastAsia="en-GB"/>
        </w:rPr>
        <w:t xml:space="preserve">Management System </w:t>
      </w:r>
      <w:r w:rsidRPr="004066B0">
        <w:rPr>
          <w:rFonts w:cs="Arial"/>
          <w:szCs w:val="22"/>
          <w:lang w:val="en-US" w:eastAsia="en-GB"/>
        </w:rPr>
        <w:t>(</w:t>
      </w:r>
      <w:r>
        <w:rPr>
          <w:rFonts w:cs="Arial"/>
          <w:szCs w:val="22"/>
          <w:lang w:val="en-US" w:eastAsia="en-GB"/>
        </w:rPr>
        <w:t>QMS</w:t>
      </w:r>
      <w:r w:rsidRPr="00B35639">
        <w:rPr>
          <w:rFonts w:cs="Arial"/>
          <w:szCs w:val="22"/>
          <w:lang w:val="en-US" w:eastAsia="en-GB"/>
        </w:rPr>
        <w:t>).</w:t>
      </w:r>
    </w:p>
    <w:p w:rsidR="004066B0" w:rsidRPr="00B35639" w:rsidRDefault="004066B0" w:rsidP="004066B0">
      <w:pPr>
        <w:autoSpaceDE w:val="0"/>
        <w:autoSpaceDN w:val="0"/>
        <w:adjustRightInd w:val="0"/>
        <w:rPr>
          <w:rFonts w:cs="Arial"/>
          <w:szCs w:val="22"/>
          <w:lang w:val="en-US" w:eastAsia="en-GB"/>
        </w:rPr>
      </w:pPr>
    </w:p>
    <w:p w:rsidR="004066B0" w:rsidRPr="00AB62D6" w:rsidRDefault="004066B0" w:rsidP="004066B0">
      <w:pPr>
        <w:autoSpaceDE w:val="0"/>
        <w:autoSpaceDN w:val="0"/>
        <w:adjustRightInd w:val="0"/>
        <w:rPr>
          <w:rFonts w:cs="Arial"/>
          <w:szCs w:val="22"/>
          <w:lang w:val="en-US" w:eastAsia="en-GB"/>
        </w:rPr>
      </w:pPr>
      <w:r w:rsidRPr="00AB62D6">
        <w:rPr>
          <w:rFonts w:cs="Arial"/>
          <w:szCs w:val="22"/>
          <w:lang w:val="en-US" w:eastAsia="en-GB"/>
        </w:rPr>
        <w:t>1.1.1 Background</w:t>
      </w:r>
    </w:p>
    <w:p w:rsidR="000A332F" w:rsidRDefault="000A332F" w:rsidP="000A332F">
      <w:pPr>
        <w:autoSpaceDE w:val="0"/>
        <w:autoSpaceDN w:val="0"/>
        <w:adjustRightInd w:val="0"/>
        <w:rPr>
          <w:rFonts w:cs="Arial"/>
          <w:szCs w:val="22"/>
          <w:lang w:val="en-US" w:eastAsia="en-GB"/>
        </w:rPr>
      </w:pPr>
      <w:r>
        <w:rPr>
          <w:rFonts w:cs="Arial"/>
          <w:szCs w:val="22"/>
          <w:lang w:val="en-US" w:eastAsia="en-GB"/>
        </w:rPr>
        <w:t>A QMS  provides an organization</w:t>
      </w:r>
      <w:r w:rsidR="0047798A">
        <w:rPr>
          <w:rFonts w:cs="Arial"/>
          <w:szCs w:val="22"/>
          <w:lang w:val="en-US" w:eastAsia="en-GB"/>
        </w:rPr>
        <w:t xml:space="preserve"> </w:t>
      </w:r>
      <w:r>
        <w:rPr>
          <w:rFonts w:cs="Arial"/>
          <w:szCs w:val="22"/>
          <w:lang w:val="en-US" w:eastAsia="en-GB"/>
        </w:rPr>
        <w:t>of the  VTS Center activities.</w:t>
      </w:r>
    </w:p>
    <w:p w:rsidR="000A332F" w:rsidRDefault="000A332F" w:rsidP="000A332F">
      <w:pPr>
        <w:autoSpaceDE w:val="0"/>
        <w:autoSpaceDN w:val="0"/>
        <w:adjustRightInd w:val="0"/>
        <w:rPr>
          <w:rFonts w:cs="Arial"/>
          <w:szCs w:val="22"/>
          <w:lang w:val="en-US" w:eastAsia="en-GB"/>
        </w:rPr>
      </w:pPr>
      <w:r>
        <w:rPr>
          <w:rFonts w:cs="Arial"/>
          <w:szCs w:val="22"/>
          <w:lang w:val="en-US" w:eastAsia="en-GB"/>
        </w:rPr>
        <w:t>It guarantees an efficient and effective organization of procedures and resources, and ensures a control of corrective actions which results in a process of  continuous improvement .</w:t>
      </w:r>
    </w:p>
    <w:p w:rsidR="00B35639" w:rsidRDefault="00B35639" w:rsidP="004066B0">
      <w:pPr>
        <w:autoSpaceDE w:val="0"/>
        <w:autoSpaceDN w:val="0"/>
        <w:adjustRightInd w:val="0"/>
        <w:rPr>
          <w:rFonts w:cs="Arial"/>
          <w:szCs w:val="22"/>
          <w:lang w:val="en-US" w:eastAsia="en-GB"/>
        </w:rPr>
      </w:pPr>
    </w:p>
    <w:p w:rsidR="004066B0" w:rsidRDefault="004066B0" w:rsidP="00B35639">
      <w:pPr>
        <w:jc w:val="both"/>
        <w:rPr>
          <w:iCs/>
          <w:szCs w:val="22"/>
        </w:rPr>
      </w:pPr>
      <w:r w:rsidRPr="00AB62D6">
        <w:rPr>
          <w:rFonts w:cs="Arial"/>
          <w:b/>
          <w:bCs/>
          <w:szCs w:val="22"/>
          <w:lang w:val="en-US" w:eastAsia="en-GB"/>
        </w:rPr>
        <w:t>1.2 SUBJECT FRAMEWORK</w:t>
      </w:r>
    </w:p>
    <w:p w:rsidR="007A7BA8" w:rsidRDefault="00B35639" w:rsidP="00B35639">
      <w:pPr>
        <w:jc w:val="both"/>
        <w:rPr>
          <w:iCs/>
          <w:szCs w:val="22"/>
        </w:rPr>
      </w:pPr>
      <w:r>
        <w:rPr>
          <w:iCs/>
          <w:szCs w:val="22"/>
        </w:rPr>
        <w:t xml:space="preserve">1.2.1 </w:t>
      </w:r>
      <w:r w:rsidR="007A7BA8">
        <w:rPr>
          <w:iCs/>
          <w:szCs w:val="22"/>
        </w:rPr>
        <w:t>Purpose:</w:t>
      </w:r>
    </w:p>
    <w:p w:rsidR="007A7BA8" w:rsidRDefault="007A7BA8" w:rsidP="00B35639">
      <w:pPr>
        <w:jc w:val="both"/>
        <w:rPr>
          <w:iCs/>
          <w:szCs w:val="22"/>
        </w:rPr>
      </w:pPr>
      <w:r>
        <w:rPr>
          <w:iCs/>
          <w:szCs w:val="22"/>
        </w:rPr>
        <w:t>Provide the necessary training on the ISO 9001 and its eight core principles in order to apply this methodology to VTS Centre</w:t>
      </w:r>
    </w:p>
    <w:p w:rsidR="007A7BA8" w:rsidRDefault="007A7BA8" w:rsidP="00B35639">
      <w:pPr>
        <w:jc w:val="both"/>
        <w:rPr>
          <w:iCs/>
          <w:szCs w:val="22"/>
        </w:rPr>
      </w:pPr>
    </w:p>
    <w:p w:rsidR="007A7BA8" w:rsidRDefault="00B35639" w:rsidP="00B35639">
      <w:pPr>
        <w:jc w:val="both"/>
        <w:rPr>
          <w:iCs/>
          <w:szCs w:val="22"/>
        </w:rPr>
      </w:pPr>
      <w:r>
        <w:rPr>
          <w:iCs/>
          <w:szCs w:val="22"/>
        </w:rPr>
        <w:t xml:space="preserve">1.2.2 </w:t>
      </w:r>
      <w:r w:rsidR="007A7BA8">
        <w:rPr>
          <w:iCs/>
          <w:szCs w:val="22"/>
        </w:rPr>
        <w:t>Aims:</w:t>
      </w:r>
    </w:p>
    <w:p w:rsidR="007A7BA8" w:rsidRDefault="007A7BA8" w:rsidP="00B35639">
      <w:pPr>
        <w:jc w:val="both"/>
        <w:rPr>
          <w:iCs/>
          <w:szCs w:val="22"/>
        </w:rPr>
      </w:pPr>
      <w:r>
        <w:rPr>
          <w:iCs/>
          <w:szCs w:val="22"/>
        </w:rPr>
        <w:t xml:space="preserve">At the end of the module </w:t>
      </w:r>
      <w:r w:rsidR="000A332F">
        <w:t>the course participant possesses knowledge of </w:t>
      </w:r>
      <w:r>
        <w:rPr>
          <w:iCs/>
          <w:szCs w:val="22"/>
        </w:rPr>
        <w:t>:</w:t>
      </w:r>
    </w:p>
    <w:p w:rsidR="007A7BA8" w:rsidRDefault="007A7BA8" w:rsidP="00B35639">
      <w:pPr>
        <w:pStyle w:val="Paragrafoelenco"/>
        <w:numPr>
          <w:ilvl w:val="0"/>
          <w:numId w:val="26"/>
        </w:numPr>
        <w:jc w:val="both"/>
        <w:rPr>
          <w:iCs/>
          <w:szCs w:val="22"/>
        </w:rPr>
      </w:pPr>
      <w:r>
        <w:rPr>
          <w:iCs/>
          <w:szCs w:val="22"/>
        </w:rPr>
        <w:t>ISO 9001 principles;</w:t>
      </w:r>
    </w:p>
    <w:p w:rsidR="007A7BA8" w:rsidRPr="00B35639" w:rsidRDefault="007A7BA8" w:rsidP="00B35639">
      <w:pPr>
        <w:pStyle w:val="Paragrafoelenco"/>
        <w:numPr>
          <w:ilvl w:val="0"/>
          <w:numId w:val="26"/>
        </w:numPr>
        <w:jc w:val="both"/>
        <w:rPr>
          <w:iCs/>
          <w:szCs w:val="22"/>
        </w:rPr>
      </w:pPr>
      <w:r>
        <w:rPr>
          <w:iCs/>
          <w:szCs w:val="22"/>
        </w:rPr>
        <w:t xml:space="preserve">The </w:t>
      </w:r>
      <w:r w:rsidR="0089690B" w:rsidRPr="00B35639">
        <w:rPr>
          <w:iCs/>
          <w:szCs w:val="22"/>
        </w:rPr>
        <w:t>relationship between quality management and customer satisfaction;</w:t>
      </w:r>
    </w:p>
    <w:p w:rsidR="0089690B" w:rsidRPr="00B35639" w:rsidRDefault="0089690B" w:rsidP="00B35639">
      <w:pPr>
        <w:pStyle w:val="Paragrafoelenco"/>
        <w:numPr>
          <w:ilvl w:val="0"/>
          <w:numId w:val="26"/>
        </w:numPr>
        <w:jc w:val="both"/>
        <w:rPr>
          <w:iCs/>
          <w:szCs w:val="22"/>
        </w:rPr>
      </w:pPr>
      <w:r>
        <w:rPr>
          <w:iCs/>
          <w:szCs w:val="22"/>
        </w:rPr>
        <w:t xml:space="preserve">The </w:t>
      </w:r>
      <w:r w:rsidRPr="00B35639">
        <w:rPr>
          <w:iCs/>
          <w:szCs w:val="22"/>
        </w:rPr>
        <w:t>terms commonly used in quality management;</w:t>
      </w:r>
    </w:p>
    <w:p w:rsidR="0089690B" w:rsidRPr="00B35639" w:rsidRDefault="0089690B" w:rsidP="00B35639">
      <w:pPr>
        <w:pStyle w:val="Paragrafoelenco"/>
        <w:numPr>
          <w:ilvl w:val="0"/>
          <w:numId w:val="26"/>
        </w:numPr>
        <w:jc w:val="both"/>
        <w:rPr>
          <w:iCs/>
          <w:szCs w:val="22"/>
        </w:rPr>
      </w:pPr>
      <w:r>
        <w:rPr>
          <w:iCs/>
          <w:szCs w:val="22"/>
        </w:rPr>
        <w:t>points</w:t>
      </w:r>
      <w:r w:rsidRPr="00B35639">
        <w:rPr>
          <w:iCs/>
          <w:szCs w:val="22"/>
        </w:rPr>
        <w:t xml:space="preserve"> under ISO 9001</w:t>
      </w:r>
    </w:p>
    <w:p w:rsidR="0089690B" w:rsidRPr="00B35639" w:rsidRDefault="0089690B" w:rsidP="00B35639">
      <w:pPr>
        <w:jc w:val="both"/>
        <w:rPr>
          <w:iCs/>
          <w:szCs w:val="22"/>
        </w:rPr>
      </w:pPr>
      <w:r w:rsidRPr="00B35639">
        <w:rPr>
          <w:iCs/>
          <w:szCs w:val="22"/>
        </w:rPr>
        <w:t>and he is capable of:</w:t>
      </w:r>
    </w:p>
    <w:p w:rsidR="0089690B" w:rsidRPr="00B35639" w:rsidRDefault="0089690B" w:rsidP="00B35639">
      <w:pPr>
        <w:pStyle w:val="Paragrafoelenco"/>
        <w:numPr>
          <w:ilvl w:val="0"/>
          <w:numId w:val="26"/>
        </w:numPr>
        <w:jc w:val="both"/>
        <w:rPr>
          <w:iCs/>
          <w:szCs w:val="22"/>
        </w:rPr>
      </w:pPr>
      <w:r w:rsidRPr="00B35639">
        <w:rPr>
          <w:iCs/>
          <w:szCs w:val="22"/>
        </w:rPr>
        <w:t>identify customer requirements and regulatory requirements;</w:t>
      </w:r>
    </w:p>
    <w:p w:rsidR="0089690B" w:rsidRPr="00B35639" w:rsidRDefault="0089690B" w:rsidP="00B35639">
      <w:pPr>
        <w:pStyle w:val="Paragrafoelenco"/>
        <w:numPr>
          <w:ilvl w:val="0"/>
          <w:numId w:val="26"/>
        </w:numPr>
        <w:jc w:val="both"/>
        <w:rPr>
          <w:iCs/>
          <w:szCs w:val="22"/>
        </w:rPr>
      </w:pPr>
      <w:r w:rsidRPr="00B35639">
        <w:rPr>
          <w:iCs/>
          <w:szCs w:val="22"/>
        </w:rPr>
        <w:t>plan, organize and monitor the performances of the processes;</w:t>
      </w:r>
    </w:p>
    <w:p w:rsidR="0004007A" w:rsidRPr="0004007A" w:rsidRDefault="0089690B" w:rsidP="0004007A">
      <w:pPr>
        <w:pStyle w:val="Paragrafoelenco"/>
        <w:numPr>
          <w:ilvl w:val="0"/>
          <w:numId w:val="26"/>
        </w:numPr>
        <w:jc w:val="both"/>
        <w:rPr>
          <w:iCs/>
          <w:szCs w:val="22"/>
        </w:rPr>
      </w:pPr>
      <w:r w:rsidRPr="00B35639">
        <w:rPr>
          <w:iCs/>
          <w:szCs w:val="22"/>
        </w:rPr>
        <w:t>identify and pursue areas of improvement.</w:t>
      </w:r>
    </w:p>
    <w:p w:rsidR="00B35639" w:rsidRDefault="00B35639">
      <w:pPr>
        <w:rPr>
          <w:b/>
          <w:szCs w:val="22"/>
          <w:u w:val="single"/>
        </w:rPr>
      </w:pPr>
    </w:p>
    <w:tbl>
      <w:tblPr>
        <w:tblStyle w:val="Grigliatabella"/>
        <w:tblW w:w="9494" w:type="dxa"/>
        <w:tblLayout w:type="fixed"/>
        <w:tblLook w:val="04A0"/>
      </w:tblPr>
      <w:tblGrid>
        <w:gridCol w:w="3936"/>
        <w:gridCol w:w="1984"/>
        <w:gridCol w:w="1843"/>
        <w:gridCol w:w="1731"/>
      </w:tblGrid>
      <w:tr w:rsidR="006D2E3D" w:rsidTr="0050367B">
        <w:tc>
          <w:tcPr>
            <w:tcW w:w="3936" w:type="dxa"/>
            <w:vMerge w:val="restart"/>
          </w:tcPr>
          <w:p w:rsidR="006D2E3D" w:rsidRDefault="006D2E3D">
            <w:pPr>
              <w:rPr>
                <w:b/>
                <w:szCs w:val="22"/>
                <w:u w:val="single"/>
              </w:rPr>
            </w:pPr>
            <w:proofErr w:type="spellStart"/>
            <w:r>
              <w:rPr>
                <w:b/>
                <w:szCs w:val="22"/>
                <w:u w:val="single"/>
              </w:rPr>
              <w:t>Subject</w:t>
            </w:r>
            <w:proofErr w:type="spellEnd"/>
            <w:r>
              <w:rPr>
                <w:b/>
                <w:szCs w:val="22"/>
                <w:u w:val="single"/>
              </w:rPr>
              <w:t xml:space="preserve"> Area</w:t>
            </w:r>
          </w:p>
        </w:tc>
        <w:tc>
          <w:tcPr>
            <w:tcW w:w="1984" w:type="dxa"/>
            <w:vMerge w:val="restart"/>
          </w:tcPr>
          <w:p w:rsidR="006D2E3D" w:rsidRDefault="006D2E3D">
            <w:pPr>
              <w:rPr>
                <w:b/>
                <w:szCs w:val="22"/>
                <w:u w:val="single"/>
              </w:rPr>
            </w:pPr>
            <w:proofErr w:type="spellStart"/>
            <w:r>
              <w:rPr>
                <w:b/>
                <w:szCs w:val="22"/>
                <w:u w:val="single"/>
              </w:rPr>
              <w:t>Reccomended</w:t>
            </w:r>
            <w:proofErr w:type="spellEnd"/>
            <w:r>
              <w:rPr>
                <w:b/>
                <w:szCs w:val="22"/>
                <w:u w:val="single"/>
              </w:rPr>
              <w:t xml:space="preserve"> </w:t>
            </w:r>
            <w:proofErr w:type="spellStart"/>
            <w:r>
              <w:rPr>
                <w:b/>
                <w:szCs w:val="22"/>
                <w:u w:val="single"/>
              </w:rPr>
              <w:t>Competence</w:t>
            </w:r>
            <w:proofErr w:type="spellEnd"/>
            <w:r>
              <w:rPr>
                <w:b/>
                <w:szCs w:val="22"/>
                <w:u w:val="single"/>
              </w:rPr>
              <w:t xml:space="preserve"> </w:t>
            </w:r>
            <w:proofErr w:type="spellStart"/>
            <w:r>
              <w:rPr>
                <w:b/>
                <w:szCs w:val="22"/>
                <w:u w:val="single"/>
              </w:rPr>
              <w:t>Level</w:t>
            </w:r>
            <w:proofErr w:type="spellEnd"/>
          </w:p>
        </w:tc>
        <w:tc>
          <w:tcPr>
            <w:tcW w:w="3574" w:type="dxa"/>
            <w:gridSpan w:val="2"/>
          </w:tcPr>
          <w:p w:rsidR="006D2E3D" w:rsidRDefault="006D2E3D" w:rsidP="00AB62D6">
            <w:pPr>
              <w:jc w:val="center"/>
              <w:rPr>
                <w:b/>
                <w:szCs w:val="22"/>
                <w:u w:val="single"/>
              </w:rPr>
            </w:pPr>
            <w:proofErr w:type="spellStart"/>
            <w:r>
              <w:rPr>
                <w:b/>
                <w:szCs w:val="22"/>
                <w:u w:val="single"/>
              </w:rPr>
              <w:t>Recommended</w:t>
            </w:r>
            <w:proofErr w:type="spellEnd"/>
            <w:r>
              <w:rPr>
                <w:b/>
                <w:szCs w:val="22"/>
                <w:u w:val="single"/>
              </w:rPr>
              <w:t xml:space="preserve"> </w:t>
            </w:r>
            <w:proofErr w:type="spellStart"/>
            <w:r>
              <w:rPr>
                <w:b/>
                <w:szCs w:val="22"/>
                <w:u w:val="single"/>
              </w:rPr>
              <w:t>Hours</w:t>
            </w:r>
            <w:proofErr w:type="spellEnd"/>
          </w:p>
        </w:tc>
      </w:tr>
      <w:tr w:rsidR="006D2E3D" w:rsidTr="0050367B">
        <w:tc>
          <w:tcPr>
            <w:tcW w:w="3936" w:type="dxa"/>
            <w:vMerge/>
          </w:tcPr>
          <w:p w:rsidR="006D2E3D" w:rsidRDefault="006D2E3D">
            <w:pPr>
              <w:rPr>
                <w:b/>
                <w:szCs w:val="22"/>
                <w:u w:val="single"/>
              </w:rPr>
            </w:pPr>
          </w:p>
        </w:tc>
        <w:tc>
          <w:tcPr>
            <w:tcW w:w="1984" w:type="dxa"/>
            <w:vMerge/>
          </w:tcPr>
          <w:p w:rsidR="006D2E3D" w:rsidRDefault="006D2E3D">
            <w:pPr>
              <w:rPr>
                <w:b/>
                <w:szCs w:val="22"/>
                <w:u w:val="single"/>
              </w:rPr>
            </w:pPr>
          </w:p>
        </w:tc>
        <w:tc>
          <w:tcPr>
            <w:tcW w:w="1843" w:type="dxa"/>
          </w:tcPr>
          <w:p w:rsidR="006D2E3D" w:rsidRDefault="006D2E3D">
            <w:pPr>
              <w:rPr>
                <w:b/>
                <w:szCs w:val="22"/>
                <w:u w:val="single"/>
              </w:rPr>
            </w:pPr>
            <w:proofErr w:type="spellStart"/>
            <w:r>
              <w:rPr>
                <w:b/>
                <w:szCs w:val="22"/>
                <w:u w:val="single"/>
              </w:rPr>
              <w:t>Presentations</w:t>
            </w:r>
            <w:proofErr w:type="spellEnd"/>
            <w:r>
              <w:rPr>
                <w:b/>
                <w:szCs w:val="22"/>
                <w:u w:val="single"/>
              </w:rPr>
              <w:t>/ Lectures</w:t>
            </w:r>
            <w:ins w:id="712" w:author="Lilian Biber" w:date="2018-08-09T11:38:00Z">
              <w:r w:rsidR="00522A7C">
                <w:rPr>
                  <w:b/>
                  <w:szCs w:val="22"/>
                  <w:u w:val="single"/>
                </w:rPr>
                <w:t xml:space="preserve"> / </w:t>
              </w:r>
              <w:proofErr w:type="spellStart"/>
              <w:r w:rsidR="00522A7C">
                <w:rPr>
                  <w:b/>
                  <w:szCs w:val="22"/>
                  <w:u w:val="single"/>
                </w:rPr>
                <w:t>exercises</w:t>
              </w:r>
            </w:ins>
            <w:proofErr w:type="spellEnd"/>
          </w:p>
        </w:tc>
        <w:tc>
          <w:tcPr>
            <w:tcW w:w="1731" w:type="dxa"/>
          </w:tcPr>
          <w:p w:rsidR="006D2E3D" w:rsidRDefault="006D2E3D">
            <w:pPr>
              <w:rPr>
                <w:b/>
                <w:szCs w:val="22"/>
                <w:u w:val="single"/>
              </w:rPr>
            </w:pPr>
            <w:del w:id="713" w:author="Lilian Biber" w:date="2018-08-07T20:56:00Z">
              <w:r w:rsidDel="0050367B">
                <w:rPr>
                  <w:b/>
                  <w:szCs w:val="22"/>
                  <w:u w:val="single"/>
                </w:rPr>
                <w:delText>Exercises/ simulation</w:delText>
              </w:r>
            </w:del>
            <w:ins w:id="714" w:author="Lilian Biber" w:date="2018-08-09T11:37:00Z">
              <w:r w:rsidR="00522A7C">
                <w:rPr>
                  <w:b/>
                  <w:szCs w:val="22"/>
                  <w:u w:val="single"/>
                </w:rPr>
                <w:t>ECW</w:t>
              </w:r>
            </w:ins>
          </w:p>
        </w:tc>
      </w:tr>
      <w:tr w:rsidR="0050367B" w:rsidRPr="00AB62D6" w:rsidTr="0050367B">
        <w:tc>
          <w:tcPr>
            <w:tcW w:w="3936" w:type="dxa"/>
          </w:tcPr>
          <w:p w:rsidR="0050367B" w:rsidRDefault="0050367B" w:rsidP="0050367B">
            <w:pPr>
              <w:rPr>
                <w:sz w:val="20"/>
                <w:szCs w:val="20"/>
              </w:rPr>
            </w:pPr>
            <w:commentRangeStart w:id="715"/>
            <w:r>
              <w:rPr>
                <w:sz w:val="20"/>
                <w:szCs w:val="20"/>
              </w:rPr>
              <w:t xml:space="preserve">ISO 9001 </w:t>
            </w:r>
            <w:commentRangeEnd w:id="715"/>
            <w:r>
              <w:rPr>
                <w:rStyle w:val="Rimandocommento"/>
                <w:lang w:eastAsia="de-DE"/>
              </w:rPr>
              <w:commentReference w:id="715"/>
            </w:r>
            <w:proofErr w:type="spellStart"/>
            <w:r>
              <w:rPr>
                <w:sz w:val="20"/>
                <w:szCs w:val="20"/>
              </w:rPr>
              <w:t>aim</w:t>
            </w:r>
            <w:proofErr w:type="spellEnd"/>
            <w:r>
              <w:rPr>
                <w:sz w:val="20"/>
                <w:szCs w:val="20"/>
              </w:rPr>
              <w:t xml:space="preserve"> and </w:t>
            </w:r>
            <w:proofErr w:type="spellStart"/>
            <w:r>
              <w:rPr>
                <w:sz w:val="20"/>
                <w:szCs w:val="20"/>
              </w:rPr>
              <w:t>its</w:t>
            </w:r>
            <w:proofErr w:type="spellEnd"/>
            <w:r>
              <w:rPr>
                <w:sz w:val="20"/>
                <w:szCs w:val="20"/>
              </w:rPr>
              <w:t xml:space="preserve"> </w:t>
            </w:r>
            <w:proofErr w:type="spellStart"/>
            <w:r>
              <w:rPr>
                <w:sz w:val="20"/>
                <w:szCs w:val="20"/>
              </w:rPr>
              <w:t>enforcement</w:t>
            </w:r>
            <w:proofErr w:type="spellEnd"/>
          </w:p>
          <w:p w:rsidR="0050367B" w:rsidRPr="00AB62D6" w:rsidRDefault="0050367B" w:rsidP="0050367B">
            <w:pPr>
              <w:rPr>
                <w:sz w:val="20"/>
                <w:szCs w:val="20"/>
              </w:rPr>
            </w:pP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16" w:author="Lilian Biber" w:date="2018-08-09T11:38:00Z">
              <w:r>
                <w:rPr>
                  <w:sz w:val="20"/>
                  <w:szCs w:val="20"/>
                </w:rPr>
                <w:t>2</w:t>
              </w:r>
            </w:ins>
          </w:p>
        </w:tc>
      </w:tr>
      <w:tr w:rsidR="0050367B" w:rsidRPr="00AB62D6" w:rsidTr="0050367B">
        <w:tc>
          <w:tcPr>
            <w:tcW w:w="3936" w:type="dxa"/>
          </w:tcPr>
          <w:p w:rsidR="0050367B" w:rsidRPr="00AB62D6" w:rsidRDefault="0050367B" w:rsidP="0050367B">
            <w:pPr>
              <w:rPr>
                <w:sz w:val="20"/>
                <w:szCs w:val="20"/>
              </w:rPr>
            </w:pPr>
            <w:r>
              <w:rPr>
                <w:sz w:val="20"/>
                <w:szCs w:val="20"/>
              </w:rPr>
              <w:t xml:space="preserve">8 </w:t>
            </w:r>
            <w:proofErr w:type="spellStart"/>
            <w:r>
              <w:rPr>
                <w:sz w:val="20"/>
                <w:szCs w:val="20"/>
              </w:rPr>
              <w:t>principles</w:t>
            </w:r>
            <w:proofErr w:type="spellEnd"/>
            <w:r>
              <w:rPr>
                <w:sz w:val="20"/>
                <w:szCs w:val="20"/>
              </w:rPr>
              <w:t xml:space="preserve"> of </w:t>
            </w:r>
            <w:proofErr w:type="spellStart"/>
            <w:r>
              <w:rPr>
                <w:sz w:val="20"/>
                <w:szCs w:val="20"/>
              </w:rPr>
              <w:t>quality</w:t>
            </w:r>
            <w:proofErr w:type="spellEnd"/>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17" w:author="Lilian Biber" w:date="2018-08-09T11:38:00Z">
              <w:r>
                <w:rPr>
                  <w:sz w:val="20"/>
                  <w:szCs w:val="20"/>
                </w:rPr>
                <w:t>2</w:t>
              </w:r>
            </w:ins>
          </w:p>
        </w:tc>
      </w:tr>
      <w:tr w:rsidR="0050367B" w:rsidRPr="00AB62D6" w:rsidTr="0050367B">
        <w:tc>
          <w:tcPr>
            <w:tcW w:w="3936" w:type="dxa"/>
          </w:tcPr>
          <w:p w:rsidR="0050367B" w:rsidRPr="00AB62D6" w:rsidRDefault="0050367B" w:rsidP="0050367B">
            <w:pPr>
              <w:rPr>
                <w:sz w:val="20"/>
                <w:szCs w:val="20"/>
              </w:rPr>
            </w:pPr>
            <w:proofErr w:type="spellStart"/>
            <w:r>
              <w:rPr>
                <w:sz w:val="20"/>
                <w:szCs w:val="20"/>
              </w:rPr>
              <w:t>Proc</w:t>
            </w:r>
            <w:del w:id="718" w:author="Microsoft Office-gebruiker" w:date="2018-07-31T08:06:00Z">
              <w:r w:rsidDel="00E42893">
                <w:rPr>
                  <w:sz w:val="20"/>
                  <w:szCs w:val="20"/>
                </w:rPr>
                <w:delText>w</w:delText>
              </w:r>
            </w:del>
            <w:r>
              <w:rPr>
                <w:sz w:val="20"/>
                <w:szCs w:val="20"/>
              </w:rPr>
              <w:t>ess</w:t>
            </w:r>
            <w:proofErr w:type="spellEnd"/>
            <w:r>
              <w:rPr>
                <w:sz w:val="20"/>
                <w:szCs w:val="20"/>
              </w:rPr>
              <w:t xml:space="preserve"> </w:t>
            </w:r>
            <w:proofErr w:type="spellStart"/>
            <w:r>
              <w:rPr>
                <w:sz w:val="20"/>
                <w:szCs w:val="20"/>
              </w:rPr>
              <w:t>approach</w:t>
            </w:r>
            <w:proofErr w:type="spellEnd"/>
            <w:r>
              <w:rPr>
                <w:sz w:val="20"/>
                <w:szCs w:val="20"/>
              </w:rPr>
              <w:t xml:space="preserve"> – </w:t>
            </w:r>
            <w:proofErr w:type="spellStart"/>
            <w:r>
              <w:rPr>
                <w:sz w:val="20"/>
                <w:szCs w:val="20"/>
              </w:rPr>
              <w:t>Purpose</w:t>
            </w:r>
            <w:proofErr w:type="spellEnd"/>
            <w:r>
              <w:rPr>
                <w:sz w:val="20"/>
                <w:szCs w:val="20"/>
              </w:rPr>
              <w:t xml:space="preserve">, </w:t>
            </w:r>
            <w:proofErr w:type="spellStart"/>
            <w:r>
              <w:rPr>
                <w:sz w:val="20"/>
                <w:szCs w:val="20"/>
              </w:rPr>
              <w:t>terms</w:t>
            </w:r>
            <w:proofErr w:type="spellEnd"/>
            <w:r>
              <w:rPr>
                <w:sz w:val="20"/>
                <w:szCs w:val="20"/>
              </w:rPr>
              <w:t xml:space="preserve"> and </w:t>
            </w:r>
            <w:proofErr w:type="spellStart"/>
            <w:r>
              <w:rPr>
                <w:sz w:val="20"/>
                <w:szCs w:val="20"/>
              </w:rPr>
              <w:t>definitions</w:t>
            </w:r>
            <w:proofErr w:type="spellEnd"/>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19" w:author="Lilian Biber" w:date="2018-08-09T11:38:00Z">
              <w:r>
                <w:rPr>
                  <w:sz w:val="20"/>
                  <w:szCs w:val="20"/>
                </w:rPr>
                <w:t>2</w:t>
              </w:r>
            </w:ins>
          </w:p>
        </w:tc>
      </w:tr>
      <w:tr w:rsidR="0050367B" w:rsidRPr="00AB62D6" w:rsidTr="0050367B">
        <w:tc>
          <w:tcPr>
            <w:tcW w:w="3936" w:type="dxa"/>
          </w:tcPr>
          <w:p w:rsidR="0050367B" w:rsidRPr="005F1D78" w:rsidRDefault="0050367B" w:rsidP="0050367B">
            <w:pPr>
              <w:rPr>
                <w:sz w:val="20"/>
                <w:szCs w:val="20"/>
                <w:lang w:val="en-GB"/>
              </w:rPr>
            </w:pPr>
            <w:r>
              <w:rPr>
                <w:sz w:val="20"/>
                <w:szCs w:val="20"/>
                <w:lang w:val="en-GB"/>
              </w:rPr>
              <w:t>Quality Management System</w:t>
            </w: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20" w:author="Lilian Biber" w:date="2018-08-09T11:38:00Z">
              <w:r>
                <w:rPr>
                  <w:sz w:val="20"/>
                  <w:szCs w:val="20"/>
                </w:rPr>
                <w:t>2</w:t>
              </w:r>
            </w:ins>
          </w:p>
        </w:tc>
      </w:tr>
      <w:tr w:rsidR="0050367B" w:rsidRPr="00AB62D6" w:rsidTr="0050367B">
        <w:tc>
          <w:tcPr>
            <w:tcW w:w="3936" w:type="dxa"/>
          </w:tcPr>
          <w:p w:rsidR="0050367B" w:rsidRPr="00AB62D6" w:rsidRDefault="0050367B" w:rsidP="0050367B">
            <w:pPr>
              <w:rPr>
                <w:sz w:val="20"/>
                <w:szCs w:val="20"/>
              </w:rPr>
            </w:pPr>
            <w:r>
              <w:rPr>
                <w:sz w:val="20"/>
                <w:szCs w:val="20"/>
              </w:rPr>
              <w:t xml:space="preserve">Management </w:t>
            </w:r>
            <w:proofErr w:type="spellStart"/>
            <w:r>
              <w:rPr>
                <w:sz w:val="20"/>
                <w:szCs w:val="20"/>
              </w:rPr>
              <w:t>responsability</w:t>
            </w:r>
            <w:proofErr w:type="spellEnd"/>
            <w:r>
              <w:rPr>
                <w:sz w:val="20"/>
                <w:szCs w:val="20"/>
              </w:rPr>
              <w:t xml:space="preserve"> (</w:t>
            </w:r>
            <w:proofErr w:type="spellStart"/>
            <w:r>
              <w:rPr>
                <w:sz w:val="20"/>
                <w:szCs w:val="20"/>
              </w:rPr>
              <w:t>customer</w:t>
            </w:r>
            <w:proofErr w:type="spellEnd"/>
            <w:r>
              <w:rPr>
                <w:sz w:val="20"/>
                <w:szCs w:val="20"/>
              </w:rPr>
              <w:t xml:space="preserve"> focus, </w:t>
            </w:r>
            <w:proofErr w:type="spellStart"/>
            <w:r>
              <w:rPr>
                <w:sz w:val="20"/>
                <w:szCs w:val="20"/>
              </w:rPr>
              <w:t>quality</w:t>
            </w:r>
            <w:proofErr w:type="spellEnd"/>
            <w:r>
              <w:rPr>
                <w:sz w:val="20"/>
                <w:szCs w:val="20"/>
              </w:rPr>
              <w:t xml:space="preserve"> </w:t>
            </w:r>
            <w:proofErr w:type="spellStart"/>
            <w:r>
              <w:rPr>
                <w:sz w:val="20"/>
                <w:szCs w:val="20"/>
              </w:rPr>
              <w:t>policy</w:t>
            </w:r>
            <w:proofErr w:type="spellEnd"/>
            <w:r>
              <w:rPr>
                <w:sz w:val="20"/>
                <w:szCs w:val="20"/>
              </w:rPr>
              <w:t xml:space="preserve">, </w:t>
            </w:r>
            <w:proofErr w:type="spellStart"/>
            <w:r>
              <w:rPr>
                <w:sz w:val="20"/>
                <w:szCs w:val="20"/>
              </w:rPr>
              <w:t>authority</w:t>
            </w:r>
            <w:proofErr w:type="spellEnd"/>
            <w:r>
              <w:rPr>
                <w:sz w:val="20"/>
                <w:szCs w:val="20"/>
              </w:rPr>
              <w:t xml:space="preserve"> and communication, management </w:t>
            </w:r>
            <w:proofErr w:type="spellStart"/>
            <w:r>
              <w:rPr>
                <w:sz w:val="20"/>
                <w:szCs w:val="20"/>
              </w:rPr>
              <w:t>review</w:t>
            </w:r>
            <w:proofErr w:type="spellEnd"/>
            <w:r>
              <w:rPr>
                <w:sz w:val="20"/>
                <w:szCs w:val="20"/>
              </w:rPr>
              <w:t>)</w:t>
            </w: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21" w:author="Lilian Biber" w:date="2018-08-09T11:38:00Z">
              <w:r>
                <w:rPr>
                  <w:sz w:val="20"/>
                  <w:szCs w:val="20"/>
                </w:rPr>
                <w:t>2</w:t>
              </w:r>
            </w:ins>
          </w:p>
        </w:tc>
      </w:tr>
      <w:tr w:rsidR="0050367B" w:rsidRPr="005F1D78" w:rsidTr="0050367B">
        <w:tc>
          <w:tcPr>
            <w:tcW w:w="3936" w:type="dxa"/>
          </w:tcPr>
          <w:p w:rsidR="0050367B" w:rsidRPr="00AB62D6" w:rsidRDefault="0050367B" w:rsidP="0050367B">
            <w:pPr>
              <w:rPr>
                <w:sz w:val="20"/>
                <w:szCs w:val="20"/>
              </w:rPr>
            </w:pPr>
            <w:r>
              <w:rPr>
                <w:sz w:val="20"/>
                <w:szCs w:val="20"/>
              </w:rPr>
              <w:t>Resource management (</w:t>
            </w:r>
            <w:proofErr w:type="spellStart"/>
            <w:r>
              <w:rPr>
                <w:sz w:val="20"/>
                <w:szCs w:val="20"/>
              </w:rPr>
              <w:t>human</w:t>
            </w:r>
            <w:proofErr w:type="spellEnd"/>
            <w:r>
              <w:rPr>
                <w:sz w:val="20"/>
                <w:szCs w:val="20"/>
              </w:rPr>
              <w:t xml:space="preserve"> and </w:t>
            </w:r>
            <w:proofErr w:type="spellStart"/>
            <w:r>
              <w:rPr>
                <w:sz w:val="20"/>
                <w:szCs w:val="20"/>
              </w:rPr>
              <w:t>matherial</w:t>
            </w:r>
            <w:proofErr w:type="spellEnd"/>
            <w:r>
              <w:rPr>
                <w:sz w:val="20"/>
                <w:szCs w:val="20"/>
              </w:rPr>
              <w:t xml:space="preserve"> </w:t>
            </w:r>
            <w:proofErr w:type="spellStart"/>
            <w:r>
              <w:rPr>
                <w:sz w:val="20"/>
                <w:szCs w:val="20"/>
              </w:rPr>
              <w:t>resources</w:t>
            </w:r>
            <w:proofErr w:type="spellEnd"/>
            <w:r>
              <w:rPr>
                <w:sz w:val="20"/>
                <w:szCs w:val="20"/>
              </w:rPr>
              <w:t xml:space="preserve">, </w:t>
            </w:r>
            <w:proofErr w:type="spellStart"/>
            <w:r>
              <w:rPr>
                <w:sz w:val="20"/>
                <w:szCs w:val="20"/>
              </w:rPr>
              <w:t>work</w:t>
            </w:r>
            <w:proofErr w:type="spellEnd"/>
            <w:r>
              <w:rPr>
                <w:sz w:val="20"/>
                <w:szCs w:val="20"/>
              </w:rPr>
              <w:t xml:space="preserve"> </w:t>
            </w:r>
            <w:proofErr w:type="spellStart"/>
            <w:r>
              <w:rPr>
                <w:sz w:val="20"/>
                <w:szCs w:val="20"/>
              </w:rPr>
              <w:t>environment</w:t>
            </w:r>
            <w:proofErr w:type="spellEnd"/>
            <w:r>
              <w:rPr>
                <w:sz w:val="20"/>
                <w:szCs w:val="20"/>
              </w:rPr>
              <w:t>)</w:t>
            </w: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22" w:author="Lilian Biber" w:date="2018-08-09T11:38:00Z">
              <w:r>
                <w:rPr>
                  <w:sz w:val="20"/>
                  <w:szCs w:val="20"/>
                </w:rPr>
                <w:t>2</w:t>
              </w:r>
            </w:ins>
          </w:p>
        </w:tc>
      </w:tr>
      <w:tr w:rsidR="0050367B" w:rsidRPr="005F1D78" w:rsidTr="0050367B">
        <w:tc>
          <w:tcPr>
            <w:tcW w:w="3936" w:type="dxa"/>
          </w:tcPr>
          <w:p w:rsidR="0050367B" w:rsidRPr="00AB62D6" w:rsidRDefault="0050367B" w:rsidP="0050367B">
            <w:pPr>
              <w:rPr>
                <w:sz w:val="20"/>
                <w:szCs w:val="20"/>
              </w:rPr>
            </w:pPr>
            <w:r>
              <w:rPr>
                <w:sz w:val="20"/>
                <w:szCs w:val="20"/>
              </w:rPr>
              <w:t xml:space="preserve">Product </w:t>
            </w:r>
            <w:proofErr w:type="spellStart"/>
            <w:r>
              <w:rPr>
                <w:sz w:val="20"/>
                <w:szCs w:val="20"/>
              </w:rPr>
              <w:t>realisation</w:t>
            </w:r>
            <w:proofErr w:type="spellEnd"/>
            <w:r>
              <w:rPr>
                <w:sz w:val="20"/>
                <w:szCs w:val="20"/>
              </w:rPr>
              <w:t xml:space="preserve"> (planning of </w:t>
            </w:r>
            <w:proofErr w:type="spellStart"/>
            <w:r>
              <w:rPr>
                <w:sz w:val="20"/>
                <w:szCs w:val="20"/>
              </w:rPr>
              <w:t>product</w:t>
            </w:r>
            <w:proofErr w:type="spellEnd"/>
            <w:r>
              <w:rPr>
                <w:sz w:val="20"/>
                <w:szCs w:val="20"/>
              </w:rPr>
              <w:t xml:space="preserve"> </w:t>
            </w:r>
            <w:proofErr w:type="spellStart"/>
            <w:r>
              <w:rPr>
                <w:sz w:val="20"/>
                <w:szCs w:val="20"/>
              </w:rPr>
              <w:t>realisation</w:t>
            </w:r>
            <w:proofErr w:type="spellEnd"/>
            <w:r>
              <w:rPr>
                <w:sz w:val="20"/>
                <w:szCs w:val="20"/>
              </w:rPr>
              <w:t xml:space="preserve">, </w:t>
            </w:r>
            <w:proofErr w:type="spellStart"/>
            <w:r>
              <w:rPr>
                <w:sz w:val="20"/>
                <w:szCs w:val="20"/>
              </w:rPr>
              <w:t>customer</w:t>
            </w:r>
            <w:proofErr w:type="spellEnd"/>
            <w:r>
              <w:rPr>
                <w:sz w:val="20"/>
                <w:szCs w:val="20"/>
              </w:rPr>
              <w:t xml:space="preserve"> </w:t>
            </w:r>
            <w:proofErr w:type="spellStart"/>
            <w:r>
              <w:rPr>
                <w:sz w:val="20"/>
                <w:szCs w:val="20"/>
              </w:rPr>
              <w:t>related</w:t>
            </w:r>
            <w:proofErr w:type="spellEnd"/>
            <w:r>
              <w:rPr>
                <w:sz w:val="20"/>
                <w:szCs w:val="20"/>
              </w:rPr>
              <w:t xml:space="preserve"> </w:t>
            </w:r>
            <w:proofErr w:type="spellStart"/>
            <w:r>
              <w:rPr>
                <w:sz w:val="20"/>
                <w:szCs w:val="20"/>
              </w:rPr>
              <w:t>process</w:t>
            </w:r>
            <w:proofErr w:type="spellEnd"/>
            <w:r>
              <w:rPr>
                <w:sz w:val="20"/>
                <w:szCs w:val="20"/>
              </w:rPr>
              <w:t xml:space="preserve">, planning and </w:t>
            </w:r>
            <w:proofErr w:type="spellStart"/>
            <w:r>
              <w:rPr>
                <w:sz w:val="20"/>
                <w:szCs w:val="20"/>
              </w:rPr>
              <w:t>development</w:t>
            </w:r>
            <w:proofErr w:type="spellEnd"/>
            <w:r>
              <w:rPr>
                <w:sz w:val="20"/>
                <w:szCs w:val="20"/>
              </w:rPr>
              <w:t>, provision, production and service provision)</w:t>
            </w: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r>
              <w:rPr>
                <w:sz w:val="20"/>
                <w:szCs w:val="20"/>
              </w:rPr>
              <w:t>1</w:t>
            </w:r>
          </w:p>
        </w:tc>
        <w:tc>
          <w:tcPr>
            <w:tcW w:w="1731" w:type="dxa"/>
            <w:vAlign w:val="center"/>
          </w:tcPr>
          <w:p w:rsidR="0050367B" w:rsidRPr="00AB62D6" w:rsidRDefault="00522A7C" w:rsidP="0050367B">
            <w:pPr>
              <w:jc w:val="center"/>
              <w:rPr>
                <w:sz w:val="20"/>
                <w:szCs w:val="20"/>
              </w:rPr>
            </w:pPr>
            <w:ins w:id="723" w:author="Lilian Biber" w:date="2018-08-09T11:38:00Z">
              <w:r>
                <w:rPr>
                  <w:sz w:val="20"/>
                  <w:szCs w:val="20"/>
                </w:rPr>
                <w:t>2</w:t>
              </w:r>
            </w:ins>
          </w:p>
        </w:tc>
      </w:tr>
      <w:tr w:rsidR="0050367B" w:rsidRPr="005F1D78" w:rsidTr="0050367B">
        <w:tc>
          <w:tcPr>
            <w:tcW w:w="3936" w:type="dxa"/>
          </w:tcPr>
          <w:p w:rsidR="0050367B" w:rsidRPr="00AB62D6" w:rsidRDefault="0050367B" w:rsidP="0050367B">
            <w:pPr>
              <w:rPr>
                <w:sz w:val="20"/>
                <w:szCs w:val="20"/>
              </w:rPr>
            </w:pPr>
            <w:proofErr w:type="spellStart"/>
            <w:r>
              <w:rPr>
                <w:sz w:val="20"/>
                <w:szCs w:val="20"/>
              </w:rPr>
              <w:t>Measurement</w:t>
            </w:r>
            <w:proofErr w:type="spellEnd"/>
            <w:r>
              <w:rPr>
                <w:sz w:val="20"/>
                <w:szCs w:val="20"/>
              </w:rPr>
              <w:t xml:space="preserve">, </w:t>
            </w:r>
            <w:proofErr w:type="spellStart"/>
            <w:r>
              <w:rPr>
                <w:sz w:val="20"/>
                <w:szCs w:val="20"/>
              </w:rPr>
              <w:t>analysis</w:t>
            </w:r>
            <w:proofErr w:type="spellEnd"/>
            <w:r>
              <w:rPr>
                <w:sz w:val="20"/>
                <w:szCs w:val="20"/>
              </w:rPr>
              <w:t xml:space="preserve"> and </w:t>
            </w:r>
            <w:proofErr w:type="spellStart"/>
            <w:r>
              <w:rPr>
                <w:sz w:val="20"/>
                <w:szCs w:val="20"/>
              </w:rPr>
              <w:t>improvement</w:t>
            </w:r>
            <w:proofErr w:type="spellEnd"/>
            <w:r>
              <w:rPr>
                <w:sz w:val="20"/>
                <w:szCs w:val="20"/>
              </w:rPr>
              <w:t xml:space="preserve"> (</w:t>
            </w:r>
            <w:proofErr w:type="spellStart"/>
            <w:r>
              <w:rPr>
                <w:sz w:val="20"/>
                <w:szCs w:val="20"/>
              </w:rPr>
              <w:t>internal</w:t>
            </w:r>
            <w:proofErr w:type="spellEnd"/>
            <w:r>
              <w:rPr>
                <w:sz w:val="20"/>
                <w:szCs w:val="20"/>
              </w:rPr>
              <w:t xml:space="preserve"> control and </w:t>
            </w:r>
            <w:proofErr w:type="spellStart"/>
            <w:r>
              <w:rPr>
                <w:sz w:val="20"/>
                <w:szCs w:val="20"/>
              </w:rPr>
              <w:t>external</w:t>
            </w:r>
            <w:proofErr w:type="spellEnd"/>
            <w:r>
              <w:rPr>
                <w:sz w:val="20"/>
                <w:szCs w:val="20"/>
              </w:rPr>
              <w:t xml:space="preserve"> </w:t>
            </w:r>
            <w:proofErr w:type="spellStart"/>
            <w:r>
              <w:rPr>
                <w:sz w:val="20"/>
                <w:szCs w:val="20"/>
              </w:rPr>
              <w:t>tools</w:t>
            </w:r>
            <w:proofErr w:type="spellEnd"/>
            <w:r>
              <w:rPr>
                <w:sz w:val="20"/>
                <w:szCs w:val="20"/>
              </w:rPr>
              <w:t xml:space="preserve">, non </w:t>
            </w:r>
            <w:proofErr w:type="spellStart"/>
            <w:r>
              <w:rPr>
                <w:sz w:val="20"/>
                <w:szCs w:val="20"/>
              </w:rPr>
              <w:t>compliance</w:t>
            </w:r>
            <w:proofErr w:type="spellEnd"/>
            <w:r>
              <w:rPr>
                <w:sz w:val="20"/>
                <w:szCs w:val="20"/>
              </w:rPr>
              <w:t xml:space="preserve">, data </w:t>
            </w:r>
            <w:proofErr w:type="spellStart"/>
            <w:r>
              <w:rPr>
                <w:sz w:val="20"/>
                <w:szCs w:val="20"/>
              </w:rPr>
              <w:t>analysis</w:t>
            </w:r>
            <w:proofErr w:type="spellEnd"/>
            <w:r>
              <w:rPr>
                <w:sz w:val="20"/>
                <w:szCs w:val="20"/>
              </w:rPr>
              <w:t xml:space="preserve">, </w:t>
            </w:r>
            <w:proofErr w:type="spellStart"/>
            <w:r>
              <w:rPr>
                <w:sz w:val="20"/>
                <w:szCs w:val="20"/>
              </w:rPr>
              <w:t>improvement</w:t>
            </w:r>
            <w:proofErr w:type="spellEnd"/>
            <w:r>
              <w:rPr>
                <w:sz w:val="20"/>
                <w:szCs w:val="20"/>
              </w:rPr>
              <w:t>)</w:t>
            </w:r>
          </w:p>
        </w:tc>
        <w:tc>
          <w:tcPr>
            <w:tcW w:w="1984" w:type="dxa"/>
            <w:vAlign w:val="center"/>
          </w:tcPr>
          <w:p w:rsidR="0050367B" w:rsidRPr="00AB62D6" w:rsidRDefault="0050367B" w:rsidP="0050367B">
            <w:pPr>
              <w:jc w:val="center"/>
              <w:rPr>
                <w:sz w:val="20"/>
                <w:szCs w:val="20"/>
              </w:rPr>
            </w:pPr>
            <w:r>
              <w:rPr>
                <w:sz w:val="20"/>
                <w:szCs w:val="20"/>
              </w:rPr>
              <w:t>3</w:t>
            </w:r>
          </w:p>
        </w:tc>
        <w:tc>
          <w:tcPr>
            <w:tcW w:w="1843" w:type="dxa"/>
            <w:vAlign w:val="center"/>
          </w:tcPr>
          <w:p w:rsidR="0050367B" w:rsidRPr="00AB62D6" w:rsidRDefault="0050367B" w:rsidP="0050367B">
            <w:pPr>
              <w:jc w:val="center"/>
              <w:rPr>
                <w:sz w:val="20"/>
                <w:szCs w:val="20"/>
              </w:rPr>
            </w:pPr>
            <w:commentRangeStart w:id="724"/>
            <w:r>
              <w:rPr>
                <w:sz w:val="20"/>
                <w:szCs w:val="20"/>
              </w:rPr>
              <w:t>1</w:t>
            </w:r>
            <w:commentRangeEnd w:id="724"/>
            <w:r>
              <w:rPr>
                <w:rStyle w:val="Rimandocommento"/>
                <w:lang w:eastAsia="de-DE"/>
              </w:rPr>
              <w:commentReference w:id="724"/>
            </w:r>
          </w:p>
        </w:tc>
        <w:tc>
          <w:tcPr>
            <w:tcW w:w="1731" w:type="dxa"/>
            <w:vAlign w:val="center"/>
          </w:tcPr>
          <w:p w:rsidR="0050367B" w:rsidRPr="00AB62D6" w:rsidRDefault="00522A7C" w:rsidP="0050367B">
            <w:pPr>
              <w:jc w:val="center"/>
              <w:rPr>
                <w:sz w:val="20"/>
                <w:szCs w:val="20"/>
              </w:rPr>
            </w:pPr>
            <w:ins w:id="725" w:author="Lilian Biber" w:date="2018-08-09T11:38:00Z">
              <w:r>
                <w:rPr>
                  <w:sz w:val="20"/>
                  <w:szCs w:val="20"/>
                </w:rPr>
                <w:t>2</w:t>
              </w:r>
            </w:ins>
          </w:p>
        </w:tc>
      </w:tr>
      <w:tr w:rsidR="005F1D78" w:rsidRPr="005F1D78" w:rsidTr="0050367B">
        <w:tc>
          <w:tcPr>
            <w:tcW w:w="3936" w:type="dxa"/>
          </w:tcPr>
          <w:p w:rsidR="005F1D78" w:rsidRDefault="005F1D78">
            <w:pPr>
              <w:rPr>
                <w:sz w:val="20"/>
                <w:szCs w:val="20"/>
              </w:rPr>
            </w:pPr>
            <w:del w:id="726" w:author="Lilian Biber" w:date="2018-08-07T20:57:00Z">
              <w:r w:rsidDel="0050367B">
                <w:rPr>
                  <w:sz w:val="20"/>
                  <w:szCs w:val="20"/>
                </w:rPr>
                <w:delText>Practical activity</w:delText>
              </w:r>
            </w:del>
          </w:p>
        </w:tc>
        <w:tc>
          <w:tcPr>
            <w:tcW w:w="1984" w:type="dxa"/>
            <w:vAlign w:val="center"/>
          </w:tcPr>
          <w:p w:rsidR="005F1D78" w:rsidRDefault="005F1D78" w:rsidP="00AB62D6">
            <w:pPr>
              <w:jc w:val="center"/>
              <w:rPr>
                <w:sz w:val="20"/>
                <w:szCs w:val="20"/>
              </w:rPr>
            </w:pPr>
          </w:p>
        </w:tc>
        <w:tc>
          <w:tcPr>
            <w:tcW w:w="1843" w:type="dxa"/>
            <w:vAlign w:val="center"/>
          </w:tcPr>
          <w:p w:rsidR="005F1D78" w:rsidRPr="00AB62D6" w:rsidRDefault="005F1D78" w:rsidP="00AB62D6">
            <w:pPr>
              <w:jc w:val="center"/>
              <w:rPr>
                <w:sz w:val="20"/>
                <w:szCs w:val="20"/>
              </w:rPr>
            </w:pPr>
          </w:p>
        </w:tc>
        <w:tc>
          <w:tcPr>
            <w:tcW w:w="1731" w:type="dxa"/>
            <w:vAlign w:val="center"/>
          </w:tcPr>
          <w:p w:rsidR="005F1D78" w:rsidRPr="00AB62D6" w:rsidRDefault="005F1D78" w:rsidP="00AB62D6">
            <w:pPr>
              <w:jc w:val="center"/>
              <w:rPr>
                <w:sz w:val="20"/>
                <w:szCs w:val="20"/>
              </w:rPr>
            </w:pPr>
            <w:del w:id="727" w:author="Lilian Biber" w:date="2018-08-07T20:56:00Z">
              <w:r w:rsidDel="0050367B">
                <w:rPr>
                  <w:sz w:val="20"/>
                  <w:szCs w:val="20"/>
                </w:rPr>
                <w:delText>2</w:delText>
              </w:r>
            </w:del>
          </w:p>
        </w:tc>
      </w:tr>
    </w:tbl>
    <w:p w:rsidR="0089690B" w:rsidRPr="00AB62D6" w:rsidRDefault="0089690B">
      <w:pPr>
        <w:rPr>
          <w:b/>
          <w:szCs w:val="22"/>
        </w:rPr>
      </w:pPr>
    </w:p>
    <w:p w:rsidR="00457E9A" w:rsidRDefault="00457E9A" w:rsidP="00BA39C4">
      <w:pPr>
        <w:rPr>
          <w:b/>
          <w:szCs w:val="22"/>
          <w:u w:val="single"/>
        </w:rPr>
      </w:pPr>
      <w:r>
        <w:rPr>
          <w:b/>
          <w:szCs w:val="22"/>
          <w:u w:val="single"/>
        </w:rPr>
        <w:t>1.3 PRIOR LEARNING ASSESSMENT</w:t>
      </w:r>
    </w:p>
    <w:p w:rsidR="0004007A" w:rsidRDefault="00457E9A" w:rsidP="00BA39C4">
      <w:pPr>
        <w:rPr>
          <w:szCs w:val="22"/>
        </w:rPr>
      </w:pPr>
      <w:commentRangeStart w:id="728"/>
      <w:r w:rsidRPr="00860EA6">
        <w:rPr>
          <w:szCs w:val="22"/>
        </w:rPr>
        <w:t>Candidate should be in possession of a certificated training course on Quality Management – ISO 9000  or equivalent</w:t>
      </w:r>
      <w:r w:rsidR="00BA39C4" w:rsidRPr="00860EA6">
        <w:rPr>
          <w:szCs w:val="22"/>
        </w:rPr>
        <w:t>, valid as a prerequisite.</w:t>
      </w:r>
      <w:commentRangeEnd w:id="728"/>
      <w:r w:rsidR="007C0AC1">
        <w:rPr>
          <w:rStyle w:val="Rimandocommento"/>
          <w:lang w:val="fr-FR" w:eastAsia="de-DE"/>
        </w:rPr>
        <w:commentReference w:id="728"/>
      </w:r>
    </w:p>
    <w:p w:rsidR="0004007A" w:rsidRDefault="0004007A" w:rsidP="00BA39C4">
      <w:pPr>
        <w:rPr>
          <w:szCs w:val="22"/>
        </w:rPr>
      </w:pPr>
    </w:p>
    <w:p w:rsidR="00C53D82" w:rsidRPr="0047798A" w:rsidRDefault="00F36718" w:rsidP="00891F11">
      <w:pPr>
        <w:jc w:val="center"/>
        <w:rPr>
          <w:b/>
          <w:szCs w:val="22"/>
        </w:rPr>
      </w:pPr>
      <w:r>
        <w:rPr>
          <w:b/>
          <w:szCs w:val="22"/>
          <w:u w:val="single"/>
        </w:rPr>
        <w:br w:type="page"/>
      </w:r>
      <w:r w:rsidR="00AB62D6" w:rsidRPr="0047798A">
        <w:rPr>
          <w:b/>
          <w:szCs w:val="22"/>
        </w:rPr>
        <w:lastRenderedPageBreak/>
        <w:t xml:space="preserve">MODULE 2- </w:t>
      </w:r>
      <w:del w:id="729" w:author="Microsoft Office-gebruiker" w:date="2018-07-31T07:40:00Z">
        <w:r w:rsidR="00C53D82" w:rsidRPr="0047798A" w:rsidDel="0092738E">
          <w:rPr>
            <w:b/>
            <w:szCs w:val="22"/>
          </w:rPr>
          <w:delText xml:space="preserve">CREW </w:delText>
        </w:r>
      </w:del>
      <w:ins w:id="730" w:author="Microsoft Office-gebruiker" w:date="2018-07-31T07:40:00Z">
        <w:r w:rsidR="0092738E">
          <w:rPr>
            <w:b/>
            <w:szCs w:val="22"/>
          </w:rPr>
          <w:t>TEAM</w:t>
        </w:r>
        <w:r w:rsidR="0092738E" w:rsidRPr="0047798A">
          <w:rPr>
            <w:b/>
            <w:szCs w:val="22"/>
          </w:rPr>
          <w:t xml:space="preserve"> </w:t>
        </w:r>
      </w:ins>
      <w:r w:rsidR="00C53D82" w:rsidRPr="0047798A">
        <w:rPr>
          <w:b/>
          <w:szCs w:val="22"/>
        </w:rPr>
        <w:t>RESOURCE MANAGEMENT</w:t>
      </w:r>
    </w:p>
    <w:p w:rsidR="00AB62D6" w:rsidRDefault="00AB62D6" w:rsidP="00AB62D6">
      <w:pPr>
        <w:jc w:val="center"/>
        <w:rPr>
          <w:b/>
          <w:szCs w:val="22"/>
          <w:u w:val="single"/>
        </w:rPr>
      </w:pPr>
    </w:p>
    <w:p w:rsidR="00210000" w:rsidRDefault="00210000" w:rsidP="00AB62D6">
      <w:pPr>
        <w:autoSpaceDE w:val="0"/>
        <w:autoSpaceDN w:val="0"/>
        <w:adjustRightInd w:val="0"/>
        <w:rPr>
          <w:rFonts w:cs="Arial"/>
          <w:b/>
          <w:bCs/>
          <w:szCs w:val="22"/>
          <w:lang w:val="en-US" w:eastAsia="en-GB"/>
        </w:rPr>
      </w:pPr>
    </w:p>
    <w:p w:rsidR="00AB62D6" w:rsidRPr="00B35639" w:rsidRDefault="00AB62D6" w:rsidP="00AB62D6">
      <w:pPr>
        <w:autoSpaceDE w:val="0"/>
        <w:autoSpaceDN w:val="0"/>
        <w:adjustRightInd w:val="0"/>
        <w:rPr>
          <w:rFonts w:cs="Arial"/>
          <w:b/>
          <w:bCs/>
          <w:szCs w:val="22"/>
          <w:lang w:val="en-US" w:eastAsia="en-GB"/>
        </w:rPr>
      </w:pPr>
      <w:r w:rsidRPr="00B35639">
        <w:rPr>
          <w:rFonts w:cs="Arial"/>
          <w:b/>
          <w:bCs/>
          <w:szCs w:val="22"/>
          <w:lang w:val="en-US" w:eastAsia="en-GB"/>
        </w:rPr>
        <w:t>1.1 INTRODUCTION</w:t>
      </w:r>
    </w:p>
    <w:p w:rsidR="00AB62D6" w:rsidRDefault="00AB62D6" w:rsidP="00AB62D6">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 xml:space="preserve">CRM and VTS </w:t>
      </w:r>
      <w:proofErr w:type="spellStart"/>
      <w:r>
        <w:rPr>
          <w:rFonts w:cs="Arial"/>
          <w:szCs w:val="22"/>
          <w:lang w:val="en-US" w:eastAsia="en-GB"/>
        </w:rPr>
        <w:t>organisation</w:t>
      </w:r>
      <w:proofErr w:type="spellEnd"/>
      <w:r w:rsidRPr="00B35639">
        <w:rPr>
          <w:rFonts w:cs="Arial"/>
          <w:szCs w:val="22"/>
          <w:lang w:val="en-US" w:eastAsia="en-GB"/>
        </w:rPr>
        <w:t>.</w:t>
      </w:r>
    </w:p>
    <w:p w:rsidR="00AB62D6" w:rsidRPr="00B35639" w:rsidRDefault="00AB62D6" w:rsidP="00AB62D6">
      <w:pPr>
        <w:autoSpaceDE w:val="0"/>
        <w:autoSpaceDN w:val="0"/>
        <w:adjustRightInd w:val="0"/>
        <w:rPr>
          <w:rFonts w:cs="Arial"/>
          <w:szCs w:val="22"/>
          <w:lang w:val="en-US" w:eastAsia="en-GB"/>
        </w:rPr>
      </w:pPr>
    </w:p>
    <w:p w:rsidR="00AB62D6" w:rsidRPr="00AB62D6" w:rsidRDefault="00AB62D6" w:rsidP="00AB62D6">
      <w:pPr>
        <w:autoSpaceDE w:val="0"/>
        <w:autoSpaceDN w:val="0"/>
        <w:adjustRightInd w:val="0"/>
        <w:rPr>
          <w:rFonts w:cs="Arial"/>
          <w:szCs w:val="22"/>
          <w:lang w:val="en-US" w:eastAsia="en-GB"/>
        </w:rPr>
      </w:pPr>
      <w:r w:rsidRPr="00AB62D6">
        <w:rPr>
          <w:rFonts w:cs="Arial"/>
          <w:szCs w:val="22"/>
          <w:lang w:val="en-US" w:eastAsia="en-GB"/>
        </w:rPr>
        <w:t>1.1.1 Background</w:t>
      </w:r>
    </w:p>
    <w:p w:rsidR="00AB62D6" w:rsidRDefault="000A332F" w:rsidP="000A332F">
      <w:pPr>
        <w:autoSpaceDE w:val="0"/>
        <w:autoSpaceDN w:val="0"/>
        <w:adjustRightInd w:val="0"/>
        <w:jc w:val="both"/>
        <w:rPr>
          <w:rFonts w:cs="Arial"/>
          <w:szCs w:val="22"/>
          <w:lang w:val="en-US" w:eastAsia="en-GB"/>
        </w:rPr>
      </w:pPr>
      <w:r>
        <w:rPr>
          <w:rFonts w:cs="Arial"/>
          <w:szCs w:val="22"/>
          <w:lang w:val="en-US" w:eastAsia="en-GB"/>
        </w:rPr>
        <w:t>CRM has developed in the aeronautical area; the same principles are applied on bridge management onboard vessels. This way of organizing human and materials resources should be promoted also in a VTS context.</w:t>
      </w:r>
    </w:p>
    <w:p w:rsidR="000A332F" w:rsidRDefault="000A332F" w:rsidP="000A332F">
      <w:pPr>
        <w:autoSpaceDE w:val="0"/>
        <w:autoSpaceDN w:val="0"/>
        <w:adjustRightInd w:val="0"/>
        <w:jc w:val="both"/>
        <w:rPr>
          <w:rFonts w:cs="Arial"/>
          <w:szCs w:val="22"/>
          <w:lang w:val="en-US" w:eastAsia="en-GB"/>
        </w:rPr>
      </w:pPr>
    </w:p>
    <w:p w:rsidR="00AB62D6" w:rsidRDefault="00AB62D6" w:rsidP="00AB62D6">
      <w:pPr>
        <w:jc w:val="both"/>
        <w:rPr>
          <w:iCs/>
          <w:szCs w:val="22"/>
        </w:rPr>
      </w:pPr>
      <w:r w:rsidRPr="00AB62D6">
        <w:rPr>
          <w:rFonts w:cs="Arial"/>
          <w:b/>
          <w:bCs/>
          <w:szCs w:val="22"/>
          <w:lang w:val="en-US" w:eastAsia="en-GB"/>
        </w:rPr>
        <w:t>1.2 SUBJECT FRAMEWORK</w:t>
      </w:r>
    </w:p>
    <w:p w:rsidR="00AB62D6" w:rsidRDefault="00AB62D6" w:rsidP="00AB62D6">
      <w:pPr>
        <w:jc w:val="both"/>
        <w:rPr>
          <w:iCs/>
          <w:szCs w:val="22"/>
        </w:rPr>
      </w:pPr>
      <w:r>
        <w:rPr>
          <w:iCs/>
          <w:szCs w:val="22"/>
        </w:rPr>
        <w:t>1.2.1 Purpose:</w:t>
      </w:r>
    </w:p>
    <w:p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provide the necessary training to optimize the resources available, making operations safer and more efficient, reduce stress levels and increase the efficiency of teamwork at the VTS centers.</w:t>
      </w:r>
    </w:p>
    <w:p w:rsidR="00AB62D6" w:rsidRDefault="00AB62D6" w:rsidP="00AB62D6">
      <w:pPr>
        <w:jc w:val="both"/>
        <w:rPr>
          <w:iCs/>
          <w:szCs w:val="22"/>
        </w:rPr>
      </w:pPr>
    </w:p>
    <w:p w:rsidR="000E27F2" w:rsidRDefault="00AB62D6" w:rsidP="00AB62D6">
      <w:pPr>
        <w:jc w:val="both"/>
        <w:rPr>
          <w:rFonts w:eastAsia="Times New Roman" w:cs="Arial"/>
          <w:color w:val="222222"/>
          <w:sz w:val="20"/>
          <w:lang w:eastAsia="it-IT"/>
        </w:rPr>
      </w:pPr>
      <w:r>
        <w:rPr>
          <w:iCs/>
          <w:szCs w:val="22"/>
        </w:rPr>
        <w:t>1.2.2 Aims:</w:t>
      </w:r>
      <w:r w:rsidR="000E27F2" w:rsidRPr="000E27F2">
        <w:rPr>
          <w:rFonts w:eastAsia="Times New Roman" w:cs="Arial"/>
          <w:color w:val="222222"/>
          <w:sz w:val="20"/>
          <w:lang w:eastAsia="it-IT"/>
        </w:rPr>
        <w:t xml:space="preserve"> </w:t>
      </w:r>
    </w:p>
    <w:p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to acquire the frequent techniques included in the discipline of Crew Resource Management (CRM), born in aeronautical environment and then spread to all areas of work characterized by teamwork.</w:t>
      </w:r>
    </w:p>
    <w:p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After completing this module the visitor acquires the following knowledge:</w:t>
      </w:r>
    </w:p>
    <w:p w:rsidR="000E27F2" w:rsidRPr="000E27F2" w:rsidRDefault="000E27F2" w:rsidP="000E27F2">
      <w:pPr>
        <w:pStyle w:val="Paragrafoelenco"/>
        <w:numPr>
          <w:ilvl w:val="0"/>
          <w:numId w:val="26"/>
        </w:numPr>
        <w:jc w:val="both"/>
        <w:rPr>
          <w:iCs/>
          <w:szCs w:val="22"/>
        </w:rPr>
      </w:pPr>
      <w:r w:rsidRPr="000E27F2">
        <w:rPr>
          <w:iCs/>
          <w:szCs w:val="22"/>
        </w:rPr>
        <w:t>greater awareness of teamwork and limitations that this entails working methodology;</w:t>
      </w:r>
    </w:p>
    <w:p w:rsidR="000E27F2" w:rsidRPr="000E27F2" w:rsidRDefault="000E27F2" w:rsidP="000E27F2">
      <w:pPr>
        <w:pStyle w:val="Paragrafoelenco"/>
        <w:numPr>
          <w:ilvl w:val="0"/>
          <w:numId w:val="26"/>
        </w:numPr>
        <w:jc w:val="both"/>
        <w:rPr>
          <w:iCs/>
          <w:szCs w:val="22"/>
        </w:rPr>
      </w:pPr>
      <w:r w:rsidRPr="000E27F2">
        <w:rPr>
          <w:iCs/>
          <w:szCs w:val="22"/>
        </w:rPr>
        <w:t xml:space="preserve"> responsibility to direct a working group;</w:t>
      </w:r>
    </w:p>
    <w:p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and it is capable of:</w:t>
      </w:r>
    </w:p>
    <w:p w:rsidR="00AB62D6" w:rsidRPr="000E27F2" w:rsidRDefault="000E27F2" w:rsidP="000E27F2">
      <w:pPr>
        <w:pStyle w:val="Paragrafoelenco"/>
        <w:numPr>
          <w:ilvl w:val="0"/>
          <w:numId w:val="26"/>
        </w:numPr>
        <w:jc w:val="both"/>
        <w:rPr>
          <w:iCs/>
          <w:szCs w:val="22"/>
        </w:rPr>
      </w:pPr>
      <w:r w:rsidRPr="000E27F2">
        <w:rPr>
          <w:iCs/>
          <w:szCs w:val="22"/>
        </w:rPr>
        <w:t xml:space="preserve"> apply the techniques of CRM within the VTS.</w:t>
      </w:r>
    </w:p>
    <w:p w:rsidR="000E27F2" w:rsidRDefault="000E27F2">
      <w:pPr>
        <w:rPr>
          <w:b/>
          <w:szCs w:val="22"/>
          <w:u w:val="single"/>
        </w:rPr>
      </w:pPr>
    </w:p>
    <w:tbl>
      <w:tblPr>
        <w:tblStyle w:val="Grigliatabella"/>
        <w:tblW w:w="0" w:type="auto"/>
        <w:tblLook w:val="04A0"/>
      </w:tblPr>
      <w:tblGrid>
        <w:gridCol w:w="2373"/>
        <w:gridCol w:w="2373"/>
        <w:gridCol w:w="2374"/>
        <w:gridCol w:w="2374"/>
      </w:tblGrid>
      <w:tr w:rsidR="000E27F2" w:rsidTr="00347B34">
        <w:tc>
          <w:tcPr>
            <w:tcW w:w="2373" w:type="dxa"/>
            <w:vMerge w:val="restart"/>
          </w:tcPr>
          <w:p w:rsidR="000E27F2" w:rsidRDefault="000E27F2" w:rsidP="00347B34">
            <w:pPr>
              <w:rPr>
                <w:b/>
                <w:szCs w:val="22"/>
                <w:u w:val="single"/>
              </w:rPr>
            </w:pPr>
            <w:proofErr w:type="spellStart"/>
            <w:r>
              <w:rPr>
                <w:b/>
                <w:szCs w:val="22"/>
                <w:u w:val="single"/>
              </w:rPr>
              <w:t>Subject</w:t>
            </w:r>
            <w:proofErr w:type="spellEnd"/>
            <w:r>
              <w:rPr>
                <w:b/>
                <w:szCs w:val="22"/>
                <w:u w:val="single"/>
              </w:rPr>
              <w:t xml:space="preserve"> Area</w:t>
            </w:r>
          </w:p>
        </w:tc>
        <w:tc>
          <w:tcPr>
            <w:tcW w:w="2373" w:type="dxa"/>
            <w:vMerge w:val="restart"/>
          </w:tcPr>
          <w:p w:rsidR="000E27F2" w:rsidRDefault="000E27F2" w:rsidP="00347B34">
            <w:pPr>
              <w:rPr>
                <w:b/>
                <w:szCs w:val="22"/>
                <w:u w:val="single"/>
              </w:rPr>
            </w:pPr>
            <w:proofErr w:type="spellStart"/>
            <w:r>
              <w:rPr>
                <w:b/>
                <w:szCs w:val="22"/>
                <w:u w:val="single"/>
              </w:rPr>
              <w:t>Reccomended</w:t>
            </w:r>
            <w:proofErr w:type="spellEnd"/>
            <w:r>
              <w:rPr>
                <w:b/>
                <w:szCs w:val="22"/>
                <w:u w:val="single"/>
              </w:rPr>
              <w:t xml:space="preserve"> </w:t>
            </w:r>
            <w:proofErr w:type="spellStart"/>
            <w:r>
              <w:rPr>
                <w:b/>
                <w:szCs w:val="22"/>
                <w:u w:val="single"/>
              </w:rPr>
              <w:t>Competence</w:t>
            </w:r>
            <w:proofErr w:type="spellEnd"/>
            <w:r>
              <w:rPr>
                <w:b/>
                <w:szCs w:val="22"/>
                <w:u w:val="single"/>
              </w:rPr>
              <w:t xml:space="preserve"> </w:t>
            </w:r>
            <w:proofErr w:type="spellStart"/>
            <w:r>
              <w:rPr>
                <w:b/>
                <w:szCs w:val="22"/>
                <w:u w:val="single"/>
              </w:rPr>
              <w:t>Level</w:t>
            </w:r>
            <w:proofErr w:type="spellEnd"/>
          </w:p>
        </w:tc>
        <w:tc>
          <w:tcPr>
            <w:tcW w:w="4748" w:type="dxa"/>
            <w:gridSpan w:val="2"/>
          </w:tcPr>
          <w:p w:rsidR="000E27F2" w:rsidRDefault="000E27F2" w:rsidP="00347B34">
            <w:pPr>
              <w:jc w:val="center"/>
              <w:rPr>
                <w:b/>
                <w:szCs w:val="22"/>
                <w:u w:val="single"/>
              </w:rPr>
            </w:pPr>
            <w:proofErr w:type="spellStart"/>
            <w:r>
              <w:rPr>
                <w:b/>
                <w:szCs w:val="22"/>
                <w:u w:val="single"/>
              </w:rPr>
              <w:t>Recommended</w:t>
            </w:r>
            <w:proofErr w:type="spellEnd"/>
            <w:r>
              <w:rPr>
                <w:b/>
                <w:szCs w:val="22"/>
                <w:u w:val="single"/>
              </w:rPr>
              <w:t xml:space="preserve"> </w:t>
            </w:r>
            <w:proofErr w:type="spellStart"/>
            <w:r>
              <w:rPr>
                <w:b/>
                <w:szCs w:val="22"/>
                <w:u w:val="single"/>
              </w:rPr>
              <w:t>Hours</w:t>
            </w:r>
            <w:proofErr w:type="spellEnd"/>
          </w:p>
        </w:tc>
      </w:tr>
      <w:tr w:rsidR="000E27F2" w:rsidTr="00347B34">
        <w:tc>
          <w:tcPr>
            <w:tcW w:w="2373" w:type="dxa"/>
            <w:vMerge/>
          </w:tcPr>
          <w:p w:rsidR="000E27F2" w:rsidRDefault="000E27F2" w:rsidP="00347B34">
            <w:pPr>
              <w:rPr>
                <w:b/>
                <w:szCs w:val="22"/>
                <w:u w:val="single"/>
              </w:rPr>
            </w:pPr>
          </w:p>
        </w:tc>
        <w:tc>
          <w:tcPr>
            <w:tcW w:w="2373" w:type="dxa"/>
            <w:vMerge/>
          </w:tcPr>
          <w:p w:rsidR="000E27F2" w:rsidRDefault="000E27F2" w:rsidP="00347B34">
            <w:pPr>
              <w:rPr>
                <w:b/>
                <w:szCs w:val="22"/>
                <w:u w:val="single"/>
              </w:rPr>
            </w:pPr>
          </w:p>
        </w:tc>
        <w:tc>
          <w:tcPr>
            <w:tcW w:w="2374" w:type="dxa"/>
          </w:tcPr>
          <w:p w:rsidR="000E27F2" w:rsidRDefault="000E27F2" w:rsidP="00347B34">
            <w:pPr>
              <w:rPr>
                <w:b/>
                <w:szCs w:val="22"/>
                <w:u w:val="single"/>
              </w:rPr>
            </w:pPr>
            <w:proofErr w:type="spellStart"/>
            <w:r>
              <w:rPr>
                <w:b/>
                <w:szCs w:val="22"/>
                <w:u w:val="single"/>
              </w:rPr>
              <w:t>Presentations</w:t>
            </w:r>
            <w:proofErr w:type="spellEnd"/>
            <w:r>
              <w:rPr>
                <w:b/>
                <w:szCs w:val="22"/>
                <w:u w:val="single"/>
              </w:rPr>
              <w:t>/ Lectures</w:t>
            </w:r>
          </w:p>
        </w:tc>
        <w:tc>
          <w:tcPr>
            <w:tcW w:w="2374" w:type="dxa"/>
          </w:tcPr>
          <w:p w:rsidR="000E27F2" w:rsidRDefault="000E27F2" w:rsidP="00347B34">
            <w:pPr>
              <w:rPr>
                <w:b/>
                <w:szCs w:val="22"/>
                <w:u w:val="single"/>
              </w:rPr>
            </w:pPr>
            <w:del w:id="731" w:author="Lilian Biber" w:date="2018-08-09T11:39:00Z">
              <w:r w:rsidDel="00522A7C">
                <w:rPr>
                  <w:b/>
                  <w:szCs w:val="22"/>
                  <w:u w:val="single"/>
                </w:rPr>
                <w:delText>Exercises/ simulation</w:delText>
              </w:r>
            </w:del>
            <w:ins w:id="732" w:author="Lilian Biber" w:date="2018-08-09T11:39:00Z">
              <w:r w:rsidR="00522A7C">
                <w:rPr>
                  <w:b/>
                  <w:szCs w:val="22"/>
                  <w:u w:val="single"/>
                </w:rPr>
                <w:t>ECW</w:t>
              </w:r>
            </w:ins>
          </w:p>
        </w:tc>
      </w:tr>
      <w:tr w:rsidR="000E27F2" w:rsidRPr="00AB62D6" w:rsidTr="00347B34">
        <w:tc>
          <w:tcPr>
            <w:tcW w:w="2373" w:type="dxa"/>
          </w:tcPr>
          <w:p w:rsidR="000E27F2" w:rsidRPr="00210000" w:rsidRDefault="00210000" w:rsidP="00210000">
            <w:pPr>
              <w:rPr>
                <w:sz w:val="20"/>
                <w:szCs w:val="20"/>
              </w:rPr>
            </w:pPr>
            <w:proofErr w:type="spellStart"/>
            <w:r w:rsidRPr="00210000">
              <w:rPr>
                <w:sz w:val="20"/>
                <w:szCs w:val="20"/>
              </w:rPr>
              <w:t>Analysis</w:t>
            </w:r>
            <w:proofErr w:type="spellEnd"/>
            <w:r w:rsidRPr="00210000">
              <w:rPr>
                <w:sz w:val="20"/>
                <w:szCs w:val="20"/>
              </w:rPr>
              <w:t xml:space="preserve"> of the </w:t>
            </w:r>
            <w:proofErr w:type="spellStart"/>
            <w:r w:rsidRPr="00210000">
              <w:rPr>
                <w:sz w:val="20"/>
                <w:szCs w:val="20"/>
              </w:rPr>
              <w:t>evolution</w:t>
            </w:r>
            <w:proofErr w:type="spellEnd"/>
            <w:r w:rsidRPr="00210000">
              <w:rPr>
                <w:sz w:val="20"/>
                <w:szCs w:val="20"/>
              </w:rPr>
              <w:t xml:space="preserve"> of </w:t>
            </w:r>
            <w:proofErr w:type="spellStart"/>
            <w:r w:rsidRPr="00210000">
              <w:rPr>
                <w:sz w:val="20"/>
                <w:szCs w:val="20"/>
              </w:rPr>
              <w:t>human</w:t>
            </w:r>
            <w:proofErr w:type="spellEnd"/>
            <w:r w:rsidRPr="00210000">
              <w:rPr>
                <w:sz w:val="20"/>
                <w:szCs w:val="20"/>
              </w:rPr>
              <w:t xml:space="preserve"> </w:t>
            </w:r>
            <w:proofErr w:type="spellStart"/>
            <w:r w:rsidRPr="00210000">
              <w:rPr>
                <w:sz w:val="20"/>
                <w:szCs w:val="20"/>
              </w:rPr>
              <w:t>resources</w:t>
            </w:r>
            <w:proofErr w:type="spellEnd"/>
            <w:r w:rsidRPr="00210000">
              <w:rPr>
                <w:sz w:val="20"/>
                <w:szCs w:val="20"/>
              </w:rPr>
              <w:t xml:space="preserve"> and projection of future </w:t>
            </w:r>
            <w:proofErr w:type="spellStart"/>
            <w:r w:rsidRPr="00210000">
              <w:rPr>
                <w:sz w:val="20"/>
                <w:szCs w:val="20"/>
              </w:rPr>
              <w:t>development</w:t>
            </w:r>
            <w:proofErr w:type="spellEnd"/>
          </w:p>
        </w:tc>
        <w:tc>
          <w:tcPr>
            <w:tcW w:w="2373" w:type="dxa"/>
            <w:vAlign w:val="center"/>
          </w:tcPr>
          <w:p w:rsidR="000E27F2" w:rsidRPr="00210000" w:rsidRDefault="000E27F2" w:rsidP="00347B34">
            <w:pPr>
              <w:jc w:val="center"/>
              <w:rPr>
                <w:sz w:val="20"/>
                <w:szCs w:val="20"/>
              </w:rPr>
            </w:pPr>
            <w:r w:rsidRPr="00210000">
              <w:rPr>
                <w:sz w:val="20"/>
                <w:szCs w:val="20"/>
              </w:rPr>
              <w:t>4</w:t>
            </w:r>
          </w:p>
        </w:tc>
        <w:tc>
          <w:tcPr>
            <w:tcW w:w="2374" w:type="dxa"/>
            <w:vAlign w:val="center"/>
          </w:tcPr>
          <w:p w:rsidR="000E27F2" w:rsidRPr="00210000" w:rsidRDefault="00210000" w:rsidP="00347B34">
            <w:pPr>
              <w:jc w:val="center"/>
              <w:rPr>
                <w:sz w:val="20"/>
                <w:szCs w:val="20"/>
              </w:rPr>
            </w:pPr>
            <w:r>
              <w:rPr>
                <w:sz w:val="20"/>
                <w:szCs w:val="20"/>
              </w:rPr>
              <w:t>2</w:t>
            </w:r>
          </w:p>
        </w:tc>
        <w:tc>
          <w:tcPr>
            <w:tcW w:w="2374" w:type="dxa"/>
            <w:vAlign w:val="center"/>
          </w:tcPr>
          <w:p w:rsidR="000E27F2" w:rsidRPr="00210000" w:rsidRDefault="000E27F2" w:rsidP="00347B34">
            <w:pPr>
              <w:jc w:val="center"/>
              <w:rPr>
                <w:sz w:val="20"/>
                <w:szCs w:val="20"/>
              </w:rPr>
            </w:pPr>
          </w:p>
        </w:tc>
      </w:tr>
      <w:tr w:rsidR="000E27F2" w:rsidRPr="00AB62D6" w:rsidTr="00347B34">
        <w:tc>
          <w:tcPr>
            <w:tcW w:w="2373" w:type="dxa"/>
          </w:tcPr>
          <w:p w:rsidR="00210000" w:rsidRPr="00210000" w:rsidRDefault="00210000" w:rsidP="00210000">
            <w:pPr>
              <w:rPr>
                <w:sz w:val="20"/>
                <w:szCs w:val="20"/>
              </w:rPr>
            </w:pPr>
            <w:r w:rsidRPr="00210000">
              <w:rPr>
                <w:sz w:val="20"/>
                <w:szCs w:val="20"/>
              </w:rPr>
              <w:t>Basic concepts of CRM</w:t>
            </w:r>
          </w:p>
        </w:tc>
        <w:tc>
          <w:tcPr>
            <w:tcW w:w="2373" w:type="dxa"/>
            <w:vAlign w:val="center"/>
          </w:tcPr>
          <w:p w:rsidR="000E27F2" w:rsidRPr="00210000" w:rsidRDefault="000E27F2" w:rsidP="00347B34">
            <w:pPr>
              <w:jc w:val="center"/>
              <w:rPr>
                <w:sz w:val="20"/>
                <w:szCs w:val="20"/>
              </w:rPr>
            </w:pPr>
            <w:r w:rsidRPr="00210000">
              <w:rPr>
                <w:sz w:val="20"/>
                <w:szCs w:val="20"/>
              </w:rPr>
              <w:t>4</w:t>
            </w:r>
          </w:p>
        </w:tc>
        <w:tc>
          <w:tcPr>
            <w:tcW w:w="2374" w:type="dxa"/>
            <w:vAlign w:val="center"/>
          </w:tcPr>
          <w:p w:rsidR="000E27F2" w:rsidRPr="00210000" w:rsidRDefault="00210000" w:rsidP="00347B34">
            <w:pPr>
              <w:jc w:val="center"/>
              <w:rPr>
                <w:sz w:val="20"/>
                <w:szCs w:val="20"/>
              </w:rPr>
            </w:pPr>
            <w:r>
              <w:rPr>
                <w:sz w:val="20"/>
                <w:szCs w:val="20"/>
              </w:rPr>
              <w:t>2</w:t>
            </w:r>
          </w:p>
        </w:tc>
        <w:tc>
          <w:tcPr>
            <w:tcW w:w="2374" w:type="dxa"/>
            <w:vAlign w:val="center"/>
          </w:tcPr>
          <w:p w:rsidR="000E27F2" w:rsidRPr="00210000" w:rsidRDefault="000E27F2" w:rsidP="00347B34">
            <w:pPr>
              <w:jc w:val="center"/>
              <w:rPr>
                <w:sz w:val="20"/>
                <w:szCs w:val="20"/>
              </w:rPr>
            </w:pPr>
          </w:p>
        </w:tc>
      </w:tr>
      <w:tr w:rsidR="000E27F2" w:rsidRPr="00AB62D6" w:rsidTr="00347B34">
        <w:tc>
          <w:tcPr>
            <w:tcW w:w="2373" w:type="dxa"/>
          </w:tcPr>
          <w:p w:rsidR="00210000" w:rsidRPr="00210000" w:rsidRDefault="00210000" w:rsidP="00210000">
            <w:pPr>
              <w:rPr>
                <w:sz w:val="20"/>
                <w:szCs w:val="20"/>
              </w:rPr>
            </w:pPr>
            <w:proofErr w:type="spellStart"/>
            <w:r w:rsidRPr="00210000">
              <w:rPr>
                <w:sz w:val="20"/>
                <w:szCs w:val="20"/>
              </w:rPr>
              <w:t>Situational</w:t>
            </w:r>
            <w:proofErr w:type="spellEnd"/>
            <w:r w:rsidRPr="00210000">
              <w:rPr>
                <w:sz w:val="20"/>
                <w:szCs w:val="20"/>
              </w:rPr>
              <w:t xml:space="preserve"> </w:t>
            </w:r>
            <w:proofErr w:type="spellStart"/>
            <w:r w:rsidRPr="00210000">
              <w:rPr>
                <w:sz w:val="20"/>
                <w:szCs w:val="20"/>
              </w:rPr>
              <w:t>awareness</w:t>
            </w:r>
            <w:proofErr w:type="spellEnd"/>
            <w:r w:rsidRPr="00210000">
              <w:rPr>
                <w:sz w:val="20"/>
                <w:szCs w:val="20"/>
              </w:rPr>
              <w:t xml:space="preserve"> in a VTS Center</w:t>
            </w:r>
          </w:p>
        </w:tc>
        <w:tc>
          <w:tcPr>
            <w:tcW w:w="2373" w:type="dxa"/>
            <w:vAlign w:val="center"/>
          </w:tcPr>
          <w:p w:rsidR="000E27F2" w:rsidRPr="00210000" w:rsidRDefault="000E27F2" w:rsidP="00347B34">
            <w:pPr>
              <w:jc w:val="center"/>
              <w:rPr>
                <w:sz w:val="20"/>
                <w:szCs w:val="20"/>
              </w:rPr>
            </w:pPr>
            <w:r w:rsidRPr="00210000">
              <w:rPr>
                <w:sz w:val="20"/>
                <w:szCs w:val="20"/>
              </w:rPr>
              <w:t>4</w:t>
            </w:r>
          </w:p>
        </w:tc>
        <w:tc>
          <w:tcPr>
            <w:tcW w:w="2374" w:type="dxa"/>
            <w:vAlign w:val="center"/>
          </w:tcPr>
          <w:p w:rsidR="000E27F2" w:rsidRPr="00210000" w:rsidRDefault="00210000" w:rsidP="00347B34">
            <w:pPr>
              <w:jc w:val="center"/>
              <w:rPr>
                <w:sz w:val="20"/>
                <w:szCs w:val="20"/>
              </w:rPr>
            </w:pPr>
            <w:r>
              <w:rPr>
                <w:sz w:val="20"/>
                <w:szCs w:val="20"/>
              </w:rPr>
              <w:t>1</w:t>
            </w:r>
          </w:p>
        </w:tc>
        <w:tc>
          <w:tcPr>
            <w:tcW w:w="2374" w:type="dxa"/>
            <w:vAlign w:val="center"/>
          </w:tcPr>
          <w:p w:rsidR="000E27F2" w:rsidRPr="00210000" w:rsidRDefault="000E27F2" w:rsidP="00347B34">
            <w:pPr>
              <w:jc w:val="center"/>
              <w:rPr>
                <w:sz w:val="20"/>
                <w:szCs w:val="20"/>
              </w:rPr>
            </w:pPr>
          </w:p>
        </w:tc>
      </w:tr>
      <w:tr w:rsidR="000E27F2" w:rsidRPr="00AB62D6" w:rsidTr="00347B34">
        <w:tc>
          <w:tcPr>
            <w:tcW w:w="2373" w:type="dxa"/>
          </w:tcPr>
          <w:p w:rsidR="00210000" w:rsidRPr="00210000" w:rsidRDefault="00210000" w:rsidP="00210000">
            <w:pPr>
              <w:rPr>
                <w:sz w:val="20"/>
                <w:szCs w:val="20"/>
              </w:rPr>
            </w:pPr>
            <w:proofErr w:type="spellStart"/>
            <w:r w:rsidRPr="00210000">
              <w:rPr>
                <w:sz w:val="20"/>
                <w:szCs w:val="20"/>
              </w:rPr>
              <w:t>Decision</w:t>
            </w:r>
            <w:proofErr w:type="spellEnd"/>
            <w:r w:rsidRPr="00210000">
              <w:rPr>
                <w:sz w:val="20"/>
                <w:szCs w:val="20"/>
              </w:rPr>
              <w:t xml:space="preserve"> </w:t>
            </w:r>
            <w:proofErr w:type="spellStart"/>
            <w:r w:rsidRPr="00210000">
              <w:rPr>
                <w:sz w:val="20"/>
                <w:szCs w:val="20"/>
              </w:rPr>
              <w:t>Making</w:t>
            </w:r>
            <w:proofErr w:type="spellEnd"/>
          </w:p>
        </w:tc>
        <w:tc>
          <w:tcPr>
            <w:tcW w:w="2373" w:type="dxa"/>
            <w:vAlign w:val="center"/>
          </w:tcPr>
          <w:p w:rsidR="000E27F2" w:rsidRPr="00210000" w:rsidRDefault="000E27F2" w:rsidP="00347B34">
            <w:pPr>
              <w:jc w:val="center"/>
              <w:rPr>
                <w:sz w:val="20"/>
                <w:szCs w:val="20"/>
              </w:rPr>
            </w:pPr>
            <w:r w:rsidRPr="00210000">
              <w:rPr>
                <w:sz w:val="20"/>
                <w:szCs w:val="20"/>
              </w:rPr>
              <w:t>4</w:t>
            </w:r>
          </w:p>
        </w:tc>
        <w:tc>
          <w:tcPr>
            <w:tcW w:w="2374" w:type="dxa"/>
            <w:vAlign w:val="center"/>
          </w:tcPr>
          <w:p w:rsidR="000E27F2" w:rsidRPr="00210000" w:rsidRDefault="00210000" w:rsidP="00347B34">
            <w:pPr>
              <w:jc w:val="center"/>
              <w:rPr>
                <w:sz w:val="20"/>
                <w:szCs w:val="20"/>
              </w:rPr>
            </w:pPr>
            <w:r>
              <w:rPr>
                <w:sz w:val="20"/>
                <w:szCs w:val="20"/>
              </w:rPr>
              <w:t>1</w:t>
            </w:r>
          </w:p>
        </w:tc>
        <w:tc>
          <w:tcPr>
            <w:tcW w:w="2374" w:type="dxa"/>
            <w:vAlign w:val="center"/>
          </w:tcPr>
          <w:p w:rsidR="000E27F2" w:rsidRPr="00210000" w:rsidRDefault="000E27F2" w:rsidP="00347B34">
            <w:pPr>
              <w:jc w:val="center"/>
              <w:rPr>
                <w:sz w:val="20"/>
                <w:szCs w:val="20"/>
              </w:rPr>
            </w:pPr>
          </w:p>
        </w:tc>
      </w:tr>
      <w:tr w:rsidR="000E27F2" w:rsidRPr="00AB62D6" w:rsidTr="00347B34">
        <w:tc>
          <w:tcPr>
            <w:tcW w:w="2373" w:type="dxa"/>
          </w:tcPr>
          <w:p w:rsidR="00210000" w:rsidRPr="00210000" w:rsidRDefault="00210000" w:rsidP="00210000">
            <w:pPr>
              <w:rPr>
                <w:sz w:val="20"/>
                <w:szCs w:val="20"/>
              </w:rPr>
            </w:pPr>
            <w:r w:rsidRPr="00210000">
              <w:rPr>
                <w:sz w:val="20"/>
                <w:szCs w:val="20"/>
              </w:rPr>
              <w:t xml:space="preserve">Communication in a </w:t>
            </w:r>
            <w:proofErr w:type="spellStart"/>
            <w:r w:rsidRPr="00210000">
              <w:rPr>
                <w:sz w:val="20"/>
                <w:szCs w:val="20"/>
              </w:rPr>
              <w:t>working</w:t>
            </w:r>
            <w:proofErr w:type="spellEnd"/>
            <w:r w:rsidRPr="00210000">
              <w:rPr>
                <w:sz w:val="20"/>
                <w:szCs w:val="20"/>
              </w:rPr>
              <w:t xml:space="preserve"> team (</w:t>
            </w:r>
            <w:proofErr w:type="spellStart"/>
            <w:r w:rsidRPr="00210000">
              <w:rPr>
                <w:sz w:val="20"/>
                <w:szCs w:val="20"/>
              </w:rPr>
              <w:t>internal</w:t>
            </w:r>
            <w:proofErr w:type="spellEnd"/>
            <w:r w:rsidRPr="00210000">
              <w:rPr>
                <w:sz w:val="20"/>
                <w:szCs w:val="20"/>
              </w:rPr>
              <w:t xml:space="preserve"> – </w:t>
            </w:r>
            <w:proofErr w:type="spellStart"/>
            <w:r w:rsidRPr="00210000">
              <w:rPr>
                <w:sz w:val="20"/>
                <w:szCs w:val="20"/>
              </w:rPr>
              <w:t>external</w:t>
            </w:r>
            <w:proofErr w:type="spellEnd"/>
            <w:r w:rsidRPr="00210000">
              <w:rPr>
                <w:sz w:val="20"/>
                <w:szCs w:val="20"/>
              </w:rPr>
              <w:t>)</w:t>
            </w:r>
          </w:p>
        </w:tc>
        <w:tc>
          <w:tcPr>
            <w:tcW w:w="2373" w:type="dxa"/>
            <w:vAlign w:val="center"/>
          </w:tcPr>
          <w:p w:rsidR="000E27F2" w:rsidRPr="00210000" w:rsidRDefault="000E27F2" w:rsidP="00347B34">
            <w:pPr>
              <w:jc w:val="center"/>
              <w:rPr>
                <w:sz w:val="20"/>
                <w:szCs w:val="20"/>
              </w:rPr>
            </w:pPr>
            <w:r w:rsidRPr="00210000">
              <w:rPr>
                <w:sz w:val="20"/>
                <w:szCs w:val="20"/>
              </w:rPr>
              <w:t>3</w:t>
            </w:r>
          </w:p>
        </w:tc>
        <w:tc>
          <w:tcPr>
            <w:tcW w:w="2374" w:type="dxa"/>
            <w:vAlign w:val="center"/>
          </w:tcPr>
          <w:p w:rsidR="000E27F2" w:rsidRPr="00210000" w:rsidRDefault="00210000" w:rsidP="00347B34">
            <w:pPr>
              <w:jc w:val="center"/>
              <w:rPr>
                <w:sz w:val="20"/>
                <w:szCs w:val="20"/>
              </w:rPr>
            </w:pPr>
            <w:r>
              <w:rPr>
                <w:sz w:val="20"/>
                <w:szCs w:val="20"/>
              </w:rPr>
              <w:t>1</w:t>
            </w:r>
          </w:p>
        </w:tc>
        <w:tc>
          <w:tcPr>
            <w:tcW w:w="2374" w:type="dxa"/>
            <w:vAlign w:val="center"/>
          </w:tcPr>
          <w:p w:rsidR="000E27F2" w:rsidRPr="00210000" w:rsidRDefault="000E27F2" w:rsidP="00347B34">
            <w:pPr>
              <w:jc w:val="center"/>
              <w:rPr>
                <w:sz w:val="20"/>
                <w:szCs w:val="20"/>
              </w:rPr>
            </w:pPr>
          </w:p>
        </w:tc>
      </w:tr>
      <w:tr w:rsidR="000E27F2" w:rsidRPr="00AB62D6" w:rsidTr="00347B34">
        <w:tc>
          <w:tcPr>
            <w:tcW w:w="2373" w:type="dxa"/>
          </w:tcPr>
          <w:p w:rsidR="00210000" w:rsidRPr="00210000" w:rsidRDefault="00210000" w:rsidP="00210000">
            <w:pPr>
              <w:rPr>
                <w:sz w:val="20"/>
                <w:szCs w:val="20"/>
              </w:rPr>
            </w:pPr>
            <w:proofErr w:type="spellStart"/>
            <w:r w:rsidRPr="00210000">
              <w:rPr>
                <w:sz w:val="20"/>
                <w:szCs w:val="20"/>
              </w:rPr>
              <w:t>Teamwork</w:t>
            </w:r>
            <w:proofErr w:type="spellEnd"/>
          </w:p>
        </w:tc>
        <w:tc>
          <w:tcPr>
            <w:tcW w:w="2373" w:type="dxa"/>
            <w:vAlign w:val="center"/>
          </w:tcPr>
          <w:p w:rsidR="000E27F2" w:rsidRPr="00210000" w:rsidRDefault="000E27F2" w:rsidP="00347B34">
            <w:pPr>
              <w:jc w:val="center"/>
              <w:rPr>
                <w:sz w:val="20"/>
                <w:szCs w:val="20"/>
              </w:rPr>
            </w:pPr>
            <w:r w:rsidRPr="00210000">
              <w:rPr>
                <w:sz w:val="20"/>
                <w:szCs w:val="20"/>
              </w:rPr>
              <w:t>4</w:t>
            </w:r>
          </w:p>
        </w:tc>
        <w:tc>
          <w:tcPr>
            <w:tcW w:w="2374" w:type="dxa"/>
            <w:vAlign w:val="center"/>
          </w:tcPr>
          <w:p w:rsidR="000E27F2" w:rsidRPr="00210000" w:rsidRDefault="00210000" w:rsidP="00347B34">
            <w:pPr>
              <w:jc w:val="center"/>
              <w:rPr>
                <w:sz w:val="20"/>
                <w:szCs w:val="20"/>
              </w:rPr>
            </w:pPr>
            <w:r>
              <w:rPr>
                <w:sz w:val="20"/>
                <w:szCs w:val="20"/>
              </w:rPr>
              <w:t>1</w:t>
            </w:r>
          </w:p>
        </w:tc>
        <w:tc>
          <w:tcPr>
            <w:tcW w:w="2374" w:type="dxa"/>
            <w:vAlign w:val="center"/>
          </w:tcPr>
          <w:p w:rsidR="000E27F2" w:rsidRPr="00210000" w:rsidRDefault="000E27F2" w:rsidP="00347B34">
            <w:pPr>
              <w:jc w:val="center"/>
              <w:rPr>
                <w:sz w:val="20"/>
                <w:szCs w:val="20"/>
              </w:rPr>
            </w:pPr>
          </w:p>
        </w:tc>
      </w:tr>
      <w:tr w:rsidR="00210000" w:rsidRPr="00AB62D6" w:rsidTr="00347B34">
        <w:tc>
          <w:tcPr>
            <w:tcW w:w="2373" w:type="dxa"/>
          </w:tcPr>
          <w:p w:rsidR="00210000" w:rsidRPr="00210000" w:rsidRDefault="00210000" w:rsidP="00210000">
            <w:pPr>
              <w:rPr>
                <w:sz w:val="20"/>
                <w:szCs w:val="20"/>
              </w:rPr>
            </w:pPr>
            <w:r w:rsidRPr="00210000">
              <w:rPr>
                <w:sz w:val="20"/>
                <w:szCs w:val="20"/>
              </w:rPr>
              <w:t>Leadership</w:t>
            </w:r>
          </w:p>
        </w:tc>
        <w:tc>
          <w:tcPr>
            <w:tcW w:w="2373" w:type="dxa"/>
            <w:vAlign w:val="center"/>
          </w:tcPr>
          <w:p w:rsidR="00210000" w:rsidRPr="00210000" w:rsidRDefault="00210000" w:rsidP="00347B34">
            <w:pPr>
              <w:jc w:val="center"/>
              <w:rPr>
                <w:sz w:val="20"/>
                <w:szCs w:val="20"/>
              </w:rPr>
            </w:pPr>
            <w:r>
              <w:rPr>
                <w:sz w:val="20"/>
                <w:szCs w:val="20"/>
              </w:rPr>
              <w:t>4</w:t>
            </w:r>
          </w:p>
        </w:tc>
        <w:tc>
          <w:tcPr>
            <w:tcW w:w="2374" w:type="dxa"/>
            <w:vAlign w:val="center"/>
          </w:tcPr>
          <w:p w:rsidR="00210000" w:rsidRPr="00210000" w:rsidRDefault="00210000" w:rsidP="00347B34">
            <w:pPr>
              <w:jc w:val="center"/>
              <w:rPr>
                <w:sz w:val="20"/>
                <w:szCs w:val="20"/>
              </w:rPr>
            </w:pPr>
            <w:r>
              <w:rPr>
                <w:sz w:val="20"/>
                <w:szCs w:val="20"/>
              </w:rPr>
              <w:t>1</w:t>
            </w:r>
          </w:p>
        </w:tc>
        <w:tc>
          <w:tcPr>
            <w:tcW w:w="2374" w:type="dxa"/>
            <w:vAlign w:val="center"/>
          </w:tcPr>
          <w:p w:rsidR="00210000" w:rsidRPr="00210000" w:rsidRDefault="00210000" w:rsidP="00347B34">
            <w:pPr>
              <w:jc w:val="center"/>
              <w:rPr>
                <w:sz w:val="20"/>
                <w:szCs w:val="20"/>
              </w:rPr>
            </w:pPr>
          </w:p>
        </w:tc>
      </w:tr>
      <w:tr w:rsidR="00210000" w:rsidRPr="00AB62D6" w:rsidTr="00347B34">
        <w:tc>
          <w:tcPr>
            <w:tcW w:w="2373" w:type="dxa"/>
          </w:tcPr>
          <w:p w:rsidR="00210000" w:rsidRPr="00210000" w:rsidRDefault="00210000" w:rsidP="00210000">
            <w:pPr>
              <w:rPr>
                <w:sz w:val="20"/>
                <w:szCs w:val="20"/>
              </w:rPr>
            </w:pPr>
            <w:proofErr w:type="spellStart"/>
            <w:r w:rsidRPr="00210000">
              <w:rPr>
                <w:sz w:val="20"/>
                <w:szCs w:val="20"/>
              </w:rPr>
              <w:t>Understanding</w:t>
            </w:r>
            <w:proofErr w:type="spellEnd"/>
            <w:r w:rsidRPr="00210000">
              <w:rPr>
                <w:sz w:val="20"/>
                <w:szCs w:val="20"/>
              </w:rPr>
              <w:t xml:space="preserve"> performance </w:t>
            </w:r>
            <w:proofErr w:type="spellStart"/>
            <w:r w:rsidRPr="00210000">
              <w:rPr>
                <w:sz w:val="20"/>
                <w:szCs w:val="20"/>
              </w:rPr>
              <w:t>ahping</w:t>
            </w:r>
            <w:proofErr w:type="spellEnd"/>
            <w:r w:rsidRPr="00210000">
              <w:rPr>
                <w:sz w:val="20"/>
                <w:szCs w:val="20"/>
              </w:rPr>
              <w:t xml:space="preserve"> </w:t>
            </w:r>
            <w:proofErr w:type="spellStart"/>
            <w:r w:rsidRPr="00210000">
              <w:rPr>
                <w:sz w:val="20"/>
                <w:szCs w:val="20"/>
              </w:rPr>
              <w:t>factors</w:t>
            </w:r>
            <w:proofErr w:type="spellEnd"/>
            <w:r w:rsidRPr="00210000">
              <w:rPr>
                <w:sz w:val="20"/>
                <w:szCs w:val="20"/>
              </w:rPr>
              <w:t>, fatigue and stress</w:t>
            </w:r>
          </w:p>
        </w:tc>
        <w:tc>
          <w:tcPr>
            <w:tcW w:w="2373" w:type="dxa"/>
            <w:vAlign w:val="center"/>
          </w:tcPr>
          <w:p w:rsidR="00210000" w:rsidRPr="00210000" w:rsidRDefault="00210000" w:rsidP="00347B34">
            <w:pPr>
              <w:jc w:val="center"/>
              <w:rPr>
                <w:sz w:val="20"/>
                <w:szCs w:val="20"/>
              </w:rPr>
            </w:pPr>
            <w:r>
              <w:rPr>
                <w:sz w:val="20"/>
                <w:szCs w:val="20"/>
              </w:rPr>
              <w:t>4</w:t>
            </w:r>
          </w:p>
        </w:tc>
        <w:tc>
          <w:tcPr>
            <w:tcW w:w="2374" w:type="dxa"/>
            <w:vAlign w:val="center"/>
          </w:tcPr>
          <w:p w:rsidR="00210000" w:rsidRPr="00210000" w:rsidRDefault="00210000" w:rsidP="00347B34">
            <w:pPr>
              <w:jc w:val="center"/>
              <w:rPr>
                <w:sz w:val="20"/>
                <w:szCs w:val="20"/>
              </w:rPr>
            </w:pPr>
            <w:r>
              <w:rPr>
                <w:sz w:val="20"/>
                <w:szCs w:val="20"/>
              </w:rPr>
              <w:t>1</w:t>
            </w:r>
          </w:p>
        </w:tc>
        <w:tc>
          <w:tcPr>
            <w:tcW w:w="2374" w:type="dxa"/>
            <w:vAlign w:val="center"/>
          </w:tcPr>
          <w:p w:rsidR="00210000" w:rsidRPr="00210000" w:rsidRDefault="00210000" w:rsidP="00347B34">
            <w:pPr>
              <w:jc w:val="center"/>
              <w:rPr>
                <w:sz w:val="20"/>
                <w:szCs w:val="20"/>
              </w:rPr>
            </w:pPr>
          </w:p>
        </w:tc>
      </w:tr>
      <w:tr w:rsidR="00210000" w:rsidRPr="00AB62D6" w:rsidTr="00347B34">
        <w:tc>
          <w:tcPr>
            <w:tcW w:w="2373" w:type="dxa"/>
          </w:tcPr>
          <w:p w:rsidR="00210000" w:rsidRPr="00210000" w:rsidRDefault="00210000" w:rsidP="00210000">
            <w:pPr>
              <w:rPr>
                <w:sz w:val="20"/>
                <w:szCs w:val="20"/>
              </w:rPr>
            </w:pPr>
            <w:proofErr w:type="spellStart"/>
            <w:r w:rsidRPr="00210000">
              <w:rPr>
                <w:sz w:val="20"/>
                <w:szCs w:val="20"/>
              </w:rPr>
              <w:t>Ethical</w:t>
            </w:r>
            <w:proofErr w:type="spellEnd"/>
            <w:r w:rsidRPr="00210000">
              <w:rPr>
                <w:sz w:val="20"/>
                <w:szCs w:val="20"/>
              </w:rPr>
              <w:t xml:space="preserve"> and </w:t>
            </w:r>
            <w:proofErr w:type="spellStart"/>
            <w:r w:rsidRPr="00210000">
              <w:rPr>
                <w:sz w:val="20"/>
                <w:szCs w:val="20"/>
              </w:rPr>
              <w:t>legal</w:t>
            </w:r>
            <w:proofErr w:type="spellEnd"/>
            <w:r w:rsidRPr="00210000">
              <w:rPr>
                <w:sz w:val="20"/>
                <w:szCs w:val="20"/>
              </w:rPr>
              <w:t xml:space="preserve"> issues in CRM and leadership actions</w:t>
            </w:r>
          </w:p>
        </w:tc>
        <w:tc>
          <w:tcPr>
            <w:tcW w:w="2373" w:type="dxa"/>
            <w:vAlign w:val="center"/>
          </w:tcPr>
          <w:p w:rsidR="00210000" w:rsidRPr="00210000" w:rsidRDefault="00210000" w:rsidP="00347B34">
            <w:pPr>
              <w:jc w:val="center"/>
              <w:rPr>
                <w:sz w:val="20"/>
                <w:szCs w:val="20"/>
              </w:rPr>
            </w:pPr>
            <w:r>
              <w:rPr>
                <w:sz w:val="20"/>
                <w:szCs w:val="20"/>
              </w:rPr>
              <w:t>4</w:t>
            </w:r>
          </w:p>
        </w:tc>
        <w:tc>
          <w:tcPr>
            <w:tcW w:w="2374" w:type="dxa"/>
            <w:vAlign w:val="center"/>
          </w:tcPr>
          <w:p w:rsidR="00210000" w:rsidRPr="00210000" w:rsidRDefault="00210000" w:rsidP="00347B34">
            <w:pPr>
              <w:jc w:val="center"/>
              <w:rPr>
                <w:sz w:val="20"/>
                <w:szCs w:val="20"/>
              </w:rPr>
            </w:pPr>
            <w:r>
              <w:rPr>
                <w:sz w:val="20"/>
                <w:szCs w:val="20"/>
              </w:rPr>
              <w:t>1</w:t>
            </w:r>
          </w:p>
        </w:tc>
        <w:tc>
          <w:tcPr>
            <w:tcW w:w="2374" w:type="dxa"/>
            <w:vAlign w:val="center"/>
          </w:tcPr>
          <w:p w:rsidR="00210000" w:rsidRPr="00210000" w:rsidRDefault="00210000" w:rsidP="00347B34">
            <w:pPr>
              <w:jc w:val="center"/>
              <w:rPr>
                <w:sz w:val="20"/>
                <w:szCs w:val="20"/>
              </w:rPr>
            </w:pPr>
          </w:p>
        </w:tc>
      </w:tr>
      <w:tr w:rsidR="00210000" w:rsidRPr="00AB62D6" w:rsidTr="00347B34">
        <w:tc>
          <w:tcPr>
            <w:tcW w:w="2373" w:type="dxa"/>
          </w:tcPr>
          <w:p w:rsidR="00210000" w:rsidRPr="00210000" w:rsidRDefault="00210000" w:rsidP="00347B34">
            <w:pPr>
              <w:rPr>
                <w:sz w:val="20"/>
                <w:szCs w:val="20"/>
              </w:rPr>
            </w:pPr>
            <w:r w:rsidRPr="00210000">
              <w:rPr>
                <w:sz w:val="20"/>
                <w:szCs w:val="20"/>
              </w:rPr>
              <w:t xml:space="preserve">Simulation </w:t>
            </w:r>
          </w:p>
        </w:tc>
        <w:tc>
          <w:tcPr>
            <w:tcW w:w="2373" w:type="dxa"/>
            <w:vAlign w:val="center"/>
          </w:tcPr>
          <w:p w:rsidR="00210000" w:rsidRPr="00210000" w:rsidRDefault="00210000" w:rsidP="00347B34">
            <w:pPr>
              <w:jc w:val="center"/>
              <w:rPr>
                <w:sz w:val="20"/>
                <w:szCs w:val="20"/>
              </w:rPr>
            </w:pPr>
            <w:r>
              <w:rPr>
                <w:sz w:val="20"/>
                <w:szCs w:val="20"/>
              </w:rPr>
              <w:t>4</w:t>
            </w:r>
          </w:p>
        </w:tc>
        <w:tc>
          <w:tcPr>
            <w:tcW w:w="2374" w:type="dxa"/>
            <w:vAlign w:val="center"/>
          </w:tcPr>
          <w:p w:rsidR="00210000" w:rsidRPr="00210000" w:rsidRDefault="00210000" w:rsidP="00347B34">
            <w:pPr>
              <w:jc w:val="center"/>
              <w:rPr>
                <w:sz w:val="20"/>
                <w:szCs w:val="20"/>
              </w:rPr>
            </w:pPr>
          </w:p>
        </w:tc>
        <w:tc>
          <w:tcPr>
            <w:tcW w:w="2374" w:type="dxa"/>
            <w:vAlign w:val="center"/>
          </w:tcPr>
          <w:p w:rsidR="00210000" w:rsidRPr="00210000" w:rsidRDefault="00210000" w:rsidP="00347B34">
            <w:pPr>
              <w:jc w:val="center"/>
              <w:rPr>
                <w:sz w:val="20"/>
                <w:szCs w:val="20"/>
              </w:rPr>
            </w:pPr>
            <w:r>
              <w:rPr>
                <w:sz w:val="20"/>
                <w:szCs w:val="20"/>
              </w:rPr>
              <w:t>6</w:t>
            </w:r>
          </w:p>
        </w:tc>
      </w:tr>
    </w:tbl>
    <w:p w:rsidR="000E27F2" w:rsidRDefault="000E27F2">
      <w:pPr>
        <w:rPr>
          <w:b/>
          <w:szCs w:val="22"/>
          <w:u w:val="single"/>
        </w:rPr>
      </w:pPr>
    </w:p>
    <w:p w:rsidR="00AB62D6" w:rsidRDefault="00AB62D6" w:rsidP="00AB62D6">
      <w:pPr>
        <w:jc w:val="center"/>
        <w:rPr>
          <w:b/>
          <w:szCs w:val="22"/>
          <w:u w:val="single"/>
        </w:rPr>
      </w:pPr>
    </w:p>
    <w:p w:rsidR="00E37899" w:rsidRDefault="00E37899">
      <w:pPr>
        <w:rPr>
          <w:b/>
          <w:szCs w:val="22"/>
          <w:u w:val="single"/>
        </w:rPr>
      </w:pPr>
      <w:r>
        <w:rPr>
          <w:b/>
          <w:szCs w:val="22"/>
          <w:u w:val="single"/>
        </w:rPr>
        <w:t>1.2 PRIOR LEARNING ASSESSMENT</w:t>
      </w:r>
    </w:p>
    <w:p w:rsidR="00210000" w:rsidRPr="00E37899" w:rsidRDefault="00E37899" w:rsidP="00387D55">
      <w:pPr>
        <w:jc w:val="both"/>
        <w:rPr>
          <w:szCs w:val="22"/>
        </w:rPr>
      </w:pPr>
      <w:r w:rsidRPr="00860EA6">
        <w:rPr>
          <w:szCs w:val="22"/>
        </w:rPr>
        <w:t>Th</w:t>
      </w:r>
      <w:r w:rsidR="00387D55">
        <w:rPr>
          <w:szCs w:val="22"/>
        </w:rPr>
        <w:t>e  performance and duration of th</w:t>
      </w:r>
      <w:r w:rsidRPr="00860EA6">
        <w:rPr>
          <w:szCs w:val="22"/>
        </w:rPr>
        <w:t xml:space="preserve">is module </w:t>
      </w:r>
      <w:r w:rsidR="00387D55">
        <w:rPr>
          <w:szCs w:val="22"/>
        </w:rPr>
        <w:t>should vary</w:t>
      </w:r>
      <w:r w:rsidRPr="00860EA6">
        <w:rPr>
          <w:szCs w:val="22"/>
        </w:rPr>
        <w:t xml:space="preserve"> </w:t>
      </w:r>
      <w:r w:rsidR="00387D55">
        <w:rPr>
          <w:szCs w:val="22"/>
        </w:rPr>
        <w:t>considering</w:t>
      </w:r>
      <w:r w:rsidRPr="00860EA6">
        <w:rPr>
          <w:szCs w:val="22"/>
        </w:rPr>
        <w:t xml:space="preserve"> Managers </w:t>
      </w:r>
      <w:r w:rsidR="00387D55">
        <w:rPr>
          <w:szCs w:val="22"/>
        </w:rPr>
        <w:t xml:space="preserve">VTS </w:t>
      </w:r>
      <w:r w:rsidRPr="00860EA6">
        <w:rPr>
          <w:szCs w:val="22"/>
        </w:rPr>
        <w:t xml:space="preserve">background </w:t>
      </w:r>
      <w:r w:rsidR="00387D55">
        <w:rPr>
          <w:szCs w:val="22"/>
        </w:rPr>
        <w:t>and prior qualifications</w:t>
      </w:r>
      <w:r w:rsidR="00210000" w:rsidRPr="00E37899">
        <w:rPr>
          <w:szCs w:val="22"/>
        </w:rPr>
        <w:br w:type="page"/>
      </w:r>
    </w:p>
    <w:p w:rsidR="00210000" w:rsidRPr="0047798A" w:rsidRDefault="00210000" w:rsidP="00AB62D6">
      <w:pPr>
        <w:jc w:val="center"/>
        <w:rPr>
          <w:b/>
          <w:szCs w:val="22"/>
        </w:rPr>
      </w:pPr>
      <w:r w:rsidRPr="0047798A">
        <w:rPr>
          <w:b/>
          <w:szCs w:val="22"/>
        </w:rPr>
        <w:lastRenderedPageBreak/>
        <w:t>MODULE 3</w:t>
      </w:r>
      <w:r w:rsidR="00B207C2" w:rsidRPr="0047798A">
        <w:rPr>
          <w:b/>
          <w:szCs w:val="22"/>
        </w:rPr>
        <w:t xml:space="preserve"> - </w:t>
      </w:r>
      <w:r w:rsidRPr="0047798A">
        <w:rPr>
          <w:b/>
          <w:szCs w:val="22"/>
        </w:rPr>
        <w:t xml:space="preserve"> VTS MANAGEMENT </w:t>
      </w:r>
    </w:p>
    <w:p w:rsidR="00210000" w:rsidRDefault="00210000" w:rsidP="00AB62D6">
      <w:pPr>
        <w:jc w:val="center"/>
        <w:rPr>
          <w:b/>
          <w:szCs w:val="22"/>
          <w:u w:val="single"/>
        </w:rPr>
      </w:pPr>
    </w:p>
    <w:p w:rsidR="00210000" w:rsidRPr="00B35639" w:rsidRDefault="00210000" w:rsidP="00210000">
      <w:pPr>
        <w:autoSpaceDE w:val="0"/>
        <w:autoSpaceDN w:val="0"/>
        <w:adjustRightInd w:val="0"/>
        <w:rPr>
          <w:rFonts w:cs="Arial"/>
          <w:b/>
          <w:bCs/>
          <w:szCs w:val="22"/>
          <w:lang w:val="en-US" w:eastAsia="en-GB"/>
        </w:rPr>
      </w:pPr>
      <w:r w:rsidRPr="00B35639">
        <w:rPr>
          <w:rFonts w:cs="Arial"/>
          <w:b/>
          <w:bCs/>
          <w:szCs w:val="22"/>
          <w:lang w:val="en-US" w:eastAsia="en-GB"/>
        </w:rPr>
        <w:t>1.1 INTRODUCTION</w:t>
      </w:r>
    </w:p>
    <w:p w:rsidR="00210000" w:rsidRDefault="00210000" w:rsidP="008C02C4">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VTS organization, Operative procedures, planning activities in routine and emergencies situations</w:t>
      </w:r>
      <w:r w:rsidR="008C02C4">
        <w:rPr>
          <w:rFonts w:cs="Arial"/>
          <w:szCs w:val="22"/>
          <w:lang w:val="en-US" w:eastAsia="en-GB"/>
        </w:rPr>
        <w:t>, management of technical and material resources</w:t>
      </w:r>
      <w:r>
        <w:rPr>
          <w:rFonts w:cs="Arial"/>
          <w:szCs w:val="22"/>
          <w:lang w:val="en-US" w:eastAsia="en-GB"/>
        </w:rPr>
        <w:t>.</w:t>
      </w:r>
    </w:p>
    <w:p w:rsidR="00210000" w:rsidRPr="00B35639" w:rsidRDefault="00210000" w:rsidP="00210000">
      <w:pPr>
        <w:autoSpaceDE w:val="0"/>
        <w:autoSpaceDN w:val="0"/>
        <w:adjustRightInd w:val="0"/>
        <w:rPr>
          <w:rFonts w:cs="Arial"/>
          <w:szCs w:val="22"/>
          <w:lang w:val="en-US" w:eastAsia="en-GB"/>
        </w:rPr>
      </w:pPr>
    </w:p>
    <w:p w:rsidR="00210000" w:rsidRPr="00AB62D6" w:rsidRDefault="00210000" w:rsidP="00210000">
      <w:pPr>
        <w:autoSpaceDE w:val="0"/>
        <w:autoSpaceDN w:val="0"/>
        <w:adjustRightInd w:val="0"/>
        <w:rPr>
          <w:rFonts w:cs="Arial"/>
          <w:szCs w:val="22"/>
          <w:lang w:val="en-US" w:eastAsia="en-GB"/>
        </w:rPr>
      </w:pPr>
      <w:r w:rsidRPr="00AB62D6">
        <w:rPr>
          <w:rFonts w:cs="Arial"/>
          <w:szCs w:val="22"/>
          <w:lang w:val="en-US" w:eastAsia="en-GB"/>
        </w:rPr>
        <w:t>1.1.1 Background</w:t>
      </w:r>
    </w:p>
    <w:p w:rsidR="00210000" w:rsidRDefault="00B207C2" w:rsidP="008C02C4">
      <w:pPr>
        <w:autoSpaceDE w:val="0"/>
        <w:autoSpaceDN w:val="0"/>
        <w:adjustRightInd w:val="0"/>
        <w:jc w:val="both"/>
        <w:rPr>
          <w:rFonts w:cs="Arial"/>
          <w:szCs w:val="22"/>
          <w:lang w:val="en-US" w:eastAsia="en-GB"/>
        </w:rPr>
      </w:pPr>
      <w:r>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rsidR="00210000" w:rsidRPr="00B35639" w:rsidRDefault="00210000" w:rsidP="00210000">
      <w:pPr>
        <w:jc w:val="both"/>
        <w:rPr>
          <w:rFonts w:cs="Arial"/>
          <w:b/>
          <w:bCs/>
          <w:szCs w:val="22"/>
          <w:lang w:val="en-US" w:eastAsia="en-GB"/>
        </w:rPr>
      </w:pPr>
    </w:p>
    <w:p w:rsidR="00210000" w:rsidRDefault="00210000" w:rsidP="00210000">
      <w:pPr>
        <w:jc w:val="both"/>
        <w:rPr>
          <w:iCs/>
          <w:szCs w:val="22"/>
        </w:rPr>
      </w:pPr>
      <w:r w:rsidRPr="00AB62D6">
        <w:rPr>
          <w:rFonts w:cs="Arial"/>
          <w:b/>
          <w:bCs/>
          <w:szCs w:val="22"/>
          <w:lang w:val="en-US" w:eastAsia="en-GB"/>
        </w:rPr>
        <w:t>1.2 SUBJECT FRAMEWORK</w:t>
      </w:r>
    </w:p>
    <w:p w:rsidR="00B207C2" w:rsidRDefault="00210000" w:rsidP="00210000">
      <w:pPr>
        <w:jc w:val="both"/>
        <w:rPr>
          <w:rFonts w:eastAsia="Times New Roman" w:cs="Arial"/>
          <w:color w:val="222222"/>
          <w:sz w:val="20"/>
          <w:lang w:eastAsia="it-IT"/>
        </w:rPr>
      </w:pPr>
      <w:r>
        <w:rPr>
          <w:iCs/>
          <w:szCs w:val="22"/>
        </w:rPr>
        <w:t>1.2.1 Purpose:</w:t>
      </w:r>
      <w:r w:rsidR="00B207C2" w:rsidRPr="00B207C2">
        <w:rPr>
          <w:rFonts w:eastAsia="Times New Roman" w:cs="Arial"/>
          <w:color w:val="222222"/>
          <w:sz w:val="20"/>
          <w:lang w:eastAsia="it-IT"/>
        </w:rPr>
        <w:t xml:space="preserve"> </w:t>
      </w:r>
    </w:p>
    <w:p w:rsidR="00210000" w:rsidRPr="00B207C2" w:rsidRDefault="00B207C2" w:rsidP="008C02C4">
      <w:pPr>
        <w:autoSpaceDE w:val="0"/>
        <w:autoSpaceDN w:val="0"/>
        <w:adjustRightInd w:val="0"/>
        <w:jc w:val="both"/>
        <w:rPr>
          <w:szCs w:val="22"/>
        </w:rPr>
      </w:pPr>
      <w:r w:rsidRPr="00B207C2">
        <w:rPr>
          <w:szCs w:val="22"/>
        </w:rPr>
        <w:t xml:space="preserve">provide the necessary training for planning VTS Regulation, the VTS manual and managing all other information of interest to the VTS </w:t>
      </w:r>
      <w:proofErr w:type="spellStart"/>
      <w:r w:rsidRPr="00B207C2">
        <w:rPr>
          <w:szCs w:val="22"/>
        </w:rPr>
        <w:t>Center</w:t>
      </w:r>
      <w:proofErr w:type="spellEnd"/>
      <w:r w:rsidRPr="00B207C2">
        <w:rPr>
          <w:szCs w:val="22"/>
        </w:rPr>
        <w:t>, according to the standards provided by the management systems and taking account of the various port and areas to be audited / monitoring.</w:t>
      </w:r>
    </w:p>
    <w:p w:rsidR="00B207C2" w:rsidRPr="00B207C2" w:rsidRDefault="00B207C2" w:rsidP="00210000">
      <w:pPr>
        <w:jc w:val="both"/>
        <w:rPr>
          <w:iCs/>
          <w:szCs w:val="22"/>
        </w:rPr>
      </w:pPr>
      <w:r w:rsidRPr="00B207C2">
        <w:rPr>
          <w:iCs/>
          <w:szCs w:val="22"/>
        </w:rPr>
        <w:t xml:space="preserve">1.2.2 Aims: </w:t>
      </w:r>
    </w:p>
    <w:p w:rsidR="008C02C4" w:rsidRDefault="00B207C2" w:rsidP="00B207C2">
      <w:pPr>
        <w:ind w:left="284" w:hanging="284"/>
        <w:rPr>
          <w:szCs w:val="22"/>
        </w:rPr>
      </w:pPr>
      <w:r w:rsidRPr="00B207C2">
        <w:rPr>
          <w:szCs w:val="22"/>
        </w:rPr>
        <w:t>at the end of the module the visitor acquires the following knowledge:</w:t>
      </w:r>
      <w:r w:rsidRPr="00B207C2">
        <w:rPr>
          <w:szCs w:val="22"/>
        </w:rPr>
        <w:br/>
      </w:r>
      <w:r w:rsidRPr="00B207C2">
        <w:rPr>
          <w:iCs/>
          <w:szCs w:val="22"/>
        </w:rPr>
        <w:t>-  structure of the documents relating to management systems;</w:t>
      </w:r>
      <w:r w:rsidRPr="00B207C2">
        <w:rPr>
          <w:iCs/>
          <w:szCs w:val="22"/>
        </w:rPr>
        <w:br/>
        <w:t>-  differences between procedures, instructions, forms and manuals;</w:t>
      </w:r>
      <w:r w:rsidRPr="00B207C2">
        <w:rPr>
          <w:iCs/>
          <w:szCs w:val="22"/>
        </w:rPr>
        <w:br/>
      </w:r>
      <w:r w:rsidRPr="00B207C2">
        <w:rPr>
          <w:szCs w:val="22"/>
        </w:rPr>
        <w:t>and he is capable of:</w:t>
      </w:r>
      <w:r w:rsidRPr="00B207C2">
        <w:rPr>
          <w:szCs w:val="22"/>
        </w:rPr>
        <w:br/>
        <w:t>-  prepare Standard Operating Procedures (SOPs) and Operating Instructions;</w:t>
      </w:r>
      <w:r w:rsidRPr="00B207C2">
        <w:rPr>
          <w:szCs w:val="22"/>
        </w:rPr>
        <w:br/>
        <w:t>-  Develop operational procedures inside and outside of routine and emergency related to the VTS</w:t>
      </w:r>
      <w:r w:rsidR="008C02C4">
        <w:rPr>
          <w:szCs w:val="22"/>
        </w:rPr>
        <w:t>;</w:t>
      </w:r>
    </w:p>
    <w:p w:rsidR="00210000" w:rsidRPr="008C02C4" w:rsidRDefault="008C02C4" w:rsidP="008C02C4">
      <w:pPr>
        <w:pStyle w:val="Paragrafoelenco"/>
        <w:numPr>
          <w:ilvl w:val="0"/>
          <w:numId w:val="26"/>
        </w:numPr>
        <w:rPr>
          <w:szCs w:val="22"/>
        </w:rPr>
      </w:pPr>
      <w:r>
        <w:rPr>
          <w:szCs w:val="22"/>
        </w:rPr>
        <w:t>Manage technical al material resources</w:t>
      </w:r>
      <w:r w:rsidR="00B207C2" w:rsidRPr="008C02C4">
        <w:rPr>
          <w:szCs w:val="22"/>
        </w:rPr>
        <w:t>.</w:t>
      </w:r>
    </w:p>
    <w:p w:rsidR="00210000" w:rsidRDefault="00210000" w:rsidP="00AB62D6">
      <w:pPr>
        <w:jc w:val="center"/>
        <w:rPr>
          <w:b/>
          <w:szCs w:val="22"/>
          <w:u w:val="single"/>
        </w:rPr>
      </w:pPr>
    </w:p>
    <w:tbl>
      <w:tblPr>
        <w:tblStyle w:val="Grigliatabella"/>
        <w:tblW w:w="0" w:type="auto"/>
        <w:tblLook w:val="04A0"/>
      </w:tblPr>
      <w:tblGrid>
        <w:gridCol w:w="2373"/>
        <w:gridCol w:w="2373"/>
        <w:gridCol w:w="2374"/>
        <w:gridCol w:w="2374"/>
      </w:tblGrid>
      <w:tr w:rsidR="00B95E3F" w:rsidTr="00347B34">
        <w:tc>
          <w:tcPr>
            <w:tcW w:w="2373" w:type="dxa"/>
            <w:vMerge w:val="restart"/>
          </w:tcPr>
          <w:p w:rsidR="00B95E3F" w:rsidRDefault="00B95E3F" w:rsidP="00347B34">
            <w:pPr>
              <w:rPr>
                <w:b/>
                <w:szCs w:val="22"/>
                <w:u w:val="single"/>
              </w:rPr>
            </w:pPr>
            <w:proofErr w:type="spellStart"/>
            <w:r>
              <w:rPr>
                <w:b/>
                <w:szCs w:val="22"/>
                <w:u w:val="single"/>
              </w:rPr>
              <w:t>Subject</w:t>
            </w:r>
            <w:proofErr w:type="spellEnd"/>
            <w:r>
              <w:rPr>
                <w:b/>
                <w:szCs w:val="22"/>
                <w:u w:val="single"/>
              </w:rPr>
              <w:t xml:space="preserve"> Area</w:t>
            </w:r>
          </w:p>
        </w:tc>
        <w:tc>
          <w:tcPr>
            <w:tcW w:w="2373" w:type="dxa"/>
            <w:vMerge w:val="restart"/>
          </w:tcPr>
          <w:p w:rsidR="00B95E3F" w:rsidRDefault="00B95E3F" w:rsidP="00347B34">
            <w:pPr>
              <w:rPr>
                <w:b/>
                <w:szCs w:val="22"/>
                <w:u w:val="single"/>
              </w:rPr>
            </w:pPr>
            <w:proofErr w:type="spellStart"/>
            <w:r>
              <w:rPr>
                <w:b/>
                <w:szCs w:val="22"/>
                <w:u w:val="single"/>
              </w:rPr>
              <w:t>Reccomended</w:t>
            </w:r>
            <w:proofErr w:type="spellEnd"/>
            <w:r>
              <w:rPr>
                <w:b/>
                <w:szCs w:val="22"/>
                <w:u w:val="single"/>
              </w:rPr>
              <w:t xml:space="preserve"> </w:t>
            </w:r>
            <w:proofErr w:type="spellStart"/>
            <w:r>
              <w:rPr>
                <w:b/>
                <w:szCs w:val="22"/>
                <w:u w:val="single"/>
              </w:rPr>
              <w:t>Competence</w:t>
            </w:r>
            <w:proofErr w:type="spellEnd"/>
            <w:r>
              <w:rPr>
                <w:b/>
                <w:szCs w:val="22"/>
                <w:u w:val="single"/>
              </w:rPr>
              <w:t xml:space="preserve"> </w:t>
            </w:r>
            <w:proofErr w:type="spellStart"/>
            <w:r>
              <w:rPr>
                <w:b/>
                <w:szCs w:val="22"/>
                <w:u w:val="single"/>
              </w:rPr>
              <w:t>Level</w:t>
            </w:r>
            <w:proofErr w:type="spellEnd"/>
          </w:p>
        </w:tc>
        <w:tc>
          <w:tcPr>
            <w:tcW w:w="4748" w:type="dxa"/>
            <w:gridSpan w:val="2"/>
          </w:tcPr>
          <w:p w:rsidR="00B95E3F" w:rsidRDefault="00B95E3F" w:rsidP="00347B34">
            <w:pPr>
              <w:jc w:val="center"/>
              <w:rPr>
                <w:b/>
                <w:szCs w:val="22"/>
                <w:u w:val="single"/>
              </w:rPr>
            </w:pPr>
            <w:proofErr w:type="spellStart"/>
            <w:r>
              <w:rPr>
                <w:b/>
                <w:szCs w:val="22"/>
                <w:u w:val="single"/>
              </w:rPr>
              <w:t>Recommended</w:t>
            </w:r>
            <w:proofErr w:type="spellEnd"/>
            <w:r>
              <w:rPr>
                <w:b/>
                <w:szCs w:val="22"/>
                <w:u w:val="single"/>
              </w:rPr>
              <w:t xml:space="preserve"> </w:t>
            </w:r>
            <w:proofErr w:type="spellStart"/>
            <w:r>
              <w:rPr>
                <w:b/>
                <w:szCs w:val="22"/>
                <w:u w:val="single"/>
              </w:rPr>
              <w:t>Hours</w:t>
            </w:r>
            <w:proofErr w:type="spellEnd"/>
          </w:p>
        </w:tc>
      </w:tr>
      <w:tr w:rsidR="00B95E3F" w:rsidTr="00347B34">
        <w:tc>
          <w:tcPr>
            <w:tcW w:w="2373" w:type="dxa"/>
            <w:vMerge/>
          </w:tcPr>
          <w:p w:rsidR="00B95E3F" w:rsidRDefault="00B95E3F" w:rsidP="00347B34">
            <w:pPr>
              <w:rPr>
                <w:b/>
                <w:szCs w:val="22"/>
                <w:u w:val="single"/>
              </w:rPr>
            </w:pPr>
          </w:p>
        </w:tc>
        <w:tc>
          <w:tcPr>
            <w:tcW w:w="2373" w:type="dxa"/>
            <w:vMerge/>
          </w:tcPr>
          <w:p w:rsidR="00B95E3F" w:rsidRDefault="00B95E3F" w:rsidP="00347B34">
            <w:pPr>
              <w:rPr>
                <w:b/>
                <w:szCs w:val="22"/>
                <w:u w:val="single"/>
              </w:rPr>
            </w:pPr>
          </w:p>
        </w:tc>
        <w:tc>
          <w:tcPr>
            <w:tcW w:w="2374" w:type="dxa"/>
          </w:tcPr>
          <w:p w:rsidR="00B95E3F" w:rsidRDefault="00B95E3F" w:rsidP="00347B34">
            <w:pPr>
              <w:rPr>
                <w:b/>
                <w:szCs w:val="22"/>
                <w:u w:val="single"/>
              </w:rPr>
            </w:pPr>
            <w:proofErr w:type="spellStart"/>
            <w:r>
              <w:rPr>
                <w:b/>
                <w:szCs w:val="22"/>
                <w:u w:val="single"/>
              </w:rPr>
              <w:t>Presentations</w:t>
            </w:r>
            <w:proofErr w:type="spellEnd"/>
            <w:r>
              <w:rPr>
                <w:b/>
                <w:szCs w:val="22"/>
                <w:u w:val="single"/>
              </w:rPr>
              <w:t>/ Lectures</w:t>
            </w:r>
          </w:p>
        </w:tc>
        <w:tc>
          <w:tcPr>
            <w:tcW w:w="2374" w:type="dxa"/>
          </w:tcPr>
          <w:p w:rsidR="00B95E3F" w:rsidRDefault="00B95E3F" w:rsidP="00347B34">
            <w:pPr>
              <w:rPr>
                <w:b/>
                <w:szCs w:val="22"/>
                <w:u w:val="single"/>
              </w:rPr>
            </w:pPr>
            <w:del w:id="733" w:author="Lilian Biber" w:date="2018-08-09T11:43:00Z">
              <w:r w:rsidDel="00E01953">
                <w:rPr>
                  <w:b/>
                  <w:szCs w:val="22"/>
                  <w:u w:val="single"/>
                </w:rPr>
                <w:delText>Exercises/ simulation</w:delText>
              </w:r>
            </w:del>
            <w:ins w:id="734" w:author="Lilian Biber" w:date="2018-08-09T11:43:00Z">
              <w:r w:rsidR="00E01953">
                <w:rPr>
                  <w:b/>
                  <w:szCs w:val="22"/>
                  <w:u w:val="single"/>
                </w:rPr>
                <w:t>ECW</w:t>
              </w:r>
            </w:ins>
          </w:p>
        </w:tc>
      </w:tr>
      <w:tr w:rsidR="00C11493" w:rsidRPr="00AB62D6" w:rsidTr="00347B34">
        <w:trPr>
          <w:ins w:id="735" w:author="Microsoft Office-gebruiker" w:date="2018-07-31T07:59:00Z"/>
        </w:trPr>
        <w:tc>
          <w:tcPr>
            <w:tcW w:w="2373" w:type="dxa"/>
          </w:tcPr>
          <w:p w:rsidR="00C11493" w:rsidRPr="00AB62D6" w:rsidRDefault="00C11493" w:rsidP="00347B34">
            <w:pPr>
              <w:rPr>
                <w:ins w:id="736" w:author="Microsoft Office-gebruiker" w:date="2018-07-31T07:59:00Z"/>
                <w:sz w:val="20"/>
                <w:szCs w:val="20"/>
              </w:rPr>
            </w:pPr>
            <w:proofErr w:type="spellStart"/>
            <w:ins w:id="737" w:author="Microsoft Office-gebruiker" w:date="2018-07-31T07:59:00Z">
              <w:r>
                <w:rPr>
                  <w:sz w:val="20"/>
                  <w:szCs w:val="20"/>
                </w:rPr>
                <w:t>Managing</w:t>
              </w:r>
              <w:proofErr w:type="spellEnd"/>
              <w:r>
                <w:rPr>
                  <w:sz w:val="20"/>
                  <w:szCs w:val="20"/>
                </w:rPr>
                <w:t xml:space="preserve"> a team</w:t>
              </w:r>
            </w:ins>
          </w:p>
        </w:tc>
        <w:tc>
          <w:tcPr>
            <w:tcW w:w="2373" w:type="dxa"/>
            <w:vAlign w:val="center"/>
          </w:tcPr>
          <w:p w:rsidR="00C11493" w:rsidRPr="00AB62D6" w:rsidRDefault="00C11493" w:rsidP="00347B34">
            <w:pPr>
              <w:jc w:val="center"/>
              <w:rPr>
                <w:ins w:id="738" w:author="Microsoft Office-gebruiker" w:date="2018-07-31T07:59:00Z"/>
                <w:sz w:val="20"/>
                <w:szCs w:val="20"/>
              </w:rPr>
            </w:pPr>
          </w:p>
        </w:tc>
        <w:tc>
          <w:tcPr>
            <w:tcW w:w="2374" w:type="dxa"/>
            <w:vAlign w:val="center"/>
          </w:tcPr>
          <w:p w:rsidR="00C11493" w:rsidRPr="00AB62D6" w:rsidRDefault="0050367B" w:rsidP="00347B34">
            <w:pPr>
              <w:jc w:val="center"/>
              <w:rPr>
                <w:ins w:id="739" w:author="Microsoft Office-gebruiker" w:date="2018-07-31T07:59:00Z"/>
                <w:sz w:val="20"/>
                <w:szCs w:val="20"/>
              </w:rPr>
            </w:pPr>
            <w:ins w:id="740" w:author="Lilian Biber" w:date="2018-08-07T21:02:00Z">
              <w:r>
                <w:rPr>
                  <w:sz w:val="20"/>
                  <w:szCs w:val="20"/>
                </w:rPr>
                <w:t>2</w:t>
              </w:r>
            </w:ins>
          </w:p>
        </w:tc>
        <w:tc>
          <w:tcPr>
            <w:tcW w:w="2374" w:type="dxa"/>
            <w:vAlign w:val="center"/>
          </w:tcPr>
          <w:p w:rsidR="00C11493" w:rsidRPr="00AB62D6" w:rsidRDefault="00C11493" w:rsidP="00347B34">
            <w:pPr>
              <w:jc w:val="center"/>
              <w:rPr>
                <w:ins w:id="741" w:author="Microsoft Office-gebruiker" w:date="2018-07-31T07:59:00Z"/>
                <w:sz w:val="20"/>
                <w:szCs w:val="20"/>
              </w:rPr>
            </w:pPr>
          </w:p>
        </w:tc>
      </w:tr>
      <w:tr w:rsidR="00C11493" w:rsidRPr="00AB62D6" w:rsidTr="00347B34">
        <w:trPr>
          <w:ins w:id="742" w:author="Microsoft Office-gebruiker" w:date="2018-07-31T07:59:00Z"/>
        </w:trPr>
        <w:tc>
          <w:tcPr>
            <w:tcW w:w="2373" w:type="dxa"/>
          </w:tcPr>
          <w:p w:rsidR="00C11493" w:rsidRDefault="00C11493" w:rsidP="00347B34">
            <w:pPr>
              <w:rPr>
                <w:ins w:id="743" w:author="Microsoft Office-gebruiker" w:date="2018-07-31T07:59:00Z"/>
                <w:sz w:val="20"/>
                <w:szCs w:val="20"/>
              </w:rPr>
            </w:pPr>
            <w:ins w:id="744" w:author="Microsoft Office-gebruiker" w:date="2018-07-31T07:59:00Z">
              <w:r>
                <w:rPr>
                  <w:sz w:val="20"/>
                  <w:szCs w:val="20"/>
                </w:rPr>
                <w:t xml:space="preserve">Leadership </w:t>
              </w:r>
              <w:proofErr w:type="spellStart"/>
              <w:r>
                <w:rPr>
                  <w:sz w:val="20"/>
                  <w:szCs w:val="20"/>
                </w:rPr>
                <w:t>theories</w:t>
              </w:r>
              <w:proofErr w:type="spellEnd"/>
            </w:ins>
          </w:p>
        </w:tc>
        <w:tc>
          <w:tcPr>
            <w:tcW w:w="2373" w:type="dxa"/>
            <w:vAlign w:val="center"/>
          </w:tcPr>
          <w:p w:rsidR="00C11493" w:rsidRPr="00AB62D6" w:rsidRDefault="00C11493" w:rsidP="00347B34">
            <w:pPr>
              <w:jc w:val="center"/>
              <w:rPr>
                <w:ins w:id="745" w:author="Microsoft Office-gebruiker" w:date="2018-07-31T07:59:00Z"/>
                <w:sz w:val="20"/>
                <w:szCs w:val="20"/>
              </w:rPr>
            </w:pPr>
          </w:p>
        </w:tc>
        <w:tc>
          <w:tcPr>
            <w:tcW w:w="2374" w:type="dxa"/>
            <w:vAlign w:val="center"/>
          </w:tcPr>
          <w:p w:rsidR="00C11493" w:rsidRPr="00AB62D6" w:rsidRDefault="0050367B" w:rsidP="00347B34">
            <w:pPr>
              <w:jc w:val="center"/>
              <w:rPr>
                <w:ins w:id="746" w:author="Microsoft Office-gebruiker" w:date="2018-07-31T07:59:00Z"/>
                <w:sz w:val="20"/>
                <w:szCs w:val="20"/>
              </w:rPr>
            </w:pPr>
            <w:ins w:id="747" w:author="Lilian Biber" w:date="2018-08-07T21:02:00Z">
              <w:r>
                <w:rPr>
                  <w:sz w:val="20"/>
                  <w:szCs w:val="20"/>
                </w:rPr>
                <w:t>2</w:t>
              </w:r>
            </w:ins>
          </w:p>
        </w:tc>
        <w:tc>
          <w:tcPr>
            <w:tcW w:w="2374" w:type="dxa"/>
            <w:vAlign w:val="center"/>
          </w:tcPr>
          <w:p w:rsidR="00C11493" w:rsidRPr="00AB62D6" w:rsidRDefault="00C11493" w:rsidP="00347B34">
            <w:pPr>
              <w:jc w:val="center"/>
              <w:rPr>
                <w:ins w:id="748" w:author="Microsoft Office-gebruiker" w:date="2018-07-31T07:59:00Z"/>
                <w:sz w:val="20"/>
                <w:szCs w:val="20"/>
              </w:rPr>
            </w:pPr>
          </w:p>
        </w:tc>
      </w:tr>
      <w:tr w:rsidR="00B95E3F" w:rsidRPr="00AB62D6" w:rsidTr="00347B34">
        <w:tc>
          <w:tcPr>
            <w:tcW w:w="2373" w:type="dxa"/>
          </w:tcPr>
          <w:p w:rsidR="00B95E3F" w:rsidRPr="00AB62D6" w:rsidRDefault="00B95E3F" w:rsidP="00347B34">
            <w:pPr>
              <w:rPr>
                <w:sz w:val="20"/>
                <w:szCs w:val="20"/>
              </w:rPr>
            </w:pPr>
            <w:r w:rsidRPr="00AB62D6">
              <w:rPr>
                <w:sz w:val="20"/>
                <w:szCs w:val="20"/>
              </w:rPr>
              <w:t xml:space="preserve">Structure of the documentation in management </w:t>
            </w:r>
            <w:proofErr w:type="spellStart"/>
            <w:r w:rsidRPr="00AB62D6">
              <w:rPr>
                <w:sz w:val="20"/>
                <w:szCs w:val="20"/>
              </w:rPr>
              <w:t>systems</w:t>
            </w:r>
            <w:proofErr w:type="spellEnd"/>
          </w:p>
        </w:tc>
        <w:tc>
          <w:tcPr>
            <w:tcW w:w="2373" w:type="dxa"/>
            <w:vAlign w:val="center"/>
          </w:tcPr>
          <w:p w:rsidR="00B95E3F" w:rsidRPr="00AB62D6" w:rsidRDefault="00B95E3F" w:rsidP="00347B34">
            <w:pPr>
              <w:jc w:val="center"/>
              <w:rPr>
                <w:sz w:val="20"/>
                <w:szCs w:val="20"/>
              </w:rPr>
            </w:pPr>
            <w:r w:rsidRPr="00AB62D6">
              <w:rPr>
                <w:sz w:val="20"/>
                <w:szCs w:val="20"/>
              </w:rPr>
              <w:t>4</w:t>
            </w:r>
          </w:p>
        </w:tc>
        <w:tc>
          <w:tcPr>
            <w:tcW w:w="2374" w:type="dxa"/>
            <w:vAlign w:val="center"/>
          </w:tcPr>
          <w:p w:rsidR="00B95E3F" w:rsidRPr="00AB62D6" w:rsidRDefault="00B95E3F" w:rsidP="00347B34">
            <w:pPr>
              <w:jc w:val="center"/>
              <w:rPr>
                <w:sz w:val="20"/>
                <w:szCs w:val="20"/>
              </w:rPr>
            </w:pPr>
            <w:r w:rsidRPr="00AB62D6">
              <w:rPr>
                <w:sz w:val="20"/>
                <w:szCs w:val="20"/>
              </w:rPr>
              <w:t>1</w:t>
            </w:r>
          </w:p>
        </w:tc>
        <w:tc>
          <w:tcPr>
            <w:tcW w:w="2374" w:type="dxa"/>
            <w:vAlign w:val="center"/>
          </w:tcPr>
          <w:p w:rsidR="00B95E3F" w:rsidRPr="00AB62D6" w:rsidRDefault="00B95E3F" w:rsidP="00347B34">
            <w:pPr>
              <w:jc w:val="center"/>
              <w:rPr>
                <w:sz w:val="20"/>
                <w:szCs w:val="20"/>
              </w:rPr>
            </w:pPr>
          </w:p>
        </w:tc>
      </w:tr>
      <w:tr w:rsidR="00B95E3F" w:rsidRPr="00AB62D6" w:rsidTr="00347B34">
        <w:tc>
          <w:tcPr>
            <w:tcW w:w="2373" w:type="dxa"/>
          </w:tcPr>
          <w:p w:rsidR="00B95E3F" w:rsidRPr="00AB62D6" w:rsidRDefault="00B95E3F" w:rsidP="00891F11">
            <w:pPr>
              <w:rPr>
                <w:sz w:val="20"/>
                <w:szCs w:val="20"/>
              </w:rPr>
            </w:pPr>
            <w:proofErr w:type="spellStart"/>
            <w:r w:rsidRPr="00AB62D6">
              <w:rPr>
                <w:sz w:val="20"/>
                <w:szCs w:val="20"/>
              </w:rPr>
              <w:t>Procedure</w:t>
            </w:r>
            <w:proofErr w:type="spellEnd"/>
            <w:r w:rsidRPr="00AB62D6">
              <w:rPr>
                <w:sz w:val="20"/>
                <w:szCs w:val="20"/>
              </w:rPr>
              <w:t xml:space="preserve">, operating instructions, </w:t>
            </w:r>
            <w:proofErr w:type="spellStart"/>
            <w:r w:rsidRPr="00AB62D6">
              <w:rPr>
                <w:sz w:val="20"/>
                <w:szCs w:val="20"/>
              </w:rPr>
              <w:t>manuals</w:t>
            </w:r>
            <w:proofErr w:type="spellEnd"/>
          </w:p>
        </w:tc>
        <w:tc>
          <w:tcPr>
            <w:tcW w:w="2373" w:type="dxa"/>
            <w:vAlign w:val="center"/>
          </w:tcPr>
          <w:p w:rsidR="00B95E3F" w:rsidRPr="00AB62D6" w:rsidRDefault="00B95E3F" w:rsidP="00347B34">
            <w:pPr>
              <w:jc w:val="center"/>
              <w:rPr>
                <w:sz w:val="20"/>
                <w:szCs w:val="20"/>
              </w:rPr>
            </w:pPr>
            <w:r w:rsidRPr="00AB62D6">
              <w:rPr>
                <w:sz w:val="20"/>
                <w:szCs w:val="20"/>
              </w:rPr>
              <w:t>4</w:t>
            </w:r>
          </w:p>
        </w:tc>
        <w:tc>
          <w:tcPr>
            <w:tcW w:w="2374" w:type="dxa"/>
            <w:vAlign w:val="center"/>
          </w:tcPr>
          <w:p w:rsidR="00B95E3F" w:rsidRPr="00AB62D6" w:rsidRDefault="00B95E3F" w:rsidP="00347B34">
            <w:pPr>
              <w:jc w:val="center"/>
              <w:rPr>
                <w:sz w:val="20"/>
                <w:szCs w:val="20"/>
              </w:rPr>
            </w:pPr>
            <w:r w:rsidRPr="00AB62D6">
              <w:rPr>
                <w:sz w:val="20"/>
                <w:szCs w:val="20"/>
              </w:rPr>
              <w:t>1</w:t>
            </w:r>
          </w:p>
        </w:tc>
        <w:tc>
          <w:tcPr>
            <w:tcW w:w="2374" w:type="dxa"/>
            <w:vAlign w:val="center"/>
          </w:tcPr>
          <w:p w:rsidR="00B95E3F" w:rsidRPr="00AB62D6" w:rsidRDefault="00B95E3F" w:rsidP="00347B34">
            <w:pPr>
              <w:jc w:val="center"/>
              <w:rPr>
                <w:sz w:val="20"/>
                <w:szCs w:val="20"/>
              </w:rPr>
            </w:pPr>
          </w:p>
        </w:tc>
      </w:tr>
      <w:tr w:rsidR="00B95E3F" w:rsidRPr="00AB62D6" w:rsidTr="00347B34">
        <w:tc>
          <w:tcPr>
            <w:tcW w:w="2373" w:type="dxa"/>
          </w:tcPr>
          <w:p w:rsidR="00B95E3F" w:rsidRPr="00AB62D6" w:rsidRDefault="00B95E3F" w:rsidP="00891F11">
            <w:pPr>
              <w:rPr>
                <w:sz w:val="20"/>
                <w:szCs w:val="20"/>
              </w:rPr>
            </w:pPr>
            <w:r w:rsidRPr="00AB62D6">
              <w:rPr>
                <w:sz w:val="20"/>
                <w:szCs w:val="20"/>
              </w:rPr>
              <w:t xml:space="preserve">VTS </w:t>
            </w:r>
            <w:proofErr w:type="spellStart"/>
            <w:r w:rsidRPr="00AB62D6">
              <w:rPr>
                <w:sz w:val="20"/>
                <w:szCs w:val="20"/>
              </w:rPr>
              <w:t>regulation</w:t>
            </w:r>
            <w:proofErr w:type="spellEnd"/>
            <w:r w:rsidRPr="00AB62D6">
              <w:rPr>
                <w:sz w:val="20"/>
                <w:szCs w:val="20"/>
              </w:rPr>
              <w:t xml:space="preserve"> and user </w:t>
            </w:r>
            <w:proofErr w:type="spellStart"/>
            <w:r w:rsidRPr="00AB62D6">
              <w:rPr>
                <w:sz w:val="20"/>
                <w:szCs w:val="20"/>
              </w:rPr>
              <w:t>manual</w:t>
            </w:r>
            <w:proofErr w:type="spellEnd"/>
          </w:p>
        </w:tc>
        <w:tc>
          <w:tcPr>
            <w:tcW w:w="2373" w:type="dxa"/>
            <w:vAlign w:val="center"/>
          </w:tcPr>
          <w:p w:rsidR="00B95E3F" w:rsidRPr="00AB62D6" w:rsidRDefault="00B95E3F" w:rsidP="00347B34">
            <w:pPr>
              <w:jc w:val="center"/>
              <w:rPr>
                <w:sz w:val="20"/>
                <w:szCs w:val="20"/>
              </w:rPr>
            </w:pPr>
            <w:r w:rsidRPr="00AB62D6">
              <w:rPr>
                <w:sz w:val="20"/>
                <w:szCs w:val="20"/>
              </w:rPr>
              <w:t>4</w:t>
            </w:r>
          </w:p>
        </w:tc>
        <w:tc>
          <w:tcPr>
            <w:tcW w:w="2374" w:type="dxa"/>
            <w:vAlign w:val="center"/>
          </w:tcPr>
          <w:p w:rsidR="00B95E3F" w:rsidRPr="00AB62D6" w:rsidRDefault="00B95E3F" w:rsidP="00347B34">
            <w:pPr>
              <w:jc w:val="center"/>
              <w:rPr>
                <w:sz w:val="20"/>
                <w:szCs w:val="20"/>
              </w:rPr>
            </w:pPr>
            <w:r w:rsidRPr="00AB62D6">
              <w:rPr>
                <w:sz w:val="20"/>
                <w:szCs w:val="20"/>
              </w:rPr>
              <w:t>1</w:t>
            </w:r>
          </w:p>
        </w:tc>
        <w:tc>
          <w:tcPr>
            <w:tcW w:w="2374" w:type="dxa"/>
            <w:vAlign w:val="center"/>
          </w:tcPr>
          <w:p w:rsidR="00B95E3F" w:rsidRPr="00AB62D6" w:rsidRDefault="00B95E3F" w:rsidP="00347B34">
            <w:pPr>
              <w:jc w:val="center"/>
              <w:rPr>
                <w:sz w:val="20"/>
                <w:szCs w:val="20"/>
              </w:rPr>
            </w:pPr>
          </w:p>
        </w:tc>
      </w:tr>
      <w:tr w:rsidR="00B95E3F" w:rsidRPr="00AB62D6" w:rsidTr="00347B34">
        <w:tc>
          <w:tcPr>
            <w:tcW w:w="2373" w:type="dxa"/>
          </w:tcPr>
          <w:p w:rsidR="00B95E3F" w:rsidRPr="00AB62D6" w:rsidRDefault="00B95E3F" w:rsidP="00891F11">
            <w:pPr>
              <w:rPr>
                <w:sz w:val="20"/>
                <w:szCs w:val="20"/>
              </w:rPr>
            </w:pPr>
            <w:r w:rsidRPr="00AB62D6">
              <w:rPr>
                <w:sz w:val="20"/>
                <w:szCs w:val="20"/>
              </w:rPr>
              <w:t xml:space="preserve">List of radio </w:t>
            </w:r>
            <w:proofErr w:type="spellStart"/>
            <w:r w:rsidRPr="00AB62D6">
              <w:rPr>
                <w:sz w:val="20"/>
                <w:szCs w:val="20"/>
              </w:rPr>
              <w:t>signals</w:t>
            </w:r>
            <w:proofErr w:type="spellEnd"/>
          </w:p>
        </w:tc>
        <w:tc>
          <w:tcPr>
            <w:tcW w:w="2373" w:type="dxa"/>
            <w:vAlign w:val="center"/>
          </w:tcPr>
          <w:p w:rsidR="00B95E3F" w:rsidRPr="00AB62D6" w:rsidRDefault="00B95E3F" w:rsidP="00347B34">
            <w:pPr>
              <w:jc w:val="center"/>
              <w:rPr>
                <w:sz w:val="20"/>
                <w:szCs w:val="20"/>
              </w:rPr>
            </w:pPr>
            <w:r w:rsidRPr="00AB62D6">
              <w:rPr>
                <w:sz w:val="20"/>
                <w:szCs w:val="20"/>
              </w:rPr>
              <w:t>4</w:t>
            </w:r>
          </w:p>
        </w:tc>
        <w:tc>
          <w:tcPr>
            <w:tcW w:w="2374" w:type="dxa"/>
            <w:vAlign w:val="center"/>
          </w:tcPr>
          <w:p w:rsidR="00B95E3F" w:rsidRPr="00AB62D6" w:rsidRDefault="00B95E3F" w:rsidP="00347B34">
            <w:pPr>
              <w:jc w:val="center"/>
              <w:rPr>
                <w:sz w:val="20"/>
                <w:szCs w:val="20"/>
              </w:rPr>
            </w:pPr>
            <w:r w:rsidRPr="00AB62D6">
              <w:rPr>
                <w:sz w:val="20"/>
                <w:szCs w:val="20"/>
              </w:rPr>
              <w:t>1</w:t>
            </w:r>
          </w:p>
        </w:tc>
        <w:tc>
          <w:tcPr>
            <w:tcW w:w="2374" w:type="dxa"/>
            <w:vAlign w:val="center"/>
          </w:tcPr>
          <w:p w:rsidR="00B95E3F" w:rsidRPr="00AB62D6" w:rsidRDefault="00B95E3F" w:rsidP="00347B34">
            <w:pPr>
              <w:jc w:val="center"/>
              <w:rPr>
                <w:sz w:val="20"/>
                <w:szCs w:val="20"/>
              </w:rPr>
            </w:pPr>
          </w:p>
        </w:tc>
      </w:tr>
      <w:tr w:rsidR="00B95E3F" w:rsidRPr="00AB62D6" w:rsidTr="00347B34">
        <w:tc>
          <w:tcPr>
            <w:tcW w:w="2373" w:type="dxa"/>
          </w:tcPr>
          <w:p w:rsidR="00B95E3F" w:rsidRPr="00AB62D6" w:rsidRDefault="00B95E3F" w:rsidP="00891F11">
            <w:pPr>
              <w:rPr>
                <w:sz w:val="20"/>
                <w:szCs w:val="20"/>
              </w:rPr>
            </w:pPr>
            <w:r w:rsidRPr="00AB62D6">
              <w:rPr>
                <w:sz w:val="20"/>
                <w:szCs w:val="20"/>
              </w:rPr>
              <w:t>Implementation of standard operating instructions</w:t>
            </w:r>
          </w:p>
        </w:tc>
        <w:tc>
          <w:tcPr>
            <w:tcW w:w="2373" w:type="dxa"/>
            <w:vAlign w:val="center"/>
          </w:tcPr>
          <w:p w:rsidR="00B95E3F" w:rsidRPr="00AB62D6" w:rsidRDefault="00B95E3F" w:rsidP="00347B34">
            <w:pPr>
              <w:jc w:val="center"/>
              <w:rPr>
                <w:sz w:val="20"/>
                <w:szCs w:val="20"/>
              </w:rPr>
            </w:pPr>
            <w:r w:rsidRPr="00AB62D6">
              <w:rPr>
                <w:sz w:val="20"/>
                <w:szCs w:val="20"/>
              </w:rPr>
              <w:t>3</w:t>
            </w:r>
          </w:p>
        </w:tc>
        <w:tc>
          <w:tcPr>
            <w:tcW w:w="2374" w:type="dxa"/>
            <w:vAlign w:val="center"/>
          </w:tcPr>
          <w:p w:rsidR="00B95E3F" w:rsidRPr="00AB62D6" w:rsidRDefault="00B95E3F" w:rsidP="00347B34">
            <w:pPr>
              <w:jc w:val="center"/>
              <w:rPr>
                <w:sz w:val="20"/>
                <w:szCs w:val="20"/>
              </w:rPr>
            </w:pPr>
            <w:r w:rsidRPr="00AB62D6">
              <w:rPr>
                <w:sz w:val="20"/>
                <w:szCs w:val="20"/>
              </w:rPr>
              <w:t>2</w:t>
            </w:r>
          </w:p>
        </w:tc>
        <w:tc>
          <w:tcPr>
            <w:tcW w:w="2374" w:type="dxa"/>
            <w:vAlign w:val="center"/>
          </w:tcPr>
          <w:p w:rsidR="00B95E3F" w:rsidRPr="00AB62D6" w:rsidRDefault="00B95E3F" w:rsidP="00347B34">
            <w:pPr>
              <w:jc w:val="center"/>
              <w:rPr>
                <w:sz w:val="20"/>
                <w:szCs w:val="20"/>
              </w:rPr>
            </w:pPr>
            <w:r w:rsidRPr="00AB62D6">
              <w:rPr>
                <w:sz w:val="20"/>
                <w:szCs w:val="20"/>
              </w:rPr>
              <w:t>1</w:t>
            </w:r>
          </w:p>
        </w:tc>
      </w:tr>
      <w:tr w:rsidR="00B95E3F" w:rsidRPr="00AB62D6" w:rsidTr="00347B34">
        <w:tc>
          <w:tcPr>
            <w:tcW w:w="2373" w:type="dxa"/>
          </w:tcPr>
          <w:p w:rsidR="00B95E3F" w:rsidRPr="00AB62D6" w:rsidRDefault="00B95E3F" w:rsidP="00891F11">
            <w:pPr>
              <w:rPr>
                <w:sz w:val="20"/>
                <w:szCs w:val="20"/>
              </w:rPr>
            </w:pPr>
            <w:proofErr w:type="spellStart"/>
            <w:r w:rsidRPr="00AB62D6">
              <w:rPr>
                <w:sz w:val="20"/>
                <w:szCs w:val="20"/>
              </w:rPr>
              <w:t>Implementation</w:t>
            </w:r>
            <w:proofErr w:type="spellEnd"/>
            <w:r w:rsidRPr="00AB62D6">
              <w:rPr>
                <w:sz w:val="20"/>
                <w:szCs w:val="20"/>
              </w:rPr>
              <w:t xml:space="preserve"> of </w:t>
            </w:r>
            <w:proofErr w:type="spellStart"/>
            <w:r w:rsidRPr="00AB62D6">
              <w:rPr>
                <w:sz w:val="20"/>
                <w:szCs w:val="20"/>
              </w:rPr>
              <w:t>internal</w:t>
            </w:r>
            <w:proofErr w:type="spellEnd"/>
            <w:r w:rsidRPr="00AB62D6">
              <w:rPr>
                <w:sz w:val="20"/>
                <w:szCs w:val="20"/>
              </w:rPr>
              <w:t xml:space="preserve"> and </w:t>
            </w:r>
            <w:proofErr w:type="spellStart"/>
            <w:r w:rsidRPr="00AB62D6">
              <w:rPr>
                <w:sz w:val="20"/>
                <w:szCs w:val="20"/>
              </w:rPr>
              <w:t>external</w:t>
            </w:r>
            <w:proofErr w:type="spellEnd"/>
            <w:r w:rsidRPr="00AB62D6">
              <w:rPr>
                <w:sz w:val="20"/>
                <w:szCs w:val="20"/>
              </w:rPr>
              <w:t xml:space="preserve"> operating </w:t>
            </w:r>
            <w:proofErr w:type="spellStart"/>
            <w:r w:rsidRPr="00AB62D6">
              <w:rPr>
                <w:sz w:val="20"/>
                <w:szCs w:val="20"/>
              </w:rPr>
              <w:t>procedures</w:t>
            </w:r>
            <w:proofErr w:type="spellEnd"/>
            <w:r w:rsidRPr="00AB62D6">
              <w:rPr>
                <w:sz w:val="20"/>
                <w:szCs w:val="20"/>
              </w:rPr>
              <w:t>, in routine and emergency situatio</w:t>
            </w:r>
            <w:r w:rsidR="008C02C4">
              <w:rPr>
                <w:sz w:val="20"/>
                <w:szCs w:val="20"/>
              </w:rPr>
              <w:t>n</w:t>
            </w:r>
          </w:p>
        </w:tc>
        <w:tc>
          <w:tcPr>
            <w:tcW w:w="2373" w:type="dxa"/>
            <w:vAlign w:val="center"/>
          </w:tcPr>
          <w:p w:rsidR="00B95E3F" w:rsidRPr="00AB62D6" w:rsidRDefault="00B95E3F" w:rsidP="00347B34">
            <w:pPr>
              <w:jc w:val="center"/>
              <w:rPr>
                <w:sz w:val="20"/>
                <w:szCs w:val="20"/>
              </w:rPr>
            </w:pPr>
            <w:r w:rsidRPr="00AB62D6">
              <w:rPr>
                <w:sz w:val="20"/>
                <w:szCs w:val="20"/>
              </w:rPr>
              <w:t>4</w:t>
            </w:r>
          </w:p>
        </w:tc>
        <w:tc>
          <w:tcPr>
            <w:tcW w:w="2374" w:type="dxa"/>
            <w:vAlign w:val="center"/>
          </w:tcPr>
          <w:p w:rsidR="00B95E3F" w:rsidRPr="00AB62D6" w:rsidRDefault="00B95E3F" w:rsidP="00347B34">
            <w:pPr>
              <w:jc w:val="center"/>
              <w:rPr>
                <w:sz w:val="20"/>
                <w:szCs w:val="20"/>
              </w:rPr>
            </w:pPr>
            <w:r w:rsidRPr="00AB62D6">
              <w:rPr>
                <w:sz w:val="20"/>
                <w:szCs w:val="20"/>
              </w:rPr>
              <w:t>3</w:t>
            </w:r>
          </w:p>
        </w:tc>
        <w:tc>
          <w:tcPr>
            <w:tcW w:w="2374" w:type="dxa"/>
            <w:vAlign w:val="center"/>
          </w:tcPr>
          <w:p w:rsidR="00B95E3F" w:rsidRPr="00AB62D6" w:rsidRDefault="00B95E3F" w:rsidP="00347B34">
            <w:pPr>
              <w:jc w:val="center"/>
              <w:rPr>
                <w:sz w:val="20"/>
                <w:szCs w:val="20"/>
              </w:rPr>
            </w:pPr>
            <w:r w:rsidRPr="00AB62D6">
              <w:rPr>
                <w:sz w:val="20"/>
                <w:szCs w:val="20"/>
              </w:rPr>
              <w:t>4</w:t>
            </w:r>
          </w:p>
        </w:tc>
      </w:tr>
      <w:tr w:rsidR="008C02C4" w:rsidRPr="00AB62D6" w:rsidTr="00347B34">
        <w:tc>
          <w:tcPr>
            <w:tcW w:w="2373" w:type="dxa"/>
          </w:tcPr>
          <w:p w:rsidR="008C02C4" w:rsidRPr="00AB62D6" w:rsidRDefault="00891F11" w:rsidP="008C02C4">
            <w:pPr>
              <w:rPr>
                <w:sz w:val="20"/>
                <w:szCs w:val="20"/>
              </w:rPr>
            </w:pPr>
            <w:r>
              <w:rPr>
                <w:sz w:val="20"/>
                <w:szCs w:val="20"/>
              </w:rPr>
              <w:t xml:space="preserve">VTS </w:t>
            </w:r>
            <w:proofErr w:type="spellStart"/>
            <w:r>
              <w:rPr>
                <w:sz w:val="20"/>
                <w:szCs w:val="20"/>
              </w:rPr>
              <w:t>tools</w:t>
            </w:r>
            <w:proofErr w:type="spellEnd"/>
            <w:r>
              <w:rPr>
                <w:sz w:val="20"/>
                <w:szCs w:val="20"/>
              </w:rPr>
              <w:t xml:space="preserve"> and </w:t>
            </w:r>
            <w:proofErr w:type="spellStart"/>
            <w:r>
              <w:rPr>
                <w:sz w:val="20"/>
                <w:szCs w:val="20"/>
              </w:rPr>
              <w:t>their</w:t>
            </w:r>
            <w:proofErr w:type="spellEnd"/>
            <w:r>
              <w:rPr>
                <w:sz w:val="20"/>
                <w:szCs w:val="20"/>
              </w:rPr>
              <w:t xml:space="preserve"> management</w:t>
            </w:r>
          </w:p>
        </w:tc>
        <w:tc>
          <w:tcPr>
            <w:tcW w:w="2373" w:type="dxa"/>
            <w:vAlign w:val="center"/>
          </w:tcPr>
          <w:p w:rsidR="008C02C4" w:rsidRPr="00AB62D6" w:rsidRDefault="00891F11" w:rsidP="00347B34">
            <w:pPr>
              <w:jc w:val="center"/>
              <w:rPr>
                <w:sz w:val="20"/>
                <w:szCs w:val="20"/>
              </w:rPr>
            </w:pPr>
            <w:r>
              <w:rPr>
                <w:sz w:val="20"/>
                <w:szCs w:val="20"/>
              </w:rPr>
              <w:t>4</w:t>
            </w:r>
          </w:p>
        </w:tc>
        <w:tc>
          <w:tcPr>
            <w:tcW w:w="2374" w:type="dxa"/>
            <w:vAlign w:val="center"/>
          </w:tcPr>
          <w:p w:rsidR="008C02C4" w:rsidRPr="00AB62D6" w:rsidRDefault="00891F11" w:rsidP="00347B34">
            <w:pPr>
              <w:jc w:val="center"/>
              <w:rPr>
                <w:sz w:val="20"/>
                <w:szCs w:val="20"/>
              </w:rPr>
            </w:pPr>
            <w:r>
              <w:rPr>
                <w:sz w:val="20"/>
                <w:szCs w:val="20"/>
              </w:rPr>
              <w:t>3</w:t>
            </w:r>
          </w:p>
        </w:tc>
        <w:tc>
          <w:tcPr>
            <w:tcW w:w="2374" w:type="dxa"/>
            <w:vAlign w:val="center"/>
          </w:tcPr>
          <w:p w:rsidR="008C02C4" w:rsidRPr="00AB62D6" w:rsidRDefault="008C02C4" w:rsidP="00347B34">
            <w:pPr>
              <w:jc w:val="center"/>
              <w:rPr>
                <w:sz w:val="20"/>
                <w:szCs w:val="20"/>
              </w:rPr>
            </w:pPr>
          </w:p>
        </w:tc>
      </w:tr>
    </w:tbl>
    <w:p w:rsidR="0073424A" w:rsidRDefault="0073424A">
      <w:pPr>
        <w:rPr>
          <w:ins w:id="749" w:author="Lilian Biber" w:date="2018-08-09T09:27:00Z"/>
          <w:b/>
          <w:iCs/>
          <w:szCs w:val="22"/>
        </w:rPr>
      </w:pPr>
    </w:p>
    <w:p w:rsidR="0073424A" w:rsidRDefault="0073424A">
      <w:pPr>
        <w:rPr>
          <w:ins w:id="750" w:author="Lilian Biber" w:date="2018-08-09T09:27:00Z"/>
          <w:b/>
          <w:iCs/>
          <w:szCs w:val="22"/>
        </w:rPr>
      </w:pPr>
    </w:p>
    <w:p w:rsidR="0073424A" w:rsidRDefault="0073424A">
      <w:pPr>
        <w:rPr>
          <w:ins w:id="751" w:author="Lilian Biber" w:date="2018-08-09T09:27:00Z"/>
          <w:b/>
          <w:iCs/>
          <w:szCs w:val="22"/>
        </w:rPr>
      </w:pPr>
    </w:p>
    <w:p w:rsidR="0073424A" w:rsidRDefault="0073424A">
      <w:pPr>
        <w:rPr>
          <w:ins w:id="752" w:author="Lilian Biber" w:date="2018-08-09T09:27:00Z"/>
          <w:b/>
          <w:iCs/>
          <w:szCs w:val="22"/>
        </w:rPr>
      </w:pPr>
    </w:p>
    <w:p w:rsidR="0073424A" w:rsidRDefault="0073424A">
      <w:pPr>
        <w:rPr>
          <w:ins w:id="753" w:author="Lilian Biber" w:date="2018-08-09T09:27:00Z"/>
          <w:b/>
          <w:iCs/>
          <w:szCs w:val="22"/>
        </w:rPr>
      </w:pPr>
    </w:p>
    <w:p w:rsidR="0073424A" w:rsidRDefault="0073424A">
      <w:pPr>
        <w:rPr>
          <w:ins w:id="754" w:author="Lilian Biber" w:date="2018-08-09T09:27:00Z"/>
          <w:b/>
          <w:iCs/>
          <w:szCs w:val="22"/>
        </w:rPr>
      </w:pPr>
    </w:p>
    <w:p w:rsidR="0073424A" w:rsidRDefault="0073424A">
      <w:pPr>
        <w:rPr>
          <w:ins w:id="755" w:author="Lilian Biber" w:date="2018-08-09T09:27:00Z"/>
          <w:b/>
          <w:iCs/>
          <w:szCs w:val="22"/>
        </w:rPr>
      </w:pPr>
    </w:p>
    <w:p w:rsidR="00E83174" w:rsidRDefault="00E83174">
      <w:pPr>
        <w:rPr>
          <w:b/>
          <w:iCs/>
          <w:szCs w:val="22"/>
        </w:rPr>
      </w:pPr>
      <w:r>
        <w:rPr>
          <w:b/>
          <w:iCs/>
          <w:szCs w:val="22"/>
        </w:rPr>
        <w:t>1.3 PRIOR LEARNING ASSESSMENT</w:t>
      </w:r>
    </w:p>
    <w:p w:rsidR="00B207C2" w:rsidRPr="00860EA6" w:rsidRDefault="00387D55" w:rsidP="008C02C4">
      <w:pPr>
        <w:jc w:val="both"/>
        <w:rPr>
          <w:iCs/>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Pr="00860EA6" w:rsidDel="00387D55">
        <w:rPr>
          <w:iCs/>
          <w:szCs w:val="22"/>
        </w:rPr>
        <w:t xml:space="preserve"> </w:t>
      </w:r>
      <w:r w:rsidR="00B207C2" w:rsidRPr="00860EA6">
        <w:rPr>
          <w:iCs/>
          <w:szCs w:val="22"/>
        </w:rPr>
        <w:br w:type="page"/>
      </w:r>
    </w:p>
    <w:p w:rsidR="00F66A24" w:rsidRDefault="007A553E" w:rsidP="007A553E">
      <w:pPr>
        <w:jc w:val="center"/>
        <w:rPr>
          <w:b/>
          <w:iCs/>
          <w:szCs w:val="22"/>
        </w:rPr>
      </w:pPr>
      <w:r>
        <w:rPr>
          <w:b/>
          <w:iCs/>
          <w:szCs w:val="22"/>
        </w:rPr>
        <w:lastRenderedPageBreak/>
        <w:t xml:space="preserve">MODULE 4 - </w:t>
      </w:r>
      <w:r w:rsidR="00F66A24" w:rsidRPr="00F66A24">
        <w:rPr>
          <w:b/>
          <w:iCs/>
          <w:szCs w:val="22"/>
        </w:rPr>
        <w:t>COMMUNICATION IN EMERGENCY SITUATION</w:t>
      </w:r>
    </w:p>
    <w:p w:rsidR="005F1D78" w:rsidRDefault="005F1D78" w:rsidP="00C53D82">
      <w:pPr>
        <w:rPr>
          <w:b/>
          <w:iCs/>
          <w:szCs w:val="22"/>
        </w:rPr>
      </w:pPr>
    </w:p>
    <w:p w:rsidR="005F1D78" w:rsidRPr="00B35639" w:rsidRDefault="005F1D78" w:rsidP="005F1D78">
      <w:pPr>
        <w:autoSpaceDE w:val="0"/>
        <w:autoSpaceDN w:val="0"/>
        <w:adjustRightInd w:val="0"/>
        <w:rPr>
          <w:rFonts w:cs="Arial"/>
          <w:b/>
          <w:bCs/>
          <w:szCs w:val="22"/>
          <w:lang w:val="en-US" w:eastAsia="en-GB"/>
        </w:rPr>
      </w:pPr>
      <w:r w:rsidRPr="00B35639">
        <w:rPr>
          <w:rFonts w:cs="Arial"/>
          <w:b/>
          <w:bCs/>
          <w:szCs w:val="22"/>
          <w:lang w:val="en-US" w:eastAsia="en-GB"/>
        </w:rPr>
        <w:t>1.1 INTRODUCTION</w:t>
      </w:r>
    </w:p>
    <w:p w:rsidR="005F1D78" w:rsidRDefault="005F1D78" w:rsidP="007A553E">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communication in crisis situation.</w:t>
      </w:r>
    </w:p>
    <w:p w:rsidR="005F1D78" w:rsidRPr="00B35639" w:rsidRDefault="005F1D78" w:rsidP="005F1D78">
      <w:pPr>
        <w:autoSpaceDE w:val="0"/>
        <w:autoSpaceDN w:val="0"/>
        <w:adjustRightInd w:val="0"/>
        <w:rPr>
          <w:rFonts w:cs="Arial"/>
          <w:szCs w:val="22"/>
          <w:lang w:val="en-US" w:eastAsia="en-GB"/>
        </w:rPr>
      </w:pPr>
    </w:p>
    <w:p w:rsidR="005F1D78" w:rsidRPr="00AB62D6" w:rsidRDefault="005F1D78" w:rsidP="005F1D78">
      <w:pPr>
        <w:autoSpaceDE w:val="0"/>
        <w:autoSpaceDN w:val="0"/>
        <w:adjustRightInd w:val="0"/>
        <w:rPr>
          <w:rFonts w:cs="Arial"/>
          <w:szCs w:val="22"/>
          <w:lang w:val="en-US" w:eastAsia="en-GB"/>
        </w:rPr>
      </w:pPr>
      <w:r w:rsidRPr="00AB62D6">
        <w:rPr>
          <w:rFonts w:cs="Arial"/>
          <w:szCs w:val="22"/>
          <w:lang w:val="en-US" w:eastAsia="en-GB"/>
        </w:rPr>
        <w:t>1.1.1 Background</w:t>
      </w:r>
    </w:p>
    <w:p w:rsidR="005F1D78" w:rsidRDefault="005F1D78" w:rsidP="007A553E">
      <w:pPr>
        <w:autoSpaceDE w:val="0"/>
        <w:autoSpaceDN w:val="0"/>
        <w:adjustRightInd w:val="0"/>
        <w:jc w:val="both"/>
        <w:rPr>
          <w:rFonts w:cs="Arial"/>
          <w:szCs w:val="22"/>
          <w:lang w:val="en-US" w:eastAsia="en-GB"/>
        </w:rPr>
      </w:pPr>
      <w:r>
        <w:rPr>
          <w:szCs w:val="22"/>
        </w:rPr>
        <w:t>One of the main goal for an efficient management of an emergency</w:t>
      </w:r>
      <w:r w:rsidR="007A553E">
        <w:rPr>
          <w:szCs w:val="22"/>
        </w:rPr>
        <w:t xml:space="preserve"> situation </w:t>
      </w:r>
      <w:r>
        <w:rPr>
          <w:szCs w:val="22"/>
        </w:rPr>
        <w:t xml:space="preserve"> is communication. A correct and effectiveness internal and external communication </w:t>
      </w:r>
      <w:r w:rsidR="007A553E">
        <w:rPr>
          <w:szCs w:val="22"/>
        </w:rPr>
        <w:t xml:space="preserve">contribute to </w:t>
      </w:r>
      <w:proofErr w:type="spellStart"/>
      <w:r>
        <w:rPr>
          <w:szCs w:val="22"/>
        </w:rPr>
        <w:t>gara</w:t>
      </w:r>
      <w:r w:rsidR="00E83174">
        <w:rPr>
          <w:szCs w:val="22"/>
        </w:rPr>
        <w:t>n</w:t>
      </w:r>
      <w:r>
        <w:rPr>
          <w:szCs w:val="22"/>
        </w:rPr>
        <w:t>tee</w:t>
      </w:r>
      <w:proofErr w:type="spellEnd"/>
      <w:r>
        <w:rPr>
          <w:szCs w:val="22"/>
        </w:rPr>
        <w:t xml:space="preserve"> </w:t>
      </w:r>
      <w:r w:rsidR="007A553E">
        <w:rPr>
          <w:szCs w:val="22"/>
        </w:rPr>
        <w:t>a good management of crisis situations</w:t>
      </w:r>
      <w:r w:rsidR="00B0655B">
        <w:rPr>
          <w:szCs w:val="22"/>
        </w:rPr>
        <w:t>.</w:t>
      </w:r>
    </w:p>
    <w:p w:rsidR="005F1D78" w:rsidRPr="00B35639" w:rsidRDefault="005F1D78" w:rsidP="005F1D78">
      <w:pPr>
        <w:jc w:val="both"/>
        <w:rPr>
          <w:rFonts w:cs="Arial"/>
          <w:b/>
          <w:bCs/>
          <w:szCs w:val="22"/>
          <w:lang w:val="en-US" w:eastAsia="en-GB"/>
        </w:rPr>
      </w:pPr>
    </w:p>
    <w:p w:rsidR="005F1D78" w:rsidRDefault="005F1D78" w:rsidP="005F1D78">
      <w:pPr>
        <w:jc w:val="both"/>
        <w:rPr>
          <w:iCs/>
          <w:szCs w:val="22"/>
        </w:rPr>
      </w:pPr>
      <w:r w:rsidRPr="00AB62D6">
        <w:rPr>
          <w:rFonts w:cs="Arial"/>
          <w:b/>
          <w:bCs/>
          <w:szCs w:val="22"/>
          <w:lang w:val="en-US" w:eastAsia="en-GB"/>
        </w:rPr>
        <w:t>1.2 SUBJECT FRAMEWORK</w:t>
      </w:r>
    </w:p>
    <w:p w:rsidR="005F1D78" w:rsidRDefault="005F1D78" w:rsidP="005F1D78">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rsidR="007A553E" w:rsidRDefault="007A553E" w:rsidP="007A553E">
      <w:pPr>
        <w:autoSpaceDE w:val="0"/>
        <w:autoSpaceDN w:val="0"/>
        <w:adjustRightInd w:val="0"/>
        <w:jc w:val="both"/>
        <w:rPr>
          <w:szCs w:val="22"/>
        </w:rPr>
      </w:pPr>
      <w:r w:rsidRPr="007A553E">
        <w:rPr>
          <w:szCs w:val="22"/>
        </w:rPr>
        <w:t>Manage strategies to develop proper communication in crisis situation that has in the media and in public opinion the main targets of comparison</w:t>
      </w:r>
      <w:r w:rsidR="00B0655B">
        <w:rPr>
          <w:szCs w:val="22"/>
        </w:rPr>
        <w:t>.</w:t>
      </w:r>
    </w:p>
    <w:p w:rsidR="007A553E" w:rsidRDefault="007A553E" w:rsidP="007A553E">
      <w:pPr>
        <w:autoSpaceDE w:val="0"/>
        <w:autoSpaceDN w:val="0"/>
        <w:adjustRightInd w:val="0"/>
        <w:jc w:val="both"/>
        <w:rPr>
          <w:sz w:val="23"/>
          <w:szCs w:val="23"/>
        </w:rPr>
      </w:pPr>
    </w:p>
    <w:p w:rsidR="007A553E" w:rsidRPr="008811DC" w:rsidRDefault="007A553E" w:rsidP="007A553E">
      <w:pPr>
        <w:rPr>
          <w:sz w:val="23"/>
          <w:szCs w:val="23"/>
        </w:rPr>
      </w:pPr>
      <w:r>
        <w:rPr>
          <w:sz w:val="23"/>
          <w:szCs w:val="23"/>
        </w:rPr>
        <w:t xml:space="preserve">1.2.2 Aim: </w:t>
      </w:r>
    </w:p>
    <w:p w:rsidR="007A553E" w:rsidRPr="007A553E" w:rsidRDefault="007A553E" w:rsidP="007A553E">
      <w:pPr>
        <w:autoSpaceDE w:val="0"/>
        <w:autoSpaceDN w:val="0"/>
        <w:adjustRightInd w:val="0"/>
        <w:jc w:val="both"/>
        <w:rPr>
          <w:szCs w:val="22"/>
        </w:rPr>
      </w:pPr>
      <w:r w:rsidRPr="007A553E">
        <w:rPr>
          <w:szCs w:val="22"/>
        </w:rPr>
        <w:t>provide knowledge and develop integrated skills on theoretical and practical operational tools aimed at the management of crisis situations and emergencies from the point of view of psycho-social and communicational, inspired by new developments in human sciences.</w:t>
      </w:r>
    </w:p>
    <w:p w:rsidR="005F1D78" w:rsidRPr="007A553E" w:rsidRDefault="007A553E" w:rsidP="007A553E">
      <w:pPr>
        <w:autoSpaceDE w:val="0"/>
        <w:autoSpaceDN w:val="0"/>
        <w:adjustRightInd w:val="0"/>
        <w:jc w:val="both"/>
        <w:rPr>
          <w:szCs w:val="22"/>
        </w:rPr>
      </w:pPr>
      <w:r w:rsidRPr="007A553E">
        <w:rPr>
          <w:szCs w:val="22"/>
        </w:rPr>
        <w:t xml:space="preserve">Provide knowledge on resilience elements for a </w:t>
      </w:r>
      <w:proofErr w:type="spellStart"/>
      <w:r w:rsidRPr="007A553E">
        <w:rPr>
          <w:szCs w:val="22"/>
        </w:rPr>
        <w:t>dinamic</w:t>
      </w:r>
      <w:proofErr w:type="spellEnd"/>
      <w:r w:rsidRPr="007A553E">
        <w:rPr>
          <w:szCs w:val="22"/>
        </w:rPr>
        <w:t xml:space="preserve"> and positive reaction to difficult situations</w:t>
      </w:r>
      <w:r w:rsidR="00B0655B">
        <w:rPr>
          <w:szCs w:val="22"/>
        </w:rPr>
        <w:t>.</w:t>
      </w:r>
    </w:p>
    <w:p w:rsidR="002342B4" w:rsidRDefault="002342B4">
      <w:pPr>
        <w:rPr>
          <w:szCs w:val="22"/>
        </w:rPr>
      </w:pPr>
    </w:p>
    <w:tbl>
      <w:tblPr>
        <w:tblStyle w:val="Grigliatabella"/>
        <w:tblW w:w="0" w:type="auto"/>
        <w:tblLook w:val="04A0"/>
      </w:tblPr>
      <w:tblGrid>
        <w:gridCol w:w="2373"/>
        <w:gridCol w:w="2373"/>
        <w:gridCol w:w="2374"/>
        <w:gridCol w:w="2374"/>
      </w:tblGrid>
      <w:tr w:rsidR="00B466C5" w:rsidTr="00347B34">
        <w:tc>
          <w:tcPr>
            <w:tcW w:w="2373" w:type="dxa"/>
            <w:vMerge w:val="restart"/>
          </w:tcPr>
          <w:p w:rsidR="00B466C5" w:rsidRDefault="00B466C5" w:rsidP="00347B34">
            <w:pPr>
              <w:rPr>
                <w:b/>
                <w:szCs w:val="22"/>
                <w:u w:val="single"/>
              </w:rPr>
            </w:pPr>
            <w:proofErr w:type="spellStart"/>
            <w:r>
              <w:rPr>
                <w:b/>
                <w:szCs w:val="22"/>
                <w:u w:val="single"/>
              </w:rPr>
              <w:t>Subject</w:t>
            </w:r>
            <w:proofErr w:type="spellEnd"/>
            <w:r>
              <w:rPr>
                <w:b/>
                <w:szCs w:val="22"/>
                <w:u w:val="single"/>
              </w:rPr>
              <w:t xml:space="preserve"> Area</w:t>
            </w:r>
          </w:p>
        </w:tc>
        <w:tc>
          <w:tcPr>
            <w:tcW w:w="2373" w:type="dxa"/>
            <w:vMerge w:val="restart"/>
          </w:tcPr>
          <w:p w:rsidR="00B466C5" w:rsidRDefault="00B466C5" w:rsidP="00347B34">
            <w:pPr>
              <w:rPr>
                <w:b/>
                <w:szCs w:val="22"/>
                <w:u w:val="single"/>
              </w:rPr>
            </w:pPr>
            <w:proofErr w:type="spellStart"/>
            <w:r>
              <w:rPr>
                <w:b/>
                <w:szCs w:val="22"/>
                <w:u w:val="single"/>
              </w:rPr>
              <w:t>Reccomended</w:t>
            </w:r>
            <w:proofErr w:type="spellEnd"/>
            <w:r>
              <w:rPr>
                <w:b/>
                <w:szCs w:val="22"/>
                <w:u w:val="single"/>
              </w:rPr>
              <w:t xml:space="preserve"> </w:t>
            </w:r>
            <w:proofErr w:type="spellStart"/>
            <w:r>
              <w:rPr>
                <w:b/>
                <w:szCs w:val="22"/>
                <w:u w:val="single"/>
              </w:rPr>
              <w:t>Competence</w:t>
            </w:r>
            <w:proofErr w:type="spellEnd"/>
            <w:r>
              <w:rPr>
                <w:b/>
                <w:szCs w:val="22"/>
                <w:u w:val="single"/>
              </w:rPr>
              <w:t xml:space="preserve"> </w:t>
            </w:r>
            <w:proofErr w:type="spellStart"/>
            <w:r>
              <w:rPr>
                <w:b/>
                <w:szCs w:val="22"/>
                <w:u w:val="single"/>
              </w:rPr>
              <w:t>Level</w:t>
            </w:r>
            <w:proofErr w:type="spellEnd"/>
          </w:p>
        </w:tc>
        <w:tc>
          <w:tcPr>
            <w:tcW w:w="4748" w:type="dxa"/>
            <w:gridSpan w:val="2"/>
          </w:tcPr>
          <w:p w:rsidR="00B466C5" w:rsidRDefault="00B466C5" w:rsidP="00347B34">
            <w:pPr>
              <w:jc w:val="center"/>
              <w:rPr>
                <w:b/>
                <w:szCs w:val="22"/>
                <w:u w:val="single"/>
              </w:rPr>
            </w:pPr>
            <w:proofErr w:type="spellStart"/>
            <w:r>
              <w:rPr>
                <w:b/>
                <w:szCs w:val="22"/>
                <w:u w:val="single"/>
              </w:rPr>
              <w:t>Recommended</w:t>
            </w:r>
            <w:proofErr w:type="spellEnd"/>
            <w:r>
              <w:rPr>
                <w:b/>
                <w:szCs w:val="22"/>
                <w:u w:val="single"/>
              </w:rPr>
              <w:t xml:space="preserve"> </w:t>
            </w:r>
            <w:proofErr w:type="spellStart"/>
            <w:r>
              <w:rPr>
                <w:b/>
                <w:szCs w:val="22"/>
                <w:u w:val="single"/>
              </w:rPr>
              <w:t>Hours</w:t>
            </w:r>
            <w:proofErr w:type="spellEnd"/>
          </w:p>
        </w:tc>
      </w:tr>
      <w:tr w:rsidR="00B466C5" w:rsidTr="00347B34">
        <w:tc>
          <w:tcPr>
            <w:tcW w:w="2373" w:type="dxa"/>
            <w:vMerge/>
          </w:tcPr>
          <w:p w:rsidR="00B466C5" w:rsidRDefault="00B466C5" w:rsidP="00347B34">
            <w:pPr>
              <w:rPr>
                <w:b/>
                <w:szCs w:val="22"/>
                <w:u w:val="single"/>
              </w:rPr>
            </w:pPr>
          </w:p>
        </w:tc>
        <w:tc>
          <w:tcPr>
            <w:tcW w:w="2373" w:type="dxa"/>
            <w:vMerge/>
          </w:tcPr>
          <w:p w:rsidR="00B466C5" w:rsidRDefault="00B466C5" w:rsidP="00347B34">
            <w:pPr>
              <w:rPr>
                <w:b/>
                <w:szCs w:val="22"/>
                <w:u w:val="single"/>
              </w:rPr>
            </w:pPr>
          </w:p>
        </w:tc>
        <w:tc>
          <w:tcPr>
            <w:tcW w:w="2374" w:type="dxa"/>
          </w:tcPr>
          <w:p w:rsidR="00B466C5" w:rsidRDefault="00B466C5" w:rsidP="00347B34">
            <w:pPr>
              <w:rPr>
                <w:b/>
                <w:szCs w:val="22"/>
                <w:u w:val="single"/>
              </w:rPr>
            </w:pPr>
            <w:proofErr w:type="spellStart"/>
            <w:r>
              <w:rPr>
                <w:b/>
                <w:szCs w:val="22"/>
                <w:u w:val="single"/>
              </w:rPr>
              <w:t>Presentations</w:t>
            </w:r>
            <w:proofErr w:type="spellEnd"/>
            <w:r>
              <w:rPr>
                <w:b/>
                <w:szCs w:val="22"/>
                <w:u w:val="single"/>
              </w:rPr>
              <w:t>/ Lectures</w:t>
            </w:r>
          </w:p>
        </w:tc>
        <w:tc>
          <w:tcPr>
            <w:tcW w:w="2374" w:type="dxa"/>
          </w:tcPr>
          <w:p w:rsidR="00B466C5" w:rsidRDefault="00B466C5" w:rsidP="00347B34">
            <w:pPr>
              <w:rPr>
                <w:b/>
                <w:szCs w:val="22"/>
                <w:u w:val="single"/>
              </w:rPr>
            </w:pPr>
            <w:del w:id="756" w:author="Lilian Biber" w:date="2018-08-09T11:43:00Z">
              <w:r w:rsidDel="00E01953">
                <w:rPr>
                  <w:b/>
                  <w:szCs w:val="22"/>
                  <w:u w:val="single"/>
                </w:rPr>
                <w:delText>Exercises/ simulation</w:delText>
              </w:r>
            </w:del>
            <w:ins w:id="757" w:author="Lilian Biber" w:date="2018-08-09T11:43:00Z">
              <w:r w:rsidR="00E01953">
                <w:rPr>
                  <w:b/>
                  <w:szCs w:val="22"/>
                  <w:u w:val="single"/>
                </w:rPr>
                <w:t>ECW</w:t>
              </w:r>
            </w:ins>
          </w:p>
        </w:tc>
      </w:tr>
      <w:tr w:rsidR="00B466C5" w:rsidRPr="00AB62D6" w:rsidTr="00347B34">
        <w:tc>
          <w:tcPr>
            <w:tcW w:w="2373" w:type="dxa"/>
          </w:tcPr>
          <w:p w:rsidR="00B466C5" w:rsidRDefault="00B466C5" w:rsidP="00347B34">
            <w:pPr>
              <w:rPr>
                <w:sz w:val="20"/>
                <w:szCs w:val="20"/>
              </w:rPr>
            </w:pPr>
            <w:proofErr w:type="spellStart"/>
            <w:r>
              <w:rPr>
                <w:sz w:val="20"/>
                <w:szCs w:val="20"/>
              </w:rPr>
              <w:t>Crisis</w:t>
            </w:r>
            <w:proofErr w:type="spellEnd"/>
            <w:r>
              <w:rPr>
                <w:sz w:val="20"/>
                <w:szCs w:val="20"/>
              </w:rPr>
              <w:t xml:space="preserve">, emergencies and </w:t>
            </w:r>
            <w:proofErr w:type="spellStart"/>
            <w:r>
              <w:rPr>
                <w:sz w:val="20"/>
                <w:szCs w:val="20"/>
              </w:rPr>
              <w:t>context</w:t>
            </w:r>
            <w:proofErr w:type="spellEnd"/>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4</w:t>
            </w:r>
          </w:p>
        </w:tc>
        <w:tc>
          <w:tcPr>
            <w:tcW w:w="2374" w:type="dxa"/>
            <w:vAlign w:val="center"/>
          </w:tcPr>
          <w:p w:rsidR="00B466C5" w:rsidRPr="00AB62D6" w:rsidRDefault="00B466C5" w:rsidP="00347B34">
            <w:pPr>
              <w:jc w:val="center"/>
              <w:rPr>
                <w:sz w:val="20"/>
                <w:szCs w:val="20"/>
              </w:rPr>
            </w:pPr>
            <w:r>
              <w:rPr>
                <w:sz w:val="20"/>
                <w:szCs w:val="20"/>
              </w:rPr>
              <w:t>3</w:t>
            </w:r>
          </w:p>
        </w:tc>
        <w:tc>
          <w:tcPr>
            <w:tcW w:w="2374" w:type="dxa"/>
            <w:vAlign w:val="center"/>
          </w:tcPr>
          <w:p w:rsidR="00B466C5" w:rsidRPr="00AB62D6" w:rsidRDefault="00B466C5" w:rsidP="00347B34">
            <w:pPr>
              <w:jc w:val="center"/>
              <w:rPr>
                <w:sz w:val="20"/>
                <w:szCs w:val="20"/>
              </w:rPr>
            </w:pPr>
          </w:p>
        </w:tc>
      </w:tr>
      <w:tr w:rsidR="00B466C5" w:rsidRPr="00AB62D6" w:rsidTr="00347B34">
        <w:tc>
          <w:tcPr>
            <w:tcW w:w="2373" w:type="dxa"/>
          </w:tcPr>
          <w:p w:rsidR="00B466C5" w:rsidRDefault="00B466C5" w:rsidP="00347B34">
            <w:pPr>
              <w:rPr>
                <w:sz w:val="20"/>
                <w:szCs w:val="20"/>
              </w:rPr>
            </w:pPr>
            <w:proofErr w:type="spellStart"/>
            <w:r>
              <w:rPr>
                <w:sz w:val="20"/>
                <w:szCs w:val="20"/>
              </w:rPr>
              <w:t>Comunication</w:t>
            </w:r>
            <w:proofErr w:type="spellEnd"/>
            <w:r>
              <w:rPr>
                <w:sz w:val="20"/>
                <w:szCs w:val="20"/>
              </w:rPr>
              <w:t xml:space="preserve"> </w:t>
            </w:r>
            <w:proofErr w:type="spellStart"/>
            <w:r>
              <w:rPr>
                <w:sz w:val="20"/>
                <w:szCs w:val="20"/>
              </w:rPr>
              <w:t>models</w:t>
            </w:r>
            <w:proofErr w:type="spellEnd"/>
            <w:r>
              <w:rPr>
                <w:sz w:val="20"/>
                <w:szCs w:val="20"/>
              </w:rPr>
              <w:t xml:space="preserve"> and  </w:t>
            </w:r>
            <w:proofErr w:type="spellStart"/>
            <w:r>
              <w:rPr>
                <w:sz w:val="20"/>
                <w:szCs w:val="20"/>
              </w:rPr>
              <w:t>traditional</w:t>
            </w:r>
            <w:proofErr w:type="spellEnd"/>
            <w:r>
              <w:rPr>
                <w:sz w:val="20"/>
                <w:szCs w:val="20"/>
              </w:rPr>
              <w:t xml:space="preserve"> communication </w:t>
            </w:r>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4</w:t>
            </w:r>
          </w:p>
        </w:tc>
        <w:tc>
          <w:tcPr>
            <w:tcW w:w="2374" w:type="dxa"/>
            <w:vAlign w:val="center"/>
          </w:tcPr>
          <w:p w:rsidR="00B466C5" w:rsidRPr="00AB62D6" w:rsidRDefault="00B466C5" w:rsidP="00347B34">
            <w:pPr>
              <w:jc w:val="center"/>
              <w:rPr>
                <w:sz w:val="20"/>
                <w:szCs w:val="20"/>
              </w:rPr>
            </w:pPr>
            <w:r>
              <w:rPr>
                <w:sz w:val="20"/>
                <w:szCs w:val="20"/>
              </w:rPr>
              <w:t>5</w:t>
            </w:r>
          </w:p>
        </w:tc>
        <w:tc>
          <w:tcPr>
            <w:tcW w:w="2374" w:type="dxa"/>
            <w:vAlign w:val="center"/>
          </w:tcPr>
          <w:p w:rsidR="00B466C5" w:rsidRPr="00AB62D6" w:rsidRDefault="00B466C5" w:rsidP="00347B34">
            <w:pPr>
              <w:jc w:val="center"/>
              <w:rPr>
                <w:sz w:val="20"/>
                <w:szCs w:val="20"/>
              </w:rPr>
            </w:pPr>
          </w:p>
        </w:tc>
      </w:tr>
      <w:tr w:rsidR="00B466C5" w:rsidRPr="00AB62D6" w:rsidTr="00347B34">
        <w:tc>
          <w:tcPr>
            <w:tcW w:w="2373" w:type="dxa"/>
          </w:tcPr>
          <w:p w:rsidR="00B466C5" w:rsidRDefault="00B466C5" w:rsidP="00347B34">
            <w:pPr>
              <w:rPr>
                <w:sz w:val="20"/>
                <w:szCs w:val="20"/>
              </w:rPr>
            </w:pPr>
            <w:r>
              <w:rPr>
                <w:sz w:val="20"/>
                <w:szCs w:val="20"/>
              </w:rPr>
              <w:t>Digital communication</w:t>
            </w:r>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4</w:t>
            </w:r>
          </w:p>
        </w:tc>
        <w:tc>
          <w:tcPr>
            <w:tcW w:w="2374" w:type="dxa"/>
            <w:vAlign w:val="center"/>
          </w:tcPr>
          <w:p w:rsidR="00B466C5" w:rsidRPr="00AB62D6" w:rsidRDefault="00B466C5" w:rsidP="00347B34">
            <w:pPr>
              <w:jc w:val="center"/>
              <w:rPr>
                <w:sz w:val="20"/>
                <w:szCs w:val="20"/>
              </w:rPr>
            </w:pPr>
            <w:r>
              <w:rPr>
                <w:sz w:val="20"/>
                <w:szCs w:val="20"/>
              </w:rPr>
              <w:t>3</w:t>
            </w:r>
          </w:p>
        </w:tc>
        <w:tc>
          <w:tcPr>
            <w:tcW w:w="2374" w:type="dxa"/>
            <w:vAlign w:val="center"/>
          </w:tcPr>
          <w:p w:rsidR="00B466C5" w:rsidRPr="00AB62D6" w:rsidRDefault="00B466C5" w:rsidP="00347B34">
            <w:pPr>
              <w:jc w:val="center"/>
              <w:rPr>
                <w:sz w:val="20"/>
                <w:szCs w:val="20"/>
              </w:rPr>
            </w:pPr>
          </w:p>
        </w:tc>
      </w:tr>
      <w:tr w:rsidR="00B466C5" w:rsidRPr="00AB62D6" w:rsidTr="00347B34">
        <w:tc>
          <w:tcPr>
            <w:tcW w:w="2373" w:type="dxa"/>
          </w:tcPr>
          <w:p w:rsidR="00B466C5" w:rsidRDefault="00B466C5" w:rsidP="00347B34">
            <w:pPr>
              <w:rPr>
                <w:sz w:val="20"/>
                <w:szCs w:val="20"/>
              </w:rPr>
            </w:pPr>
            <w:proofErr w:type="spellStart"/>
            <w:r>
              <w:rPr>
                <w:sz w:val="20"/>
                <w:szCs w:val="20"/>
              </w:rPr>
              <w:t>Crisis</w:t>
            </w:r>
            <w:proofErr w:type="spellEnd"/>
            <w:r>
              <w:rPr>
                <w:sz w:val="20"/>
                <w:szCs w:val="20"/>
              </w:rPr>
              <w:t xml:space="preserve"> management, </w:t>
            </w:r>
            <w:proofErr w:type="spellStart"/>
            <w:r>
              <w:rPr>
                <w:sz w:val="20"/>
                <w:szCs w:val="20"/>
              </w:rPr>
              <w:t>legal</w:t>
            </w:r>
            <w:proofErr w:type="spellEnd"/>
            <w:r>
              <w:rPr>
                <w:sz w:val="20"/>
                <w:szCs w:val="20"/>
              </w:rPr>
              <w:t xml:space="preserve"> and </w:t>
            </w:r>
            <w:proofErr w:type="spellStart"/>
            <w:r>
              <w:rPr>
                <w:sz w:val="20"/>
                <w:szCs w:val="20"/>
              </w:rPr>
              <w:t>organi</w:t>
            </w:r>
            <w:proofErr w:type="spellEnd"/>
            <w:r>
              <w:rPr>
                <w:sz w:val="20"/>
                <w:szCs w:val="20"/>
              </w:rPr>
              <w:t xml:space="preserve"> </w:t>
            </w:r>
            <w:proofErr w:type="spellStart"/>
            <w:r>
              <w:rPr>
                <w:sz w:val="20"/>
                <w:szCs w:val="20"/>
              </w:rPr>
              <w:t>zational</w:t>
            </w:r>
            <w:proofErr w:type="spellEnd"/>
            <w:r>
              <w:rPr>
                <w:sz w:val="20"/>
                <w:szCs w:val="20"/>
              </w:rPr>
              <w:t xml:space="preserve"> </w:t>
            </w:r>
            <w:proofErr w:type="spellStart"/>
            <w:r>
              <w:rPr>
                <w:sz w:val="20"/>
                <w:szCs w:val="20"/>
              </w:rPr>
              <w:t>approaches</w:t>
            </w:r>
            <w:proofErr w:type="spellEnd"/>
            <w:r>
              <w:rPr>
                <w:sz w:val="20"/>
                <w:szCs w:val="20"/>
              </w:rPr>
              <w:t>, media relations</w:t>
            </w:r>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4</w:t>
            </w:r>
          </w:p>
        </w:tc>
        <w:tc>
          <w:tcPr>
            <w:tcW w:w="2374" w:type="dxa"/>
            <w:vAlign w:val="center"/>
          </w:tcPr>
          <w:p w:rsidR="00B466C5" w:rsidRPr="00AB62D6" w:rsidRDefault="00B466C5" w:rsidP="00347B34">
            <w:pPr>
              <w:jc w:val="center"/>
              <w:rPr>
                <w:sz w:val="20"/>
                <w:szCs w:val="20"/>
              </w:rPr>
            </w:pPr>
            <w:r>
              <w:rPr>
                <w:sz w:val="20"/>
                <w:szCs w:val="20"/>
              </w:rPr>
              <w:t>5</w:t>
            </w:r>
          </w:p>
        </w:tc>
        <w:tc>
          <w:tcPr>
            <w:tcW w:w="2374" w:type="dxa"/>
            <w:vAlign w:val="center"/>
          </w:tcPr>
          <w:p w:rsidR="00B466C5" w:rsidRPr="00AB62D6" w:rsidRDefault="00B466C5" w:rsidP="00347B34">
            <w:pPr>
              <w:jc w:val="center"/>
              <w:rPr>
                <w:sz w:val="20"/>
                <w:szCs w:val="20"/>
              </w:rPr>
            </w:pPr>
          </w:p>
        </w:tc>
      </w:tr>
      <w:tr w:rsidR="00B466C5" w:rsidRPr="00AB62D6" w:rsidTr="00347B34">
        <w:tc>
          <w:tcPr>
            <w:tcW w:w="2373" w:type="dxa"/>
          </w:tcPr>
          <w:p w:rsidR="00B466C5" w:rsidRDefault="00B466C5" w:rsidP="00347B34">
            <w:pPr>
              <w:rPr>
                <w:sz w:val="20"/>
                <w:szCs w:val="20"/>
              </w:rPr>
            </w:pPr>
            <w:proofErr w:type="spellStart"/>
            <w:r>
              <w:rPr>
                <w:sz w:val="20"/>
                <w:szCs w:val="20"/>
              </w:rPr>
              <w:t>Psychology</w:t>
            </w:r>
            <w:proofErr w:type="spellEnd"/>
            <w:r>
              <w:rPr>
                <w:sz w:val="20"/>
                <w:szCs w:val="20"/>
              </w:rPr>
              <w:t xml:space="preserve"> : </w:t>
            </w:r>
            <w:proofErr w:type="spellStart"/>
            <w:r>
              <w:rPr>
                <w:sz w:val="20"/>
                <w:szCs w:val="20"/>
              </w:rPr>
              <w:t>crisis</w:t>
            </w:r>
            <w:proofErr w:type="spellEnd"/>
            <w:r>
              <w:rPr>
                <w:sz w:val="20"/>
                <w:szCs w:val="20"/>
              </w:rPr>
              <w:t xml:space="preserve">, emergencies and </w:t>
            </w:r>
            <w:proofErr w:type="spellStart"/>
            <w:r>
              <w:rPr>
                <w:sz w:val="20"/>
                <w:szCs w:val="20"/>
              </w:rPr>
              <w:t>their</w:t>
            </w:r>
            <w:proofErr w:type="spellEnd"/>
            <w:r>
              <w:rPr>
                <w:sz w:val="20"/>
                <w:szCs w:val="20"/>
              </w:rPr>
              <w:t xml:space="preserve"> influence on communication </w:t>
            </w:r>
            <w:proofErr w:type="spellStart"/>
            <w:r>
              <w:rPr>
                <w:sz w:val="20"/>
                <w:szCs w:val="20"/>
              </w:rPr>
              <w:t>processes</w:t>
            </w:r>
            <w:proofErr w:type="spellEnd"/>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3</w:t>
            </w:r>
          </w:p>
        </w:tc>
        <w:tc>
          <w:tcPr>
            <w:tcW w:w="2374" w:type="dxa"/>
            <w:vAlign w:val="center"/>
          </w:tcPr>
          <w:p w:rsidR="00B466C5" w:rsidRPr="00AB62D6" w:rsidRDefault="007726A3" w:rsidP="00347B34">
            <w:pPr>
              <w:jc w:val="center"/>
              <w:rPr>
                <w:sz w:val="20"/>
                <w:szCs w:val="20"/>
              </w:rPr>
            </w:pPr>
            <w:r>
              <w:rPr>
                <w:sz w:val="20"/>
                <w:szCs w:val="20"/>
              </w:rPr>
              <w:t>3</w:t>
            </w:r>
          </w:p>
        </w:tc>
        <w:tc>
          <w:tcPr>
            <w:tcW w:w="2374" w:type="dxa"/>
            <w:vAlign w:val="center"/>
          </w:tcPr>
          <w:p w:rsidR="00B466C5" w:rsidRPr="00AB62D6" w:rsidRDefault="007726A3" w:rsidP="00347B34">
            <w:pPr>
              <w:jc w:val="center"/>
              <w:rPr>
                <w:sz w:val="20"/>
                <w:szCs w:val="20"/>
              </w:rPr>
            </w:pPr>
            <w:r>
              <w:rPr>
                <w:sz w:val="20"/>
                <w:szCs w:val="20"/>
              </w:rPr>
              <w:t>2</w:t>
            </w:r>
          </w:p>
        </w:tc>
      </w:tr>
      <w:tr w:rsidR="00B466C5" w:rsidRPr="00AB62D6" w:rsidTr="00347B34">
        <w:tc>
          <w:tcPr>
            <w:tcW w:w="2373" w:type="dxa"/>
          </w:tcPr>
          <w:p w:rsidR="00B466C5" w:rsidRDefault="00B466C5" w:rsidP="00347B34">
            <w:pPr>
              <w:rPr>
                <w:sz w:val="20"/>
                <w:szCs w:val="20"/>
              </w:rPr>
            </w:pPr>
            <w:proofErr w:type="spellStart"/>
            <w:r>
              <w:rPr>
                <w:sz w:val="20"/>
                <w:szCs w:val="20"/>
              </w:rPr>
              <w:t>Methodologies</w:t>
            </w:r>
            <w:proofErr w:type="spellEnd"/>
            <w:r>
              <w:rPr>
                <w:sz w:val="20"/>
                <w:szCs w:val="20"/>
              </w:rPr>
              <w:t xml:space="preserve"> and techniques for  </w:t>
            </w:r>
            <w:proofErr w:type="spellStart"/>
            <w:r>
              <w:rPr>
                <w:sz w:val="20"/>
                <w:szCs w:val="20"/>
              </w:rPr>
              <w:t>crisis</w:t>
            </w:r>
            <w:proofErr w:type="spellEnd"/>
            <w:r>
              <w:rPr>
                <w:sz w:val="20"/>
                <w:szCs w:val="20"/>
              </w:rPr>
              <w:t xml:space="preserve"> and emergency management </w:t>
            </w:r>
          </w:p>
          <w:p w:rsidR="00B466C5" w:rsidRPr="00AB62D6" w:rsidRDefault="00B466C5" w:rsidP="00347B34">
            <w:pPr>
              <w:rPr>
                <w:sz w:val="20"/>
                <w:szCs w:val="20"/>
              </w:rPr>
            </w:pPr>
          </w:p>
        </w:tc>
        <w:tc>
          <w:tcPr>
            <w:tcW w:w="2373" w:type="dxa"/>
            <w:vAlign w:val="center"/>
          </w:tcPr>
          <w:p w:rsidR="00B466C5" w:rsidRPr="00AB62D6" w:rsidRDefault="00B466C5" w:rsidP="00347B34">
            <w:pPr>
              <w:jc w:val="center"/>
              <w:rPr>
                <w:sz w:val="20"/>
                <w:szCs w:val="20"/>
              </w:rPr>
            </w:pPr>
            <w:r w:rsidRPr="00AB62D6">
              <w:rPr>
                <w:sz w:val="20"/>
                <w:szCs w:val="20"/>
              </w:rPr>
              <w:t>4</w:t>
            </w:r>
          </w:p>
        </w:tc>
        <w:tc>
          <w:tcPr>
            <w:tcW w:w="2374" w:type="dxa"/>
            <w:vAlign w:val="center"/>
          </w:tcPr>
          <w:p w:rsidR="00B466C5" w:rsidRPr="00AB62D6" w:rsidRDefault="007726A3" w:rsidP="00347B34">
            <w:pPr>
              <w:jc w:val="center"/>
              <w:rPr>
                <w:sz w:val="20"/>
                <w:szCs w:val="20"/>
              </w:rPr>
            </w:pPr>
            <w:r>
              <w:rPr>
                <w:sz w:val="20"/>
                <w:szCs w:val="20"/>
              </w:rPr>
              <w:t>3</w:t>
            </w:r>
          </w:p>
        </w:tc>
        <w:tc>
          <w:tcPr>
            <w:tcW w:w="2374" w:type="dxa"/>
            <w:vAlign w:val="center"/>
          </w:tcPr>
          <w:p w:rsidR="00B466C5" w:rsidRPr="00AB62D6" w:rsidRDefault="007726A3" w:rsidP="00347B34">
            <w:pPr>
              <w:jc w:val="center"/>
              <w:rPr>
                <w:sz w:val="20"/>
                <w:szCs w:val="20"/>
              </w:rPr>
            </w:pPr>
            <w:r>
              <w:rPr>
                <w:sz w:val="20"/>
                <w:szCs w:val="20"/>
              </w:rPr>
              <w:t>3</w:t>
            </w:r>
          </w:p>
        </w:tc>
      </w:tr>
    </w:tbl>
    <w:p w:rsidR="00B466C5" w:rsidRDefault="00B466C5" w:rsidP="00B466C5">
      <w:pPr>
        <w:rPr>
          <w:b/>
          <w:iCs/>
          <w:szCs w:val="22"/>
        </w:rPr>
      </w:pPr>
      <w:r>
        <w:rPr>
          <w:b/>
          <w:iCs/>
          <w:szCs w:val="22"/>
        </w:rPr>
        <w:t>1.3 PRIOR LEARNING ASSESSMENT</w:t>
      </w:r>
    </w:p>
    <w:p w:rsidR="002342B4" w:rsidRDefault="00387D55">
      <w:pPr>
        <w:rPr>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00B26002">
        <w:rPr>
          <w:szCs w:val="22"/>
        </w:rPr>
        <w:t>.</w:t>
      </w:r>
      <w:r w:rsidRPr="00860EA6" w:rsidDel="00387D55">
        <w:rPr>
          <w:szCs w:val="22"/>
        </w:rPr>
        <w:t xml:space="preserve"> </w:t>
      </w:r>
      <w:r w:rsidR="002342B4">
        <w:rPr>
          <w:szCs w:val="22"/>
        </w:rPr>
        <w:br w:type="page"/>
      </w:r>
    </w:p>
    <w:p w:rsidR="001A18B3" w:rsidRPr="00D06ABA" w:rsidRDefault="002342B4" w:rsidP="00D06ABA">
      <w:pPr>
        <w:jc w:val="center"/>
        <w:rPr>
          <w:b/>
          <w:iCs/>
          <w:szCs w:val="22"/>
        </w:rPr>
      </w:pPr>
      <w:r w:rsidRPr="00D06ABA">
        <w:rPr>
          <w:b/>
          <w:iCs/>
          <w:szCs w:val="22"/>
        </w:rPr>
        <w:lastRenderedPageBreak/>
        <w:t>MODULE 5 – RISK MANAGEMENT TOOLBOX</w:t>
      </w:r>
    </w:p>
    <w:p w:rsidR="002342B4" w:rsidRDefault="002342B4" w:rsidP="007A553E">
      <w:pPr>
        <w:autoSpaceDE w:val="0"/>
        <w:autoSpaceDN w:val="0"/>
        <w:adjustRightInd w:val="0"/>
        <w:rPr>
          <w:szCs w:val="22"/>
        </w:rPr>
      </w:pPr>
    </w:p>
    <w:p w:rsidR="002342B4" w:rsidRDefault="002342B4" w:rsidP="002342B4">
      <w:pPr>
        <w:rPr>
          <w:b/>
          <w:iCs/>
          <w:szCs w:val="22"/>
        </w:rPr>
      </w:pPr>
    </w:p>
    <w:p w:rsidR="002342B4" w:rsidRPr="00B35639" w:rsidRDefault="002342B4" w:rsidP="002342B4">
      <w:pPr>
        <w:autoSpaceDE w:val="0"/>
        <w:autoSpaceDN w:val="0"/>
        <w:adjustRightInd w:val="0"/>
        <w:rPr>
          <w:rFonts w:cs="Arial"/>
          <w:b/>
          <w:bCs/>
          <w:szCs w:val="22"/>
          <w:lang w:val="en-US" w:eastAsia="en-GB"/>
        </w:rPr>
      </w:pPr>
      <w:r w:rsidRPr="00B35639">
        <w:rPr>
          <w:rFonts w:cs="Arial"/>
          <w:b/>
          <w:bCs/>
          <w:szCs w:val="22"/>
          <w:lang w:val="en-US" w:eastAsia="en-GB"/>
        </w:rPr>
        <w:t>1.1 INTRODUCTION</w:t>
      </w:r>
    </w:p>
    <w:p w:rsidR="002342B4" w:rsidRPr="00B35639" w:rsidRDefault="002342B4" w:rsidP="00860EA6">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risk Management analysis</w:t>
      </w:r>
      <w:r w:rsidR="009E6DAA">
        <w:rPr>
          <w:rFonts w:cs="Arial"/>
          <w:szCs w:val="22"/>
          <w:lang w:val="en-US" w:eastAsia="en-GB"/>
        </w:rPr>
        <w:t xml:space="preserve"> in a VTS area and IALA risk management tools</w:t>
      </w:r>
      <w:r w:rsidR="00B0655B">
        <w:rPr>
          <w:rFonts w:cs="Arial"/>
          <w:szCs w:val="22"/>
          <w:lang w:val="en-US" w:eastAsia="en-GB"/>
        </w:rPr>
        <w:t>.</w:t>
      </w:r>
      <w:r>
        <w:rPr>
          <w:rFonts w:cs="Arial"/>
          <w:szCs w:val="22"/>
          <w:lang w:val="en-US" w:eastAsia="en-GB"/>
        </w:rPr>
        <w:t xml:space="preserve"> </w:t>
      </w:r>
    </w:p>
    <w:p w:rsidR="009E6DAA" w:rsidRDefault="009E6DAA" w:rsidP="002342B4">
      <w:pPr>
        <w:autoSpaceDE w:val="0"/>
        <w:autoSpaceDN w:val="0"/>
        <w:adjustRightInd w:val="0"/>
        <w:rPr>
          <w:rFonts w:cs="Arial"/>
          <w:szCs w:val="22"/>
          <w:lang w:val="en-US" w:eastAsia="en-GB"/>
        </w:rPr>
      </w:pPr>
    </w:p>
    <w:p w:rsidR="002342B4" w:rsidRPr="00AB62D6" w:rsidRDefault="002342B4" w:rsidP="002342B4">
      <w:pPr>
        <w:autoSpaceDE w:val="0"/>
        <w:autoSpaceDN w:val="0"/>
        <w:adjustRightInd w:val="0"/>
        <w:rPr>
          <w:rFonts w:cs="Arial"/>
          <w:szCs w:val="22"/>
          <w:lang w:val="en-US" w:eastAsia="en-GB"/>
        </w:rPr>
      </w:pPr>
      <w:r w:rsidRPr="00AB62D6">
        <w:rPr>
          <w:rFonts w:cs="Arial"/>
          <w:szCs w:val="22"/>
          <w:lang w:val="en-US" w:eastAsia="en-GB"/>
        </w:rPr>
        <w:t>1.1.1 Background</w:t>
      </w:r>
    </w:p>
    <w:p w:rsidR="009E6DAA" w:rsidRDefault="009E6DAA" w:rsidP="002342B4">
      <w:pPr>
        <w:autoSpaceDE w:val="0"/>
        <w:autoSpaceDN w:val="0"/>
        <w:adjustRightInd w:val="0"/>
        <w:jc w:val="both"/>
        <w:rPr>
          <w:szCs w:val="22"/>
        </w:rPr>
      </w:pPr>
      <w:r>
        <w:rPr>
          <w:szCs w:val="22"/>
        </w:rPr>
        <w:t>IALA, through WWA organize a seminar on risk management toolbox. This training course should be useful to AtoN and VTS Managers</w:t>
      </w:r>
      <w:r w:rsidR="00B0655B">
        <w:rPr>
          <w:szCs w:val="22"/>
        </w:rPr>
        <w:t>.</w:t>
      </w:r>
      <w:r>
        <w:rPr>
          <w:szCs w:val="22"/>
        </w:rPr>
        <w:t xml:space="preserve"> </w:t>
      </w:r>
    </w:p>
    <w:p w:rsidR="002342B4" w:rsidRPr="00B35639" w:rsidRDefault="002342B4" w:rsidP="002342B4">
      <w:pPr>
        <w:jc w:val="both"/>
        <w:rPr>
          <w:rFonts w:cs="Arial"/>
          <w:b/>
          <w:bCs/>
          <w:szCs w:val="22"/>
          <w:lang w:val="en-US" w:eastAsia="en-GB"/>
        </w:rPr>
      </w:pPr>
    </w:p>
    <w:p w:rsidR="002342B4" w:rsidRDefault="002342B4" w:rsidP="002342B4">
      <w:pPr>
        <w:jc w:val="both"/>
        <w:rPr>
          <w:iCs/>
          <w:szCs w:val="22"/>
        </w:rPr>
      </w:pPr>
      <w:r w:rsidRPr="00AB62D6">
        <w:rPr>
          <w:rFonts w:cs="Arial"/>
          <w:b/>
          <w:bCs/>
          <w:szCs w:val="22"/>
          <w:lang w:val="en-US" w:eastAsia="en-GB"/>
        </w:rPr>
        <w:t>1.2 SUBJECT FRAMEWORK</w:t>
      </w:r>
    </w:p>
    <w:p w:rsidR="002342B4" w:rsidRDefault="002342B4" w:rsidP="002342B4">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rsidR="002342B4" w:rsidRDefault="00823D75" w:rsidP="00387D55">
      <w:pPr>
        <w:rPr>
          <w:sz w:val="23"/>
          <w:szCs w:val="23"/>
        </w:rPr>
      </w:pPr>
      <w:r>
        <w:rPr>
          <w:szCs w:val="22"/>
        </w:rPr>
        <w:t>Provide theoretical and practical training necessary to have a satisfactory understanding of the three IALA risk management tools</w:t>
      </w:r>
      <w:r w:rsidR="009E6DAA">
        <w:rPr>
          <w:szCs w:val="22"/>
        </w:rPr>
        <w:t xml:space="preserve">, </w:t>
      </w:r>
      <w:r w:rsidR="009E6DAA" w:rsidRPr="00387D55">
        <w:rPr>
          <w:szCs w:val="22"/>
        </w:rPr>
        <w:t>IALA Waterway</w:t>
      </w:r>
      <w:r w:rsidR="009E6DAA" w:rsidRPr="00387D55">
        <w:rPr>
          <w:szCs w:val="22"/>
        </w:rPr>
        <w:tab/>
        <w:t>Risk Assessment Program (IWRAP</w:t>
      </w:r>
      <w:r w:rsidR="009E6DAA" w:rsidRPr="00387D55">
        <w:rPr>
          <w:szCs w:val="22"/>
        </w:rPr>
        <w:tab/>
        <w:t>Mk2); Port and Waterway Safety Assessment tool</w:t>
      </w:r>
      <w:r w:rsidR="009E6DAA" w:rsidRPr="00387D55">
        <w:rPr>
          <w:szCs w:val="22"/>
        </w:rPr>
        <w:tab/>
        <w:t>(PAWSA) and simulation.</w:t>
      </w:r>
      <w:r w:rsidR="009E6DAA">
        <w:rPr>
          <w:szCs w:val="22"/>
          <w:lang w:val="en-US"/>
        </w:rPr>
        <w:t xml:space="preserve"> </w:t>
      </w:r>
      <w:r w:rsidR="009E6DAA">
        <w:rPr>
          <w:szCs w:val="22"/>
        </w:rPr>
        <w:t xml:space="preserve"> </w:t>
      </w:r>
    </w:p>
    <w:p w:rsidR="002342B4" w:rsidRPr="008811DC" w:rsidRDefault="002342B4" w:rsidP="002342B4">
      <w:pPr>
        <w:rPr>
          <w:sz w:val="23"/>
          <w:szCs w:val="23"/>
        </w:rPr>
      </w:pPr>
      <w:r>
        <w:rPr>
          <w:sz w:val="23"/>
          <w:szCs w:val="23"/>
        </w:rPr>
        <w:t xml:space="preserve">1.2.2 Aim: </w:t>
      </w:r>
    </w:p>
    <w:p w:rsidR="009E6DAA" w:rsidRDefault="009E6DAA" w:rsidP="002342B4">
      <w:pPr>
        <w:autoSpaceDE w:val="0"/>
        <w:autoSpaceDN w:val="0"/>
        <w:adjustRightInd w:val="0"/>
        <w:jc w:val="both"/>
        <w:rPr>
          <w:szCs w:val="22"/>
          <w:lang w:val="en-US"/>
        </w:rPr>
      </w:pPr>
      <w:r>
        <w:rPr>
          <w:szCs w:val="22"/>
          <w:lang w:val="en-US"/>
        </w:rPr>
        <w:t>The course is intended to cover the knowledge required to understand the use of IALA risk management tools within their organization</w:t>
      </w:r>
      <w:r w:rsidR="00B0655B">
        <w:rPr>
          <w:szCs w:val="22"/>
          <w:lang w:val="en-US"/>
        </w:rPr>
        <w:t>.</w:t>
      </w:r>
    </w:p>
    <w:p w:rsidR="00B70761" w:rsidRDefault="00B70761" w:rsidP="007A553E">
      <w:pPr>
        <w:autoSpaceDE w:val="0"/>
        <w:autoSpaceDN w:val="0"/>
        <w:adjustRightInd w:val="0"/>
        <w:rPr>
          <w:szCs w:val="22"/>
          <w:lang w:val="en-US"/>
        </w:rPr>
      </w:pPr>
    </w:p>
    <w:p w:rsidR="009E6DAA" w:rsidRPr="00387D55" w:rsidRDefault="00B70761" w:rsidP="00387D55">
      <w:pPr>
        <w:autoSpaceDE w:val="0"/>
        <w:autoSpaceDN w:val="0"/>
        <w:adjustRightInd w:val="0"/>
        <w:jc w:val="center"/>
        <w:rPr>
          <w:b/>
          <w:szCs w:val="22"/>
          <w:lang w:val="en-US"/>
        </w:rPr>
      </w:pPr>
      <w:r w:rsidRPr="00387D55">
        <w:rPr>
          <w:b/>
          <w:szCs w:val="22"/>
          <w:lang w:val="en-US"/>
        </w:rPr>
        <w:t>SEE IALA MODEL COURSE</w:t>
      </w:r>
      <w:r w:rsidR="00B26002">
        <w:rPr>
          <w:b/>
          <w:szCs w:val="22"/>
          <w:lang w:val="en-US"/>
        </w:rPr>
        <w:t xml:space="preserve"> </w:t>
      </w:r>
    </w:p>
    <w:p w:rsidR="009E6DAA" w:rsidRDefault="009E6DAA" w:rsidP="007A553E">
      <w:pPr>
        <w:autoSpaceDE w:val="0"/>
        <w:autoSpaceDN w:val="0"/>
        <w:adjustRightInd w:val="0"/>
        <w:rPr>
          <w:szCs w:val="22"/>
          <w:lang w:val="en-US"/>
        </w:rPr>
      </w:pPr>
    </w:p>
    <w:p w:rsidR="009E6DAA" w:rsidRDefault="009E6DAA" w:rsidP="009E6DAA">
      <w:pPr>
        <w:rPr>
          <w:b/>
          <w:iCs/>
          <w:szCs w:val="22"/>
        </w:rPr>
      </w:pPr>
      <w:r>
        <w:rPr>
          <w:b/>
          <w:iCs/>
          <w:szCs w:val="22"/>
        </w:rPr>
        <w:t>1.3 PRIOR LEARNING ASSESSMENT</w:t>
      </w:r>
    </w:p>
    <w:p w:rsidR="00B660D5" w:rsidRDefault="009E6DAA" w:rsidP="007A553E">
      <w:pPr>
        <w:autoSpaceDE w:val="0"/>
        <w:autoSpaceDN w:val="0"/>
        <w:adjustRightInd w:val="0"/>
        <w:rPr>
          <w:ins w:id="758" w:author="Microsoft Office-gebruiker" w:date="2018-07-25T17:16:00Z"/>
          <w:szCs w:val="22"/>
        </w:rPr>
        <w:sectPr w:rsidR="00B660D5" w:rsidSect="00A163D8">
          <w:pgSz w:w="11906" w:h="16838" w:code="9"/>
          <w:pgMar w:top="1134" w:right="1134" w:bottom="1134" w:left="1418" w:header="567" w:footer="567" w:gutter="0"/>
          <w:cols w:space="708"/>
          <w:titlePg/>
          <w:docGrid w:linePitch="360"/>
        </w:sectPr>
      </w:pPr>
      <w:r w:rsidRPr="00860EA6">
        <w:rPr>
          <w:szCs w:val="22"/>
        </w:rPr>
        <w:t>Th</w:t>
      </w:r>
      <w:r w:rsidR="00B70761">
        <w:rPr>
          <w:szCs w:val="22"/>
        </w:rPr>
        <w:t>e participation to IALA seminar</w:t>
      </w:r>
      <w:r w:rsidR="00B0655B">
        <w:rPr>
          <w:szCs w:val="22"/>
        </w:rPr>
        <w:t>.</w:t>
      </w:r>
      <w:r w:rsidR="00B70761">
        <w:rPr>
          <w:szCs w:val="22"/>
        </w:rPr>
        <w:t xml:space="preserve"> </w:t>
      </w:r>
    </w:p>
    <w:p w:rsidR="002342B4" w:rsidRDefault="00B660D5" w:rsidP="007A553E">
      <w:pPr>
        <w:autoSpaceDE w:val="0"/>
        <w:autoSpaceDN w:val="0"/>
        <w:adjustRightInd w:val="0"/>
        <w:rPr>
          <w:ins w:id="759" w:author="Microsoft Office-gebruiker" w:date="2018-07-25T17:16:00Z"/>
          <w:szCs w:val="22"/>
          <w:lang w:val="en-US"/>
        </w:rPr>
      </w:pPr>
      <w:ins w:id="760" w:author="Microsoft Office-gebruiker" w:date="2018-07-25T17:16:00Z">
        <w:r>
          <w:rPr>
            <w:szCs w:val="22"/>
            <w:lang w:val="en-US"/>
          </w:rPr>
          <w:lastRenderedPageBreak/>
          <w:t>APPENDIX 1</w:t>
        </w:r>
      </w:ins>
    </w:p>
    <w:p w:rsidR="00B660D5" w:rsidRDefault="00B660D5" w:rsidP="007A553E">
      <w:pPr>
        <w:autoSpaceDE w:val="0"/>
        <w:autoSpaceDN w:val="0"/>
        <w:adjustRightInd w:val="0"/>
        <w:rPr>
          <w:ins w:id="761" w:author="Microsoft Office-gebruiker" w:date="2018-07-25T17:16:00Z"/>
          <w:szCs w:val="22"/>
          <w:lang w:val="en-US"/>
        </w:rPr>
      </w:pPr>
    </w:p>
    <w:tbl>
      <w:tblPr>
        <w:tblStyle w:val="Grigliatabella"/>
        <w:tblW w:w="14339" w:type="dxa"/>
        <w:tblLook w:val="04A0"/>
        <w:tblPrChange w:id="762" w:author="Microsoft Office-gebruiker" w:date="2018-07-25T17:22:00Z">
          <w:tblPr>
            <w:tblStyle w:val="Grigliatabella"/>
            <w:tblW w:w="0" w:type="auto"/>
            <w:tblLook w:val="04A0"/>
          </w:tblPr>
        </w:tblPrChange>
      </w:tblPr>
      <w:tblGrid>
        <w:gridCol w:w="1867"/>
        <w:gridCol w:w="3061"/>
        <w:gridCol w:w="57"/>
        <w:gridCol w:w="3005"/>
        <w:gridCol w:w="113"/>
        <w:gridCol w:w="2948"/>
        <w:gridCol w:w="170"/>
        <w:gridCol w:w="2891"/>
        <w:gridCol w:w="227"/>
        <w:tblGridChange w:id="763">
          <w:tblGrid>
            <w:gridCol w:w="1867"/>
            <w:gridCol w:w="1"/>
            <w:gridCol w:w="2153"/>
            <w:gridCol w:w="398"/>
            <w:gridCol w:w="57"/>
            <w:gridCol w:w="509"/>
            <w:gridCol w:w="620"/>
            <w:gridCol w:w="570"/>
            <w:gridCol w:w="795"/>
            <w:gridCol w:w="114"/>
            <w:gridCol w:w="1245"/>
            <w:gridCol w:w="1192"/>
            <w:gridCol w:w="171"/>
            <w:gridCol w:w="791"/>
            <w:gridCol w:w="738"/>
            <w:gridCol w:w="851"/>
            <w:gridCol w:w="228"/>
            <w:gridCol w:w="2039"/>
          </w:tblGrid>
        </w:tblGridChange>
      </w:tblGrid>
      <w:tr w:rsidR="00B660D5" w:rsidTr="00B660D5">
        <w:trPr>
          <w:gridAfter w:val="1"/>
          <w:wAfter w:w="227" w:type="dxa"/>
          <w:ins w:id="764" w:author="Microsoft Office-gebruiker" w:date="2018-07-25T17:17:00Z"/>
          <w:trPrChange w:id="765" w:author="Microsoft Office-gebruiker" w:date="2018-07-25T17:22:00Z">
            <w:trPr>
              <w:gridAfter w:val="1"/>
            </w:trPr>
          </w:trPrChange>
        </w:trPr>
        <w:tc>
          <w:tcPr>
            <w:tcW w:w="1867" w:type="dxa"/>
            <w:tcPrChange w:id="766" w:author="Microsoft Office-gebruiker" w:date="2018-07-25T17:22:00Z">
              <w:tcPr>
                <w:tcW w:w="1868" w:type="dxa"/>
                <w:gridSpan w:val="2"/>
              </w:tcPr>
            </w:tcPrChange>
          </w:tcPr>
          <w:p w:rsidR="00B660D5" w:rsidRDefault="00B660D5" w:rsidP="00B31C9F">
            <w:pPr>
              <w:spacing w:before="100" w:beforeAutospacing="1" w:after="24"/>
              <w:rPr>
                <w:ins w:id="767" w:author="Microsoft Office-gebruiker" w:date="2018-07-25T17:17:00Z"/>
                <w:rFonts w:cs="Arial"/>
                <w:color w:val="222222"/>
                <w:sz w:val="21"/>
                <w:szCs w:val="21"/>
              </w:rPr>
            </w:pPr>
          </w:p>
        </w:tc>
        <w:tc>
          <w:tcPr>
            <w:tcW w:w="3061" w:type="dxa"/>
            <w:tcPrChange w:id="768" w:author="Microsoft Office-gebruiker" w:date="2018-07-25T17:22:00Z">
              <w:tcPr>
                <w:tcW w:w="2608" w:type="dxa"/>
                <w:gridSpan w:val="3"/>
              </w:tcPr>
            </w:tcPrChange>
          </w:tcPr>
          <w:p w:rsidR="000D7B31" w:rsidRDefault="00B660D5">
            <w:pPr>
              <w:spacing w:before="100" w:beforeAutospacing="1"/>
              <w:rPr>
                <w:ins w:id="769" w:author="Microsoft Office-gebruiker" w:date="2018-07-25T17:17:00Z"/>
                <w:rFonts w:cs="Arial"/>
                <w:b/>
                <w:color w:val="222222"/>
                <w:sz w:val="21"/>
                <w:szCs w:val="21"/>
                <w:lang w:val="en-GB"/>
              </w:rPr>
              <w:pPrChange w:id="770" w:author="Microsoft Office-gebruiker" w:date="2018-07-30T16:13:00Z">
                <w:pPr>
                  <w:numPr>
                    <w:numId w:val="2"/>
                  </w:numPr>
                  <w:tabs>
                    <w:tab w:val="left" w:pos="1985"/>
                  </w:tabs>
                  <w:spacing w:before="100" w:beforeAutospacing="1" w:after="24"/>
                  <w:ind w:left="1985" w:hanging="1985"/>
                </w:pPr>
              </w:pPrChange>
            </w:pPr>
            <w:ins w:id="771" w:author="Microsoft Office-gebruiker" w:date="2018-07-25T17:17:00Z">
              <w:r>
                <w:rPr>
                  <w:rFonts w:cs="Arial"/>
                  <w:color w:val="222222"/>
                  <w:sz w:val="21"/>
                  <w:szCs w:val="21"/>
                </w:rPr>
                <w:t>Software</w:t>
              </w:r>
            </w:ins>
          </w:p>
          <w:p w:rsidR="000D7B31" w:rsidRDefault="00B660D5">
            <w:pPr>
              <w:spacing w:before="100" w:beforeAutospacing="1"/>
              <w:rPr>
                <w:ins w:id="772" w:author="Microsoft Office-gebruiker" w:date="2018-07-25T17:17:00Z"/>
                <w:rFonts w:cs="Arial"/>
                <w:b/>
                <w:color w:val="222222"/>
                <w:sz w:val="21"/>
                <w:szCs w:val="21"/>
                <w:lang w:val="en-GB"/>
              </w:rPr>
              <w:pPrChange w:id="773" w:author="Microsoft Office-gebruiker" w:date="2018-07-30T16:13:00Z">
                <w:pPr>
                  <w:numPr>
                    <w:numId w:val="2"/>
                  </w:numPr>
                  <w:tabs>
                    <w:tab w:val="left" w:pos="1985"/>
                  </w:tabs>
                  <w:spacing w:before="100" w:beforeAutospacing="1" w:after="24"/>
                  <w:ind w:left="1985" w:hanging="1985"/>
                </w:pPr>
              </w:pPrChange>
            </w:pPr>
            <w:proofErr w:type="spellStart"/>
            <w:ins w:id="774" w:author="Microsoft Office-gebruiker" w:date="2018-07-25T17:17:00Z">
              <w:r>
                <w:rPr>
                  <w:rFonts w:cs="Arial"/>
                  <w:color w:val="222222"/>
                  <w:sz w:val="21"/>
                  <w:szCs w:val="21"/>
                </w:rPr>
                <w:t>Procedures</w:t>
              </w:r>
              <w:proofErr w:type="spellEnd"/>
            </w:ins>
          </w:p>
        </w:tc>
        <w:tc>
          <w:tcPr>
            <w:tcW w:w="3062" w:type="dxa"/>
            <w:gridSpan w:val="2"/>
            <w:tcPrChange w:id="775" w:author="Microsoft Office-gebruiker" w:date="2018-07-25T17:22:00Z">
              <w:tcPr>
                <w:tcW w:w="2608" w:type="dxa"/>
                <w:gridSpan w:val="5"/>
              </w:tcPr>
            </w:tcPrChange>
          </w:tcPr>
          <w:p w:rsidR="000D7B31" w:rsidRDefault="00B660D5">
            <w:pPr>
              <w:spacing w:before="100" w:beforeAutospacing="1"/>
              <w:rPr>
                <w:ins w:id="776" w:author="Microsoft Office-gebruiker" w:date="2018-07-25T17:17:00Z"/>
                <w:rFonts w:cs="Arial"/>
                <w:b/>
                <w:color w:val="222222"/>
                <w:sz w:val="21"/>
                <w:szCs w:val="21"/>
                <w:lang w:val="en-GB"/>
              </w:rPr>
              <w:pPrChange w:id="777" w:author="Microsoft Office-gebruiker" w:date="2018-07-25T17:17:00Z">
                <w:pPr>
                  <w:numPr>
                    <w:numId w:val="2"/>
                  </w:numPr>
                  <w:tabs>
                    <w:tab w:val="left" w:pos="1985"/>
                  </w:tabs>
                  <w:spacing w:before="100" w:beforeAutospacing="1" w:after="24"/>
                  <w:ind w:left="1985" w:hanging="1985"/>
                </w:pPr>
              </w:pPrChange>
            </w:pPr>
            <w:ins w:id="778" w:author="Microsoft Office-gebruiker" w:date="2018-07-25T17:17:00Z">
              <w:r>
                <w:rPr>
                  <w:rFonts w:cs="Arial"/>
                  <w:color w:val="222222"/>
                  <w:sz w:val="21"/>
                  <w:szCs w:val="21"/>
                </w:rPr>
                <w:t>Hardware</w:t>
              </w:r>
            </w:ins>
          </w:p>
          <w:p w:rsidR="000D7B31" w:rsidRDefault="00B660D5">
            <w:pPr>
              <w:spacing w:before="100" w:beforeAutospacing="1"/>
              <w:rPr>
                <w:ins w:id="779" w:author="Microsoft Office-gebruiker" w:date="2018-07-25T17:17:00Z"/>
                <w:rFonts w:cs="Arial"/>
                <w:b/>
                <w:color w:val="222222"/>
                <w:sz w:val="21"/>
                <w:szCs w:val="21"/>
                <w:lang w:val="en-GB"/>
              </w:rPr>
              <w:pPrChange w:id="780" w:author="Microsoft Office-gebruiker" w:date="2018-07-25T17:17:00Z">
                <w:pPr>
                  <w:numPr>
                    <w:numId w:val="2"/>
                  </w:numPr>
                  <w:tabs>
                    <w:tab w:val="left" w:pos="1985"/>
                  </w:tabs>
                  <w:spacing w:before="100" w:beforeAutospacing="1" w:after="24"/>
                  <w:ind w:left="1985" w:hanging="1985"/>
                </w:pPr>
              </w:pPrChange>
            </w:pPr>
            <w:ins w:id="781" w:author="Microsoft Office-gebruiker" w:date="2018-07-25T17:17:00Z">
              <w:r>
                <w:rPr>
                  <w:rFonts w:cs="Arial"/>
                  <w:color w:val="222222"/>
                  <w:sz w:val="21"/>
                  <w:szCs w:val="21"/>
                </w:rPr>
                <w:t>Equipment</w:t>
              </w:r>
            </w:ins>
          </w:p>
        </w:tc>
        <w:tc>
          <w:tcPr>
            <w:tcW w:w="3061" w:type="dxa"/>
            <w:gridSpan w:val="2"/>
            <w:tcPrChange w:id="782" w:author="Microsoft Office-gebruiker" w:date="2018-07-25T17:22:00Z">
              <w:tcPr>
                <w:tcW w:w="2608" w:type="dxa"/>
                <w:gridSpan w:val="3"/>
              </w:tcPr>
            </w:tcPrChange>
          </w:tcPr>
          <w:p w:rsidR="000D7B31" w:rsidRDefault="00B660D5">
            <w:pPr>
              <w:spacing w:before="100" w:beforeAutospacing="1"/>
              <w:rPr>
                <w:ins w:id="783" w:author="Microsoft Office-gebruiker" w:date="2018-07-25T17:17:00Z"/>
                <w:rFonts w:cs="Arial"/>
                <w:b/>
                <w:color w:val="222222"/>
                <w:sz w:val="21"/>
                <w:szCs w:val="21"/>
                <w:lang w:val="en-GB"/>
              </w:rPr>
              <w:pPrChange w:id="784" w:author="Microsoft Office-gebruiker" w:date="2018-07-25T17:17:00Z">
                <w:pPr>
                  <w:numPr>
                    <w:numId w:val="2"/>
                  </w:numPr>
                  <w:tabs>
                    <w:tab w:val="left" w:pos="1985"/>
                  </w:tabs>
                  <w:spacing w:before="100" w:beforeAutospacing="1" w:after="24"/>
                  <w:ind w:left="1985" w:hanging="1985"/>
                </w:pPr>
              </w:pPrChange>
            </w:pPr>
            <w:proofErr w:type="spellStart"/>
            <w:ins w:id="785" w:author="Microsoft Office-gebruiker" w:date="2018-07-25T17:17:00Z">
              <w:r>
                <w:rPr>
                  <w:rFonts w:cs="Arial"/>
                  <w:color w:val="222222"/>
                  <w:sz w:val="21"/>
                  <w:szCs w:val="21"/>
                </w:rPr>
                <w:t>Environment</w:t>
              </w:r>
              <w:proofErr w:type="spellEnd"/>
            </w:ins>
          </w:p>
        </w:tc>
        <w:tc>
          <w:tcPr>
            <w:tcW w:w="3061" w:type="dxa"/>
            <w:gridSpan w:val="2"/>
            <w:tcPrChange w:id="786" w:author="Microsoft Office-gebruiker" w:date="2018-07-25T17:22:00Z">
              <w:tcPr>
                <w:tcW w:w="2608" w:type="dxa"/>
                <w:gridSpan w:val="4"/>
              </w:tcPr>
            </w:tcPrChange>
          </w:tcPr>
          <w:p w:rsidR="000D7B31" w:rsidRDefault="00B660D5">
            <w:pPr>
              <w:spacing w:before="100" w:beforeAutospacing="1"/>
              <w:rPr>
                <w:ins w:id="787" w:author="Microsoft Office-gebruiker" w:date="2018-07-25T17:17:00Z"/>
                <w:rFonts w:cs="Arial"/>
                <w:b/>
                <w:color w:val="222222"/>
                <w:sz w:val="21"/>
                <w:szCs w:val="21"/>
                <w:lang w:val="en-GB"/>
              </w:rPr>
              <w:pPrChange w:id="788" w:author="Microsoft Office-gebruiker" w:date="2018-07-25T17:17:00Z">
                <w:pPr>
                  <w:numPr>
                    <w:numId w:val="2"/>
                  </w:numPr>
                  <w:tabs>
                    <w:tab w:val="left" w:pos="1985"/>
                  </w:tabs>
                  <w:spacing w:before="100" w:beforeAutospacing="1" w:after="24"/>
                  <w:ind w:left="1985" w:hanging="1985"/>
                </w:pPr>
              </w:pPrChange>
            </w:pPr>
            <w:proofErr w:type="spellStart"/>
            <w:ins w:id="789" w:author="Microsoft Office-gebruiker" w:date="2018-07-25T17:17:00Z">
              <w:r>
                <w:rPr>
                  <w:rFonts w:cs="Arial"/>
                  <w:color w:val="222222"/>
                  <w:sz w:val="21"/>
                  <w:szCs w:val="21"/>
                </w:rPr>
                <w:t>Lifeware</w:t>
              </w:r>
              <w:proofErr w:type="spellEnd"/>
            </w:ins>
          </w:p>
        </w:tc>
      </w:tr>
      <w:tr w:rsidR="00B660D5" w:rsidTr="00B660D5">
        <w:trPr>
          <w:gridAfter w:val="1"/>
          <w:wAfter w:w="227" w:type="dxa"/>
          <w:ins w:id="790" w:author="Microsoft Office-gebruiker" w:date="2018-07-25T17:17:00Z"/>
          <w:trPrChange w:id="791" w:author="Microsoft Office-gebruiker" w:date="2018-07-25T17:22:00Z">
            <w:trPr>
              <w:gridAfter w:val="1"/>
            </w:trPr>
          </w:trPrChange>
        </w:trPr>
        <w:tc>
          <w:tcPr>
            <w:tcW w:w="1867" w:type="dxa"/>
            <w:tcPrChange w:id="792" w:author="Microsoft Office-gebruiker" w:date="2018-07-25T17:22:00Z">
              <w:tcPr>
                <w:tcW w:w="1868" w:type="dxa"/>
                <w:gridSpan w:val="2"/>
              </w:tcPr>
            </w:tcPrChange>
          </w:tcPr>
          <w:p w:rsidR="00B660D5" w:rsidRDefault="00B660D5" w:rsidP="00B31C9F">
            <w:pPr>
              <w:spacing w:before="100" w:beforeAutospacing="1" w:after="24"/>
              <w:rPr>
                <w:ins w:id="793" w:author="Microsoft Office-gebruiker" w:date="2018-07-25T17:17:00Z"/>
                <w:rFonts w:cs="Arial"/>
                <w:color w:val="222222"/>
                <w:sz w:val="21"/>
                <w:szCs w:val="21"/>
              </w:rPr>
            </w:pPr>
            <w:proofErr w:type="spellStart"/>
            <w:ins w:id="794" w:author="Microsoft Office-gebruiker" w:date="2018-07-25T17:17:00Z">
              <w:r>
                <w:rPr>
                  <w:rFonts w:cs="Arial"/>
                  <w:color w:val="222222"/>
                  <w:sz w:val="21"/>
                  <w:szCs w:val="21"/>
                </w:rPr>
                <w:t>Operational</w:t>
              </w:r>
              <w:proofErr w:type="spellEnd"/>
            </w:ins>
          </w:p>
        </w:tc>
        <w:tc>
          <w:tcPr>
            <w:tcW w:w="3061" w:type="dxa"/>
            <w:tcPrChange w:id="795" w:author="Microsoft Office-gebruiker" w:date="2018-07-25T17:22:00Z">
              <w:tcPr>
                <w:tcW w:w="2551" w:type="dxa"/>
                <w:gridSpan w:val="2"/>
              </w:tcPr>
            </w:tcPrChange>
          </w:tcPr>
          <w:p w:rsidR="000D7B31" w:rsidRDefault="00B660D5">
            <w:pPr>
              <w:spacing w:before="100" w:beforeAutospacing="1"/>
              <w:rPr>
                <w:ins w:id="796" w:author="Microsoft Office-gebruiker" w:date="2018-07-25T17:17:00Z"/>
                <w:rFonts w:cs="Arial"/>
                <w:color w:val="222222"/>
                <w:sz w:val="21"/>
                <w:szCs w:val="21"/>
                <w:lang w:val="en-GB"/>
              </w:rPr>
              <w:pPrChange w:id="797" w:author="Microsoft Office-gebruiker" w:date="2018-07-25T17:17:00Z">
                <w:pPr>
                  <w:spacing w:before="100" w:beforeAutospacing="1" w:after="24"/>
                </w:pPr>
              </w:pPrChange>
            </w:pPr>
            <w:ins w:id="798" w:author="Microsoft Office-gebruiker" w:date="2018-07-25T17:17:00Z">
              <w:r>
                <w:rPr>
                  <w:rFonts w:cs="Arial"/>
                  <w:color w:val="222222"/>
                  <w:sz w:val="21"/>
                  <w:szCs w:val="21"/>
                </w:rPr>
                <w:t xml:space="preserve">Monitor </w:t>
              </w:r>
              <w:proofErr w:type="spellStart"/>
              <w:r>
                <w:rPr>
                  <w:rFonts w:cs="Arial"/>
                  <w:color w:val="222222"/>
                  <w:sz w:val="21"/>
                  <w:szCs w:val="21"/>
                </w:rPr>
                <w:t>execution</w:t>
              </w:r>
              <w:proofErr w:type="spellEnd"/>
              <w:r>
                <w:rPr>
                  <w:rFonts w:cs="Arial"/>
                  <w:color w:val="222222"/>
                  <w:sz w:val="21"/>
                  <w:szCs w:val="21"/>
                </w:rPr>
                <w:t xml:space="preserve"> of </w:t>
              </w:r>
              <w:proofErr w:type="spellStart"/>
              <w:r>
                <w:rPr>
                  <w:rFonts w:cs="Arial"/>
                  <w:color w:val="222222"/>
                  <w:sz w:val="21"/>
                  <w:szCs w:val="21"/>
                </w:rPr>
                <w:t>procedures</w:t>
              </w:r>
              <w:proofErr w:type="spellEnd"/>
            </w:ins>
          </w:p>
          <w:p w:rsidR="000D7B31" w:rsidRDefault="00B660D5">
            <w:pPr>
              <w:spacing w:before="100" w:beforeAutospacing="1"/>
              <w:rPr>
                <w:ins w:id="799" w:author="Microsoft Office-gebruiker" w:date="2018-07-25T17:17:00Z"/>
                <w:rFonts w:cs="Arial"/>
                <w:color w:val="222222"/>
                <w:sz w:val="21"/>
                <w:szCs w:val="21"/>
                <w:lang w:val="en-GB"/>
              </w:rPr>
              <w:pPrChange w:id="800" w:author="Microsoft Office-gebruiker" w:date="2018-07-25T17:17:00Z">
                <w:pPr>
                  <w:spacing w:before="100" w:beforeAutospacing="1" w:after="24"/>
                </w:pPr>
              </w:pPrChange>
            </w:pPr>
            <w:ins w:id="801" w:author="Microsoft Office-gebruiker" w:date="2018-07-25T17:17:00Z">
              <w:r>
                <w:rPr>
                  <w:rFonts w:cs="Arial"/>
                  <w:color w:val="222222"/>
                  <w:sz w:val="21"/>
                  <w:szCs w:val="21"/>
                </w:rPr>
                <w:t xml:space="preserve">Update </w:t>
              </w:r>
              <w:proofErr w:type="spellStart"/>
              <w:r>
                <w:rPr>
                  <w:rFonts w:cs="Arial"/>
                  <w:color w:val="222222"/>
                  <w:sz w:val="21"/>
                  <w:szCs w:val="21"/>
                </w:rPr>
                <w:t>manuals</w:t>
              </w:r>
              <w:proofErr w:type="spellEnd"/>
            </w:ins>
          </w:p>
        </w:tc>
        <w:tc>
          <w:tcPr>
            <w:tcW w:w="3062" w:type="dxa"/>
            <w:gridSpan w:val="2"/>
            <w:tcPrChange w:id="802" w:author="Microsoft Office-gebruiker" w:date="2018-07-25T17:22:00Z">
              <w:tcPr>
                <w:tcW w:w="2551" w:type="dxa"/>
                <w:gridSpan w:val="5"/>
              </w:tcPr>
            </w:tcPrChange>
          </w:tcPr>
          <w:p w:rsidR="000D7B31" w:rsidRDefault="00B660D5">
            <w:pPr>
              <w:spacing w:before="100" w:beforeAutospacing="1"/>
              <w:rPr>
                <w:ins w:id="803" w:author="Microsoft Office-gebruiker" w:date="2018-07-25T17:17:00Z"/>
                <w:rFonts w:cs="Arial"/>
                <w:color w:val="222222"/>
                <w:sz w:val="21"/>
                <w:szCs w:val="21"/>
                <w:lang w:val="en-GB"/>
              </w:rPr>
              <w:pPrChange w:id="804" w:author="Microsoft Office-gebruiker" w:date="2018-07-25T17:17:00Z">
                <w:pPr>
                  <w:spacing w:before="100" w:beforeAutospacing="1" w:after="24"/>
                </w:pPr>
              </w:pPrChange>
            </w:pPr>
            <w:proofErr w:type="spellStart"/>
            <w:ins w:id="805" w:author="Microsoft Office-gebruiker" w:date="2018-07-25T17:17:00Z">
              <w:r>
                <w:rPr>
                  <w:rFonts w:cs="Arial"/>
                  <w:color w:val="222222"/>
                  <w:sz w:val="21"/>
                  <w:szCs w:val="21"/>
                </w:rPr>
                <w:t>Operate</w:t>
              </w:r>
              <w:proofErr w:type="spellEnd"/>
              <w:r>
                <w:rPr>
                  <w:rFonts w:cs="Arial"/>
                  <w:color w:val="222222"/>
                  <w:sz w:val="21"/>
                  <w:szCs w:val="21"/>
                </w:rPr>
                <w:t xml:space="preserve"> </w:t>
              </w:r>
              <w:proofErr w:type="spellStart"/>
              <w:r>
                <w:rPr>
                  <w:rFonts w:cs="Arial"/>
                  <w:color w:val="222222"/>
                  <w:sz w:val="21"/>
                  <w:szCs w:val="21"/>
                </w:rPr>
                <w:t>equipment</w:t>
              </w:r>
              <w:proofErr w:type="spellEnd"/>
            </w:ins>
          </w:p>
          <w:p w:rsidR="000D7B31" w:rsidRDefault="00B660D5">
            <w:pPr>
              <w:spacing w:before="100" w:beforeAutospacing="1"/>
              <w:rPr>
                <w:ins w:id="806" w:author="Microsoft Office-gebruiker" w:date="2018-07-25T17:17:00Z"/>
                <w:rFonts w:cs="Arial"/>
                <w:color w:val="222222"/>
                <w:sz w:val="21"/>
                <w:szCs w:val="21"/>
                <w:lang w:val="en-GB"/>
              </w:rPr>
              <w:pPrChange w:id="807" w:author="Microsoft Office-gebruiker" w:date="2018-07-25T17:17:00Z">
                <w:pPr>
                  <w:spacing w:before="100" w:beforeAutospacing="1" w:after="24"/>
                </w:pPr>
              </w:pPrChange>
            </w:pPr>
            <w:proofErr w:type="spellStart"/>
            <w:ins w:id="808" w:author="Microsoft Office-gebruiker" w:date="2018-07-25T17:17:00Z">
              <w:r>
                <w:rPr>
                  <w:rFonts w:cs="Arial"/>
                  <w:color w:val="222222"/>
                  <w:sz w:val="21"/>
                  <w:szCs w:val="21"/>
                </w:rPr>
                <w:t>Gather</w:t>
              </w:r>
              <w:proofErr w:type="spellEnd"/>
              <w:r>
                <w:rPr>
                  <w:rFonts w:cs="Arial"/>
                  <w:color w:val="222222"/>
                  <w:sz w:val="21"/>
                  <w:szCs w:val="21"/>
                </w:rPr>
                <w:t xml:space="preserve"> </w:t>
              </w:r>
              <w:proofErr w:type="spellStart"/>
              <w:r>
                <w:rPr>
                  <w:rFonts w:cs="Arial"/>
                  <w:color w:val="222222"/>
                  <w:sz w:val="21"/>
                  <w:szCs w:val="21"/>
                </w:rPr>
                <w:t>safety</w:t>
              </w:r>
              <w:proofErr w:type="spellEnd"/>
              <w:r>
                <w:rPr>
                  <w:rFonts w:cs="Arial"/>
                  <w:color w:val="222222"/>
                  <w:sz w:val="21"/>
                  <w:szCs w:val="21"/>
                </w:rPr>
                <w:t xml:space="preserve"> data</w:t>
              </w:r>
            </w:ins>
          </w:p>
          <w:p w:rsidR="000D7B31" w:rsidRDefault="00B660D5">
            <w:pPr>
              <w:spacing w:before="100" w:beforeAutospacing="1"/>
              <w:rPr>
                <w:ins w:id="809" w:author="Microsoft Office-gebruiker" w:date="2018-07-25T17:17:00Z"/>
                <w:rFonts w:cs="Arial"/>
                <w:color w:val="222222"/>
                <w:sz w:val="21"/>
                <w:szCs w:val="21"/>
                <w:lang w:val="en-GB"/>
              </w:rPr>
              <w:pPrChange w:id="810" w:author="Microsoft Office-gebruiker" w:date="2018-07-25T17:17:00Z">
                <w:pPr>
                  <w:spacing w:before="100" w:beforeAutospacing="1" w:after="24"/>
                </w:pPr>
              </w:pPrChange>
            </w:pPr>
            <w:proofErr w:type="spellStart"/>
            <w:ins w:id="811" w:author="Microsoft Office-gebruiker" w:date="2018-07-25T17:17:00Z">
              <w:r>
                <w:rPr>
                  <w:rFonts w:cs="Arial"/>
                  <w:color w:val="222222"/>
                  <w:sz w:val="21"/>
                  <w:szCs w:val="21"/>
                </w:rPr>
                <w:t>Gather</w:t>
              </w:r>
              <w:proofErr w:type="spellEnd"/>
              <w:r>
                <w:rPr>
                  <w:rFonts w:cs="Arial"/>
                  <w:color w:val="222222"/>
                  <w:sz w:val="21"/>
                  <w:szCs w:val="21"/>
                </w:rPr>
                <w:t xml:space="preserve"> monitoring data</w:t>
              </w:r>
            </w:ins>
          </w:p>
          <w:p w:rsidR="000D7B31" w:rsidRDefault="00B660D5">
            <w:pPr>
              <w:spacing w:before="100" w:beforeAutospacing="1"/>
              <w:rPr>
                <w:ins w:id="812" w:author="Microsoft Office-gebruiker" w:date="2018-07-25T17:17:00Z"/>
                <w:rFonts w:cs="Arial"/>
                <w:color w:val="222222"/>
                <w:sz w:val="21"/>
                <w:szCs w:val="21"/>
                <w:lang w:val="en-GB"/>
              </w:rPr>
              <w:pPrChange w:id="813" w:author="Microsoft Office-gebruiker" w:date="2018-07-25T17:17:00Z">
                <w:pPr>
                  <w:spacing w:before="100" w:beforeAutospacing="1" w:after="24"/>
                </w:pPr>
              </w:pPrChange>
            </w:pPr>
            <w:proofErr w:type="spellStart"/>
            <w:ins w:id="814" w:author="Microsoft Office-gebruiker" w:date="2018-07-25T17:17:00Z">
              <w:r>
                <w:rPr>
                  <w:rFonts w:cs="Arial"/>
                  <w:color w:val="222222"/>
                  <w:sz w:val="21"/>
                  <w:szCs w:val="21"/>
                </w:rPr>
                <w:t>Unplanned</w:t>
              </w:r>
              <w:proofErr w:type="spellEnd"/>
              <w:r>
                <w:rPr>
                  <w:rFonts w:cs="Arial"/>
                  <w:color w:val="222222"/>
                  <w:sz w:val="21"/>
                  <w:szCs w:val="21"/>
                </w:rPr>
                <w:t xml:space="preserve"> maintenance</w:t>
              </w:r>
            </w:ins>
          </w:p>
          <w:p w:rsidR="000D7B31" w:rsidRDefault="00B660D5">
            <w:pPr>
              <w:spacing w:before="100" w:beforeAutospacing="1"/>
              <w:rPr>
                <w:ins w:id="815" w:author="Microsoft Office-gebruiker" w:date="2018-07-25T17:17:00Z"/>
                <w:rFonts w:cs="Arial"/>
                <w:color w:val="222222"/>
                <w:sz w:val="21"/>
                <w:szCs w:val="21"/>
                <w:lang w:val="en-GB"/>
              </w:rPr>
              <w:pPrChange w:id="816" w:author="Microsoft Office-gebruiker" w:date="2018-07-25T17:17:00Z">
                <w:pPr>
                  <w:spacing w:before="100" w:beforeAutospacing="1" w:after="24"/>
                </w:pPr>
              </w:pPrChange>
            </w:pPr>
            <w:ins w:id="817" w:author="Microsoft Office-gebruiker" w:date="2018-07-25T17:17:00Z">
              <w:r>
                <w:rPr>
                  <w:rFonts w:cs="Arial"/>
                  <w:color w:val="222222"/>
                  <w:sz w:val="21"/>
                  <w:szCs w:val="21"/>
                </w:rPr>
                <w:t xml:space="preserve">Update </w:t>
              </w:r>
              <w:proofErr w:type="spellStart"/>
              <w:r>
                <w:rPr>
                  <w:rFonts w:cs="Arial"/>
                  <w:color w:val="222222"/>
                  <w:sz w:val="21"/>
                  <w:szCs w:val="21"/>
                </w:rPr>
                <w:t>charts</w:t>
              </w:r>
              <w:proofErr w:type="spellEnd"/>
              <w:r>
                <w:rPr>
                  <w:rFonts w:cs="Arial"/>
                  <w:color w:val="222222"/>
                  <w:sz w:val="21"/>
                  <w:szCs w:val="21"/>
                </w:rPr>
                <w:t xml:space="preserve">, information </w:t>
              </w:r>
              <w:proofErr w:type="spellStart"/>
              <w:r>
                <w:rPr>
                  <w:rFonts w:cs="Arial"/>
                  <w:color w:val="222222"/>
                  <w:sz w:val="21"/>
                  <w:szCs w:val="21"/>
                </w:rPr>
                <w:t>systems</w:t>
              </w:r>
              <w:proofErr w:type="spellEnd"/>
            </w:ins>
          </w:p>
        </w:tc>
        <w:tc>
          <w:tcPr>
            <w:tcW w:w="3061" w:type="dxa"/>
            <w:gridSpan w:val="2"/>
            <w:tcPrChange w:id="818" w:author="Microsoft Office-gebruiker" w:date="2018-07-25T17:22:00Z">
              <w:tcPr>
                <w:tcW w:w="2551" w:type="dxa"/>
                <w:gridSpan w:val="3"/>
              </w:tcPr>
            </w:tcPrChange>
          </w:tcPr>
          <w:p w:rsidR="000D7B31" w:rsidRDefault="00B660D5">
            <w:pPr>
              <w:spacing w:before="100" w:beforeAutospacing="1"/>
              <w:rPr>
                <w:ins w:id="819" w:author="Microsoft Office-gebruiker" w:date="2018-07-25T17:17:00Z"/>
                <w:rFonts w:cs="Arial"/>
                <w:color w:val="222222"/>
                <w:sz w:val="21"/>
                <w:szCs w:val="21"/>
                <w:lang w:val="en-GB"/>
              </w:rPr>
              <w:pPrChange w:id="820" w:author="Microsoft Office-gebruiker" w:date="2018-07-25T17:17:00Z">
                <w:pPr>
                  <w:spacing w:before="100" w:beforeAutospacing="1" w:after="24"/>
                </w:pPr>
              </w:pPrChange>
            </w:pPr>
            <w:proofErr w:type="spellStart"/>
            <w:ins w:id="821" w:author="Microsoft Office-gebruiker" w:date="2018-07-25T17:17:00Z">
              <w:r>
                <w:rPr>
                  <w:rFonts w:cs="Arial"/>
                  <w:color w:val="222222"/>
                  <w:sz w:val="21"/>
                  <w:szCs w:val="21"/>
                </w:rPr>
                <w:t>Execution</w:t>
              </w:r>
              <w:proofErr w:type="spellEnd"/>
              <w:r>
                <w:rPr>
                  <w:rFonts w:cs="Arial"/>
                  <w:color w:val="222222"/>
                  <w:sz w:val="21"/>
                  <w:szCs w:val="21"/>
                </w:rPr>
                <w:t xml:space="preserve"> of TRM-training (</w:t>
              </w:r>
              <w:proofErr w:type="spellStart"/>
              <w:r>
                <w:rPr>
                  <w:rFonts w:cs="Arial"/>
                  <w:color w:val="222222"/>
                  <w:sz w:val="21"/>
                  <w:szCs w:val="21"/>
                </w:rPr>
                <w:t>statistics</w:t>
              </w:r>
              <w:proofErr w:type="spellEnd"/>
              <w:r>
                <w:rPr>
                  <w:rFonts w:cs="Arial"/>
                  <w:color w:val="222222"/>
                  <w:sz w:val="21"/>
                  <w:szCs w:val="21"/>
                </w:rPr>
                <w:t xml:space="preserve">, </w:t>
              </w:r>
              <w:proofErr w:type="spellStart"/>
              <w:r>
                <w:rPr>
                  <w:rFonts w:cs="Arial"/>
                  <w:color w:val="222222"/>
                  <w:sz w:val="21"/>
                  <w:szCs w:val="21"/>
                </w:rPr>
                <w:t>decision</w:t>
              </w:r>
              <w:proofErr w:type="spellEnd"/>
              <w:r>
                <w:rPr>
                  <w:rFonts w:cs="Arial"/>
                  <w:color w:val="222222"/>
                  <w:sz w:val="21"/>
                  <w:szCs w:val="21"/>
                </w:rPr>
                <w:t xml:space="preserve"> </w:t>
              </w:r>
              <w:proofErr w:type="spellStart"/>
              <w:r>
                <w:rPr>
                  <w:rFonts w:cs="Arial"/>
                  <w:color w:val="222222"/>
                  <w:sz w:val="21"/>
                  <w:szCs w:val="21"/>
                </w:rPr>
                <w:t>making</w:t>
              </w:r>
              <w:proofErr w:type="spellEnd"/>
              <w:r>
                <w:rPr>
                  <w:rFonts w:cs="Arial"/>
                  <w:color w:val="222222"/>
                  <w:sz w:val="21"/>
                  <w:szCs w:val="21"/>
                </w:rPr>
                <w:t xml:space="preserve">, </w:t>
              </w:r>
              <w:proofErr w:type="spellStart"/>
              <w:r>
                <w:rPr>
                  <w:rFonts w:cs="Arial"/>
                  <w:color w:val="222222"/>
                  <w:sz w:val="21"/>
                  <w:szCs w:val="21"/>
                </w:rPr>
                <w:t>teamork</w:t>
              </w:r>
              <w:proofErr w:type="spellEnd"/>
              <w:r>
                <w:rPr>
                  <w:rFonts w:cs="Arial"/>
                  <w:color w:val="222222"/>
                  <w:sz w:val="21"/>
                  <w:szCs w:val="21"/>
                </w:rPr>
                <w:t xml:space="preserve">, leadership, communication, stress an </w:t>
              </w:r>
              <w:proofErr w:type="spellStart"/>
              <w:r>
                <w:rPr>
                  <w:rFonts w:cs="Arial"/>
                  <w:color w:val="222222"/>
                  <w:sz w:val="21"/>
                  <w:szCs w:val="21"/>
                </w:rPr>
                <w:t>dfatigue</w:t>
              </w:r>
              <w:proofErr w:type="spellEnd"/>
              <w:r>
                <w:rPr>
                  <w:rFonts w:cs="Arial"/>
                  <w:color w:val="222222"/>
                  <w:sz w:val="21"/>
                  <w:szCs w:val="21"/>
                </w:rPr>
                <w:t xml:space="preserve"> </w:t>
              </w:r>
              <w:proofErr w:type="spellStart"/>
              <w:r>
                <w:rPr>
                  <w:rFonts w:cs="Arial"/>
                  <w:color w:val="222222"/>
                  <w:sz w:val="21"/>
                  <w:szCs w:val="21"/>
                </w:rPr>
                <w:t>etc</w:t>
              </w:r>
              <w:proofErr w:type="spellEnd"/>
              <w:r>
                <w:rPr>
                  <w:rFonts w:cs="Arial"/>
                  <w:color w:val="222222"/>
                  <w:sz w:val="21"/>
                  <w:szCs w:val="21"/>
                </w:rPr>
                <w:t>)</w:t>
              </w:r>
            </w:ins>
          </w:p>
          <w:p w:rsidR="000D7B31" w:rsidRDefault="00EF13A5">
            <w:pPr>
              <w:spacing w:before="100" w:beforeAutospacing="1"/>
              <w:rPr>
                <w:ins w:id="822" w:author="Microsoft Office-gebruiker" w:date="2018-07-25T17:17:00Z"/>
                <w:del w:id="823" w:author="fabrizio" w:date="2018-10-02T12:17:00Z"/>
                <w:rFonts w:cs="Arial"/>
                <w:color w:val="222222"/>
                <w:sz w:val="21"/>
                <w:szCs w:val="21"/>
                <w:lang w:val="en-GB"/>
              </w:rPr>
              <w:pPrChange w:id="824" w:author="Microsoft Office-gebruiker" w:date="2018-07-25T17:17:00Z">
                <w:pPr>
                  <w:spacing w:before="100" w:beforeAutospacing="1" w:after="24"/>
                </w:pPr>
              </w:pPrChange>
            </w:pPr>
            <w:ins w:id="825" w:author="Microsoft Office-gebruiker" w:date="2018-07-25T17:17:00Z">
              <w:del w:id="826" w:author="fabrizio" w:date="2018-10-02T12:16:00Z">
                <w:r w:rsidRPr="00EF13A5">
                  <w:rPr>
                    <w:rFonts w:cs="Arial"/>
                    <w:color w:val="222222"/>
                    <w:sz w:val="21"/>
                    <w:szCs w:val="21"/>
                    <w:highlight w:val="yellow"/>
                    <w:rPrChange w:id="827" w:author="fabrizio" w:date="2018-10-02T12:08:00Z">
                      <w:rPr>
                        <w:rFonts w:cs="Arial"/>
                        <w:color w:val="222222"/>
                        <w:sz w:val="21"/>
                        <w:szCs w:val="21"/>
                      </w:rPr>
                    </w:rPrChange>
                  </w:rPr>
                  <w:delText>Presentation of organisation on an operational level</w:delText>
                </w:r>
              </w:del>
            </w:ins>
          </w:p>
          <w:p w:rsidR="000D7B31" w:rsidRDefault="00B660D5">
            <w:pPr>
              <w:spacing w:before="100" w:beforeAutospacing="1"/>
              <w:rPr>
                <w:ins w:id="828" w:author="Microsoft Office-gebruiker" w:date="2018-07-25T17:17:00Z"/>
                <w:rFonts w:cs="Arial"/>
                <w:color w:val="222222"/>
                <w:sz w:val="21"/>
                <w:szCs w:val="21"/>
                <w:lang w:val="en-GB"/>
              </w:rPr>
              <w:pPrChange w:id="829" w:author="Microsoft Office-gebruiker" w:date="2018-07-25T17:17:00Z">
                <w:pPr>
                  <w:spacing w:before="100" w:beforeAutospacing="1" w:after="24"/>
                </w:pPr>
              </w:pPrChange>
            </w:pPr>
            <w:ins w:id="830" w:author="Microsoft Office-gebruiker" w:date="2018-07-25T17:17:00Z">
              <w:r>
                <w:rPr>
                  <w:rFonts w:cs="Arial"/>
                  <w:color w:val="222222"/>
                  <w:sz w:val="21"/>
                  <w:szCs w:val="21"/>
                </w:rPr>
                <w:t xml:space="preserve">Monitoring of green </w:t>
              </w:r>
              <w:proofErr w:type="spellStart"/>
              <w:r>
                <w:rPr>
                  <w:rFonts w:cs="Arial"/>
                  <w:color w:val="222222"/>
                  <w:sz w:val="21"/>
                  <w:szCs w:val="21"/>
                </w:rPr>
                <w:t>policy</w:t>
              </w:r>
              <w:proofErr w:type="spellEnd"/>
            </w:ins>
          </w:p>
          <w:p w:rsidR="000D7B31" w:rsidRDefault="00B660D5">
            <w:pPr>
              <w:spacing w:before="100" w:beforeAutospacing="1"/>
              <w:rPr>
                <w:ins w:id="831" w:author="Microsoft Office-gebruiker" w:date="2018-07-25T17:17:00Z"/>
                <w:rFonts w:cs="Arial"/>
                <w:color w:val="222222"/>
                <w:sz w:val="21"/>
                <w:szCs w:val="21"/>
                <w:lang w:val="en-GB"/>
              </w:rPr>
              <w:pPrChange w:id="832" w:author="Microsoft Office-gebruiker" w:date="2018-07-25T17:17:00Z">
                <w:pPr>
                  <w:spacing w:before="100" w:beforeAutospacing="1" w:after="24"/>
                </w:pPr>
              </w:pPrChange>
            </w:pPr>
            <w:proofErr w:type="spellStart"/>
            <w:ins w:id="833" w:author="Microsoft Office-gebruiker" w:date="2018-07-25T17:17:00Z">
              <w:r>
                <w:rPr>
                  <w:rFonts w:cs="Arial"/>
                  <w:color w:val="222222"/>
                  <w:sz w:val="21"/>
                  <w:szCs w:val="21"/>
                </w:rPr>
                <w:t>Execution</w:t>
              </w:r>
              <w:proofErr w:type="spellEnd"/>
              <w:r>
                <w:rPr>
                  <w:rFonts w:cs="Arial"/>
                  <w:color w:val="222222"/>
                  <w:sz w:val="21"/>
                  <w:szCs w:val="21"/>
                </w:rPr>
                <w:t xml:space="preserve"> of </w:t>
              </w:r>
              <w:proofErr w:type="spellStart"/>
              <w:r>
                <w:rPr>
                  <w:rFonts w:cs="Arial"/>
                  <w:color w:val="222222"/>
                  <w:sz w:val="21"/>
                  <w:szCs w:val="21"/>
                </w:rPr>
                <w:t>dangerious</w:t>
              </w:r>
              <w:proofErr w:type="spellEnd"/>
              <w:r>
                <w:rPr>
                  <w:rFonts w:cs="Arial"/>
                  <w:color w:val="222222"/>
                  <w:sz w:val="21"/>
                  <w:szCs w:val="21"/>
                </w:rPr>
                <w:t xml:space="preserve"> cargo </w:t>
              </w:r>
              <w:proofErr w:type="spellStart"/>
              <w:r>
                <w:rPr>
                  <w:rFonts w:cs="Arial"/>
                  <w:color w:val="222222"/>
                  <w:sz w:val="21"/>
                  <w:szCs w:val="21"/>
                </w:rPr>
                <w:t>policy</w:t>
              </w:r>
              <w:proofErr w:type="spellEnd"/>
              <w:r>
                <w:rPr>
                  <w:rFonts w:cs="Arial"/>
                  <w:color w:val="222222"/>
                  <w:sz w:val="21"/>
                  <w:szCs w:val="21"/>
                </w:rPr>
                <w:t xml:space="preserve"> and pollution control </w:t>
              </w:r>
              <w:proofErr w:type="spellStart"/>
              <w:r>
                <w:rPr>
                  <w:rFonts w:cs="Arial"/>
                  <w:color w:val="222222"/>
                  <w:sz w:val="21"/>
                  <w:szCs w:val="21"/>
                </w:rPr>
                <w:t>policy</w:t>
              </w:r>
              <w:proofErr w:type="spellEnd"/>
            </w:ins>
          </w:p>
          <w:p w:rsidR="000D7B31" w:rsidRDefault="00B660D5">
            <w:pPr>
              <w:spacing w:before="100" w:beforeAutospacing="1"/>
              <w:rPr>
                <w:ins w:id="834" w:author="Microsoft Office-gebruiker" w:date="2018-07-25T17:17:00Z"/>
                <w:rFonts w:cs="Arial"/>
                <w:color w:val="222222"/>
                <w:sz w:val="21"/>
                <w:szCs w:val="21"/>
                <w:lang w:val="en-GB"/>
              </w:rPr>
              <w:pPrChange w:id="835" w:author="Microsoft Office-gebruiker" w:date="2018-07-25T17:17:00Z">
                <w:pPr>
                  <w:spacing w:before="100" w:beforeAutospacing="1" w:after="24"/>
                </w:pPr>
              </w:pPrChange>
            </w:pPr>
            <w:proofErr w:type="spellStart"/>
            <w:ins w:id="836" w:author="Microsoft Office-gebruiker" w:date="2018-07-25T17:17:00Z">
              <w:r>
                <w:rPr>
                  <w:rFonts w:cs="Arial"/>
                  <w:color w:val="222222"/>
                  <w:sz w:val="21"/>
                  <w:szCs w:val="21"/>
                </w:rPr>
                <w:t>Execute</w:t>
              </w:r>
              <w:proofErr w:type="spellEnd"/>
              <w:r>
                <w:rPr>
                  <w:rFonts w:cs="Arial"/>
                  <w:color w:val="222222"/>
                  <w:sz w:val="21"/>
                  <w:szCs w:val="21"/>
                </w:rPr>
                <w:t xml:space="preserve"> </w:t>
              </w:r>
              <w:proofErr w:type="spellStart"/>
              <w:r>
                <w:rPr>
                  <w:rFonts w:cs="Arial"/>
                  <w:color w:val="222222"/>
                  <w:sz w:val="21"/>
                  <w:szCs w:val="21"/>
                </w:rPr>
                <w:t>security</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0D7B31" w:rsidRDefault="00B660D5">
            <w:pPr>
              <w:spacing w:before="100" w:beforeAutospacing="1"/>
              <w:rPr>
                <w:ins w:id="837" w:author="Microsoft Office-gebruiker" w:date="2018-07-25T17:17:00Z"/>
                <w:rFonts w:cs="Arial"/>
                <w:color w:val="222222"/>
                <w:sz w:val="21"/>
                <w:szCs w:val="21"/>
                <w:lang w:val="en-GB"/>
              </w:rPr>
              <w:pPrChange w:id="838" w:author="Microsoft Office-gebruiker" w:date="2018-07-25T17:17:00Z">
                <w:pPr>
                  <w:spacing w:before="100" w:beforeAutospacing="1" w:after="24"/>
                </w:pPr>
              </w:pPrChange>
            </w:pPr>
            <w:proofErr w:type="spellStart"/>
            <w:ins w:id="839" w:author="Microsoft Office-gebruiker" w:date="2018-07-25T17:17:00Z">
              <w:r>
                <w:rPr>
                  <w:rFonts w:cs="Arial"/>
                  <w:color w:val="222222"/>
                  <w:sz w:val="21"/>
                  <w:szCs w:val="21"/>
                </w:rPr>
                <w:t>Execute</w:t>
              </w:r>
              <w:proofErr w:type="spellEnd"/>
              <w:r>
                <w:rPr>
                  <w:rFonts w:cs="Arial"/>
                  <w:color w:val="222222"/>
                  <w:sz w:val="21"/>
                  <w:szCs w:val="21"/>
                </w:rPr>
                <w:t xml:space="preserve"> port </w:t>
              </w:r>
              <w:proofErr w:type="spellStart"/>
              <w:r>
                <w:rPr>
                  <w:rFonts w:cs="Arial"/>
                  <w:color w:val="222222"/>
                  <w:sz w:val="21"/>
                  <w:szCs w:val="21"/>
                </w:rPr>
                <w:t>strategies</w:t>
              </w:r>
              <w:proofErr w:type="spellEnd"/>
            </w:ins>
          </w:p>
          <w:p w:rsidR="000D7B31" w:rsidRDefault="000D7B31">
            <w:pPr>
              <w:spacing w:before="100" w:beforeAutospacing="1"/>
              <w:rPr>
                <w:ins w:id="840" w:author="Microsoft Office-gebruiker" w:date="2018-07-25T17:17:00Z"/>
                <w:rFonts w:cs="Arial"/>
                <w:color w:val="222222"/>
                <w:sz w:val="21"/>
                <w:szCs w:val="21"/>
                <w:lang w:val="en-GB"/>
              </w:rPr>
              <w:pPrChange w:id="841" w:author="Microsoft Office-gebruiker" w:date="2018-07-25T17:17:00Z">
                <w:pPr>
                  <w:spacing w:before="100" w:beforeAutospacing="1" w:after="24"/>
                </w:pPr>
              </w:pPrChange>
            </w:pPr>
          </w:p>
        </w:tc>
        <w:tc>
          <w:tcPr>
            <w:tcW w:w="3061" w:type="dxa"/>
            <w:gridSpan w:val="2"/>
            <w:tcPrChange w:id="842" w:author="Microsoft Office-gebruiker" w:date="2018-07-25T17:22:00Z">
              <w:tcPr>
                <w:tcW w:w="2551" w:type="dxa"/>
                <w:gridSpan w:val="4"/>
              </w:tcPr>
            </w:tcPrChange>
          </w:tcPr>
          <w:p w:rsidR="000D7B31" w:rsidRDefault="00B660D5">
            <w:pPr>
              <w:spacing w:before="100" w:beforeAutospacing="1"/>
              <w:rPr>
                <w:ins w:id="843" w:author="Microsoft Office-gebruiker" w:date="2018-07-25T17:17:00Z"/>
                <w:rFonts w:cs="Arial"/>
                <w:color w:val="222222"/>
                <w:sz w:val="21"/>
                <w:szCs w:val="21"/>
                <w:lang w:val="en-GB"/>
              </w:rPr>
              <w:pPrChange w:id="844" w:author="Microsoft Office-gebruiker" w:date="2018-07-25T17:17:00Z">
                <w:pPr>
                  <w:spacing w:before="100" w:beforeAutospacing="1" w:after="24"/>
                </w:pPr>
              </w:pPrChange>
            </w:pPr>
            <w:ins w:id="845" w:author="Microsoft Office-gebruiker" w:date="2018-07-25T17:17:00Z">
              <w:r>
                <w:rPr>
                  <w:rFonts w:cs="Arial"/>
                  <w:color w:val="222222"/>
                  <w:sz w:val="21"/>
                  <w:szCs w:val="21"/>
                </w:rPr>
                <w:t xml:space="preserve">Administration of </w:t>
              </w:r>
              <w:proofErr w:type="spellStart"/>
              <w:r>
                <w:rPr>
                  <w:rFonts w:cs="Arial"/>
                  <w:color w:val="222222"/>
                  <w:sz w:val="21"/>
                  <w:szCs w:val="21"/>
                </w:rPr>
                <w:t>selection</w:t>
              </w:r>
              <w:proofErr w:type="spellEnd"/>
              <w:r>
                <w:rPr>
                  <w:rFonts w:cs="Arial"/>
                  <w:color w:val="222222"/>
                  <w:sz w:val="21"/>
                  <w:szCs w:val="21"/>
                </w:rPr>
                <w:t xml:space="preserve"> </w:t>
              </w:r>
              <w:proofErr w:type="spellStart"/>
              <w:r>
                <w:rPr>
                  <w:rFonts w:cs="Arial"/>
                  <w:color w:val="222222"/>
                  <w:sz w:val="21"/>
                  <w:szCs w:val="21"/>
                </w:rPr>
                <w:t>procedure</w:t>
              </w:r>
              <w:proofErr w:type="spellEnd"/>
            </w:ins>
          </w:p>
          <w:p w:rsidR="000D7B31" w:rsidRDefault="00B660D5">
            <w:pPr>
              <w:spacing w:before="100" w:beforeAutospacing="1"/>
              <w:rPr>
                <w:ins w:id="846" w:author="Microsoft Office-gebruiker" w:date="2018-07-25T17:17:00Z"/>
                <w:rFonts w:cs="Arial"/>
                <w:color w:val="222222"/>
                <w:sz w:val="21"/>
                <w:szCs w:val="21"/>
                <w:lang w:val="en-GB"/>
              </w:rPr>
              <w:pPrChange w:id="847" w:author="Microsoft Office-gebruiker" w:date="2018-07-25T17:17:00Z">
                <w:pPr>
                  <w:spacing w:before="100" w:beforeAutospacing="1" w:after="24"/>
                </w:pPr>
              </w:pPrChange>
            </w:pPr>
            <w:ins w:id="848" w:author="Microsoft Office-gebruiker" w:date="2018-07-25T17:17:00Z">
              <w:r>
                <w:rPr>
                  <w:rFonts w:cs="Arial"/>
                  <w:color w:val="222222"/>
                  <w:sz w:val="21"/>
                  <w:szCs w:val="21"/>
                </w:rPr>
                <w:t xml:space="preserve">Plan and </w:t>
              </w:r>
              <w:proofErr w:type="spellStart"/>
              <w:r>
                <w:rPr>
                  <w:rFonts w:cs="Arial"/>
                  <w:color w:val="222222"/>
                  <w:sz w:val="21"/>
                  <w:szCs w:val="21"/>
                </w:rPr>
                <w:t>oversea</w:t>
              </w:r>
              <w:proofErr w:type="spellEnd"/>
              <w:r>
                <w:rPr>
                  <w:rFonts w:cs="Arial"/>
                  <w:color w:val="222222"/>
                  <w:sz w:val="21"/>
                  <w:szCs w:val="21"/>
                </w:rPr>
                <w:t xml:space="preserve"> training cycle</w:t>
              </w:r>
            </w:ins>
          </w:p>
          <w:p w:rsidR="000D7B31" w:rsidRDefault="00B660D5">
            <w:pPr>
              <w:spacing w:before="100" w:beforeAutospacing="1"/>
              <w:rPr>
                <w:ins w:id="849" w:author="Microsoft Office-gebruiker" w:date="2018-07-25T17:17:00Z"/>
                <w:rFonts w:cs="Arial"/>
                <w:color w:val="222222"/>
                <w:sz w:val="21"/>
                <w:szCs w:val="21"/>
                <w:lang w:val="en-GB"/>
              </w:rPr>
              <w:pPrChange w:id="850" w:author="Microsoft Office-gebruiker" w:date="2018-07-25T17:17:00Z">
                <w:pPr>
                  <w:spacing w:before="100" w:beforeAutospacing="1" w:after="24"/>
                </w:pPr>
              </w:pPrChange>
            </w:pPr>
            <w:proofErr w:type="spellStart"/>
            <w:ins w:id="851" w:author="Microsoft Office-gebruiker" w:date="2018-07-25T17:17:00Z">
              <w:r>
                <w:rPr>
                  <w:rFonts w:cs="Arial"/>
                  <w:color w:val="222222"/>
                  <w:sz w:val="21"/>
                  <w:szCs w:val="21"/>
                </w:rPr>
                <w:t>Oversee</w:t>
              </w:r>
              <w:proofErr w:type="spellEnd"/>
              <w:r>
                <w:rPr>
                  <w:rFonts w:cs="Arial"/>
                  <w:color w:val="222222"/>
                  <w:sz w:val="21"/>
                  <w:szCs w:val="21"/>
                </w:rPr>
                <w:t xml:space="preserve"> training </w:t>
              </w:r>
              <w:proofErr w:type="spellStart"/>
              <w:r>
                <w:rPr>
                  <w:rFonts w:cs="Arial"/>
                  <w:color w:val="222222"/>
                  <w:sz w:val="21"/>
                  <w:szCs w:val="21"/>
                </w:rPr>
                <w:t>results</w:t>
              </w:r>
              <w:proofErr w:type="spellEnd"/>
            </w:ins>
          </w:p>
          <w:p w:rsidR="000D7B31" w:rsidRDefault="00B660D5">
            <w:pPr>
              <w:spacing w:before="100" w:beforeAutospacing="1"/>
              <w:rPr>
                <w:ins w:id="852" w:author="Microsoft Office-gebruiker" w:date="2018-07-25T17:17:00Z"/>
                <w:rFonts w:cs="Arial"/>
                <w:color w:val="222222"/>
                <w:sz w:val="21"/>
                <w:szCs w:val="21"/>
                <w:lang w:val="en-GB"/>
              </w:rPr>
              <w:pPrChange w:id="853" w:author="Microsoft Office-gebruiker" w:date="2018-07-25T17:17:00Z">
                <w:pPr>
                  <w:spacing w:before="100" w:beforeAutospacing="1" w:after="24"/>
                </w:pPr>
              </w:pPrChange>
            </w:pPr>
            <w:ins w:id="854" w:author="Microsoft Office-gebruiker" w:date="2018-07-25T17:17:00Z">
              <w:r>
                <w:rPr>
                  <w:rFonts w:cs="Arial"/>
                  <w:color w:val="222222"/>
                  <w:sz w:val="21"/>
                  <w:szCs w:val="21"/>
                </w:rPr>
                <w:t xml:space="preserve">Team management </w:t>
              </w:r>
            </w:ins>
          </w:p>
          <w:p w:rsidR="000D7B31" w:rsidRDefault="00B660D5">
            <w:pPr>
              <w:spacing w:before="100" w:beforeAutospacing="1"/>
              <w:rPr>
                <w:ins w:id="855" w:author="Microsoft Office-gebruiker" w:date="2018-07-25T17:17:00Z"/>
                <w:rFonts w:cs="Arial"/>
                <w:color w:val="222222"/>
                <w:sz w:val="21"/>
                <w:szCs w:val="21"/>
                <w:lang w:val="en-GB"/>
              </w:rPr>
              <w:pPrChange w:id="856" w:author="Microsoft Office-gebruiker" w:date="2018-07-25T17:17:00Z">
                <w:pPr>
                  <w:spacing w:before="100" w:beforeAutospacing="1" w:after="24"/>
                </w:pPr>
              </w:pPrChange>
            </w:pPr>
            <w:proofErr w:type="spellStart"/>
            <w:ins w:id="857" w:author="Microsoft Office-gebruiker" w:date="2018-07-25T17:17:00Z">
              <w:r>
                <w:rPr>
                  <w:rFonts w:cs="Arial"/>
                  <w:color w:val="222222"/>
                  <w:sz w:val="21"/>
                  <w:szCs w:val="21"/>
                </w:rPr>
                <w:t>Conflict</w:t>
              </w:r>
              <w:proofErr w:type="spellEnd"/>
              <w:r>
                <w:rPr>
                  <w:rFonts w:cs="Arial"/>
                  <w:color w:val="222222"/>
                  <w:sz w:val="21"/>
                  <w:szCs w:val="21"/>
                </w:rPr>
                <w:t xml:space="preserve"> management </w:t>
              </w:r>
            </w:ins>
          </w:p>
          <w:p w:rsidR="000D7B31" w:rsidRDefault="000D7B31">
            <w:pPr>
              <w:spacing w:before="100" w:beforeAutospacing="1"/>
              <w:rPr>
                <w:ins w:id="858" w:author="Microsoft Office-gebruiker" w:date="2018-07-25T17:17:00Z"/>
                <w:rFonts w:cs="Arial"/>
                <w:color w:val="222222"/>
                <w:sz w:val="21"/>
                <w:szCs w:val="21"/>
                <w:lang w:val="en-GB"/>
              </w:rPr>
              <w:pPrChange w:id="859" w:author="Microsoft Office-gebruiker" w:date="2018-07-25T17:17:00Z">
                <w:pPr>
                  <w:spacing w:before="100" w:beforeAutospacing="1" w:after="24"/>
                </w:pPr>
              </w:pPrChange>
            </w:pPr>
          </w:p>
          <w:p w:rsidR="000D7B31" w:rsidRDefault="00B660D5">
            <w:pPr>
              <w:spacing w:before="100" w:beforeAutospacing="1"/>
              <w:rPr>
                <w:ins w:id="860" w:author="Microsoft Office-gebruiker" w:date="2018-07-25T17:17:00Z"/>
                <w:rFonts w:cs="Arial"/>
                <w:color w:val="222222"/>
                <w:sz w:val="21"/>
                <w:szCs w:val="21"/>
                <w:lang w:val="en-GB"/>
              </w:rPr>
              <w:pPrChange w:id="861" w:author="Microsoft Office-gebruiker" w:date="2018-07-25T17:17:00Z">
                <w:pPr>
                  <w:spacing w:before="100" w:beforeAutospacing="1" w:after="24"/>
                </w:pPr>
              </w:pPrChange>
            </w:pPr>
            <w:ins w:id="862" w:author="Microsoft Office-gebruiker" w:date="2018-07-25T17:17:00Z">
              <w:r>
                <w:rPr>
                  <w:rFonts w:cs="Arial"/>
                  <w:color w:val="222222"/>
                  <w:sz w:val="21"/>
                  <w:szCs w:val="21"/>
                </w:rPr>
                <w:t xml:space="preserve">Stress management </w:t>
              </w:r>
            </w:ins>
          </w:p>
          <w:p w:rsidR="000D7B31" w:rsidRDefault="000D7B31">
            <w:pPr>
              <w:spacing w:before="100" w:beforeAutospacing="1"/>
              <w:rPr>
                <w:ins w:id="863" w:author="Microsoft Office-gebruiker" w:date="2018-07-25T17:17:00Z"/>
                <w:rFonts w:cs="Arial"/>
                <w:color w:val="222222"/>
                <w:sz w:val="21"/>
                <w:szCs w:val="21"/>
                <w:lang w:val="en-GB"/>
              </w:rPr>
              <w:pPrChange w:id="864" w:author="Microsoft Office-gebruiker" w:date="2018-07-25T17:17:00Z">
                <w:pPr>
                  <w:spacing w:before="100" w:beforeAutospacing="1" w:after="24"/>
                </w:pPr>
              </w:pPrChange>
            </w:pPr>
          </w:p>
          <w:p w:rsidR="000D7B31" w:rsidRDefault="00B660D5">
            <w:pPr>
              <w:spacing w:before="100" w:beforeAutospacing="1"/>
              <w:rPr>
                <w:ins w:id="865" w:author="Microsoft Office-gebruiker" w:date="2018-07-25T17:17:00Z"/>
                <w:rFonts w:cs="Arial"/>
                <w:color w:val="222222"/>
                <w:sz w:val="21"/>
                <w:szCs w:val="21"/>
                <w:lang w:val="en-GB"/>
              </w:rPr>
              <w:pPrChange w:id="866" w:author="Microsoft Office-gebruiker" w:date="2018-07-25T17:17:00Z">
                <w:pPr>
                  <w:spacing w:before="100" w:beforeAutospacing="1" w:after="24"/>
                </w:pPr>
              </w:pPrChange>
            </w:pPr>
            <w:proofErr w:type="spellStart"/>
            <w:ins w:id="867" w:author="Microsoft Office-gebruiker" w:date="2018-07-25T17:17:00Z">
              <w:r>
                <w:rPr>
                  <w:rFonts w:cs="Arial"/>
                  <w:color w:val="222222"/>
                  <w:sz w:val="21"/>
                  <w:szCs w:val="21"/>
                </w:rPr>
                <w:t>Scheduling</w:t>
              </w:r>
              <w:proofErr w:type="spellEnd"/>
              <w:r>
                <w:rPr>
                  <w:rFonts w:cs="Arial"/>
                  <w:color w:val="222222"/>
                  <w:sz w:val="21"/>
                  <w:szCs w:val="21"/>
                </w:rPr>
                <w:t xml:space="preserve"> and </w:t>
              </w:r>
              <w:proofErr w:type="spellStart"/>
              <w:r>
                <w:rPr>
                  <w:rFonts w:cs="Arial"/>
                  <w:color w:val="222222"/>
                  <w:sz w:val="21"/>
                  <w:szCs w:val="21"/>
                </w:rPr>
                <w:t>rostering</w:t>
              </w:r>
              <w:proofErr w:type="spellEnd"/>
            </w:ins>
          </w:p>
          <w:p w:rsidR="000D7B31" w:rsidRDefault="00B660D5">
            <w:pPr>
              <w:spacing w:before="100" w:beforeAutospacing="1"/>
              <w:rPr>
                <w:ins w:id="868" w:author="Microsoft Office-gebruiker" w:date="2018-07-25T17:17:00Z"/>
                <w:rFonts w:cs="Arial"/>
                <w:color w:val="222222"/>
                <w:sz w:val="21"/>
                <w:szCs w:val="21"/>
                <w:lang w:val="en-GB"/>
              </w:rPr>
              <w:pPrChange w:id="869" w:author="Microsoft Office-gebruiker" w:date="2018-07-25T17:17:00Z">
                <w:pPr>
                  <w:spacing w:before="100" w:beforeAutospacing="1" w:after="24"/>
                </w:pPr>
              </w:pPrChange>
            </w:pPr>
            <w:proofErr w:type="spellStart"/>
            <w:ins w:id="870" w:author="Microsoft Office-gebruiker" w:date="2018-07-25T17:17:00Z">
              <w:r>
                <w:rPr>
                  <w:rFonts w:cs="Arial"/>
                  <w:color w:val="222222"/>
                  <w:sz w:val="21"/>
                  <w:szCs w:val="21"/>
                </w:rPr>
                <w:t>Ensure</w:t>
              </w:r>
              <w:proofErr w:type="spellEnd"/>
              <w:r>
                <w:rPr>
                  <w:rFonts w:cs="Arial"/>
                  <w:color w:val="222222"/>
                  <w:sz w:val="21"/>
                  <w:szCs w:val="21"/>
                </w:rPr>
                <w:t xml:space="preserve"> </w:t>
              </w:r>
              <w:proofErr w:type="spellStart"/>
              <w:r>
                <w:rPr>
                  <w:rFonts w:cs="Arial"/>
                  <w:color w:val="222222"/>
                  <w:sz w:val="21"/>
                  <w:szCs w:val="21"/>
                </w:rPr>
                <w:t>that</w:t>
              </w:r>
              <w:proofErr w:type="spellEnd"/>
              <w:r>
                <w:rPr>
                  <w:rFonts w:cs="Arial"/>
                  <w:color w:val="222222"/>
                  <w:sz w:val="21"/>
                  <w:szCs w:val="21"/>
                </w:rPr>
                <w:t xml:space="preserve"> training </w:t>
              </w:r>
              <w:proofErr w:type="spellStart"/>
              <w:r>
                <w:rPr>
                  <w:rFonts w:cs="Arial"/>
                  <w:color w:val="222222"/>
                  <w:sz w:val="21"/>
                  <w:szCs w:val="21"/>
                </w:rPr>
                <w:t>facilities</w:t>
              </w:r>
              <w:proofErr w:type="spellEnd"/>
              <w:r>
                <w:rPr>
                  <w:rFonts w:cs="Arial"/>
                  <w:color w:val="222222"/>
                  <w:sz w:val="21"/>
                  <w:szCs w:val="21"/>
                </w:rPr>
                <w:t xml:space="preserve"> are </w:t>
              </w:r>
              <w:proofErr w:type="spellStart"/>
              <w:r>
                <w:rPr>
                  <w:rFonts w:cs="Arial"/>
                  <w:color w:val="222222"/>
                  <w:sz w:val="21"/>
                  <w:szCs w:val="21"/>
                </w:rPr>
                <w:t>operational</w:t>
              </w:r>
              <w:proofErr w:type="spellEnd"/>
            </w:ins>
          </w:p>
          <w:p w:rsidR="000D7B31" w:rsidRDefault="00B660D5">
            <w:pPr>
              <w:spacing w:before="100" w:beforeAutospacing="1"/>
              <w:rPr>
                <w:ins w:id="871" w:author="Microsoft Office-gebruiker" w:date="2018-07-25T17:17:00Z"/>
                <w:rFonts w:cs="Arial"/>
                <w:color w:val="222222"/>
                <w:sz w:val="21"/>
                <w:szCs w:val="21"/>
                <w:lang w:val="en-GB"/>
              </w:rPr>
              <w:pPrChange w:id="872" w:author="Microsoft Office-gebruiker" w:date="2018-07-25T17:17:00Z">
                <w:pPr>
                  <w:spacing w:before="100" w:beforeAutospacing="1" w:after="24"/>
                </w:pPr>
              </w:pPrChange>
            </w:pPr>
            <w:proofErr w:type="spellStart"/>
            <w:ins w:id="873" w:author="Microsoft Office-gebruiker" w:date="2018-07-25T17:17:00Z">
              <w:r>
                <w:rPr>
                  <w:rFonts w:cs="Arial"/>
                  <w:color w:val="222222"/>
                  <w:sz w:val="21"/>
                  <w:szCs w:val="21"/>
                </w:rPr>
                <w:t>Execution</w:t>
              </w:r>
              <w:proofErr w:type="spellEnd"/>
              <w:r>
                <w:rPr>
                  <w:rFonts w:cs="Arial"/>
                  <w:color w:val="222222"/>
                  <w:sz w:val="21"/>
                  <w:szCs w:val="21"/>
                </w:rPr>
                <w:t xml:space="preserve"> of agression </w:t>
              </w:r>
              <w:proofErr w:type="spellStart"/>
              <w:r>
                <w:rPr>
                  <w:rFonts w:cs="Arial"/>
                  <w:color w:val="222222"/>
                  <w:sz w:val="21"/>
                  <w:szCs w:val="21"/>
                </w:rPr>
                <w:t>protocol</w:t>
              </w:r>
              <w:proofErr w:type="spellEnd"/>
            </w:ins>
          </w:p>
          <w:p w:rsidR="000D7B31" w:rsidRDefault="00B660D5">
            <w:pPr>
              <w:spacing w:before="100" w:beforeAutospacing="1"/>
              <w:rPr>
                <w:ins w:id="874" w:author="Microsoft Office-gebruiker" w:date="2018-07-25T17:17:00Z"/>
                <w:rFonts w:cs="Arial"/>
                <w:color w:val="222222"/>
                <w:sz w:val="21"/>
                <w:szCs w:val="21"/>
                <w:lang w:val="en-GB"/>
              </w:rPr>
              <w:pPrChange w:id="875" w:author="Microsoft Office-gebruiker" w:date="2018-07-25T17:17:00Z">
                <w:pPr>
                  <w:spacing w:before="100" w:beforeAutospacing="1" w:after="24"/>
                </w:pPr>
              </w:pPrChange>
            </w:pPr>
            <w:proofErr w:type="spellStart"/>
            <w:ins w:id="876" w:author="Microsoft Office-gebruiker" w:date="2018-07-25T17:17:00Z">
              <w:r>
                <w:rPr>
                  <w:rFonts w:cs="Arial"/>
                  <w:color w:val="222222"/>
                  <w:sz w:val="21"/>
                  <w:szCs w:val="21"/>
                </w:rPr>
                <w:t>Execution</w:t>
              </w:r>
              <w:proofErr w:type="spellEnd"/>
              <w:r>
                <w:rPr>
                  <w:rFonts w:cs="Arial"/>
                  <w:color w:val="222222"/>
                  <w:sz w:val="21"/>
                  <w:szCs w:val="21"/>
                </w:rPr>
                <w:t xml:space="preserve"> of </w:t>
              </w:r>
              <w:proofErr w:type="spellStart"/>
              <w:r>
                <w:rPr>
                  <w:rFonts w:cs="Arial"/>
                  <w:color w:val="222222"/>
                  <w:sz w:val="21"/>
                  <w:szCs w:val="21"/>
                </w:rPr>
                <w:t>drugs</w:t>
              </w:r>
              <w:proofErr w:type="spellEnd"/>
              <w:r>
                <w:rPr>
                  <w:rFonts w:cs="Arial"/>
                  <w:color w:val="222222"/>
                  <w:sz w:val="21"/>
                  <w:szCs w:val="21"/>
                </w:rPr>
                <w:t xml:space="preserve">- and </w:t>
              </w:r>
              <w:proofErr w:type="spellStart"/>
              <w:r>
                <w:rPr>
                  <w:rFonts w:cs="Arial"/>
                  <w:color w:val="222222"/>
                  <w:sz w:val="21"/>
                  <w:szCs w:val="21"/>
                </w:rPr>
                <w:t>alcolhol</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0D7B31" w:rsidRDefault="00B660D5">
            <w:pPr>
              <w:spacing w:before="100" w:beforeAutospacing="1"/>
              <w:rPr>
                <w:ins w:id="877" w:author="Microsoft Office-gebruiker" w:date="2018-07-25T17:17:00Z"/>
                <w:rFonts w:cs="Arial"/>
                <w:color w:val="222222"/>
                <w:sz w:val="21"/>
                <w:szCs w:val="21"/>
                <w:lang w:val="en-GB"/>
              </w:rPr>
              <w:pPrChange w:id="878" w:author="Microsoft Office-gebruiker" w:date="2018-07-25T17:17:00Z">
                <w:pPr>
                  <w:spacing w:before="100" w:beforeAutospacing="1" w:after="24"/>
                </w:pPr>
              </w:pPrChange>
            </w:pPr>
            <w:proofErr w:type="spellStart"/>
            <w:ins w:id="879" w:author="Microsoft Office-gebruiker" w:date="2018-07-25T17:17:00Z">
              <w:r>
                <w:rPr>
                  <w:rFonts w:cs="Arial"/>
                  <w:color w:val="222222"/>
                  <w:sz w:val="21"/>
                  <w:szCs w:val="21"/>
                </w:rPr>
                <w:t>Execution</w:t>
              </w:r>
              <w:proofErr w:type="spellEnd"/>
              <w:r>
                <w:rPr>
                  <w:rFonts w:cs="Arial"/>
                  <w:color w:val="222222"/>
                  <w:sz w:val="21"/>
                  <w:szCs w:val="21"/>
                </w:rPr>
                <w:t xml:space="preserve"> of </w:t>
              </w:r>
              <w:proofErr w:type="spellStart"/>
              <w:r>
                <w:rPr>
                  <w:rFonts w:cs="Arial"/>
                  <w:color w:val="222222"/>
                  <w:sz w:val="21"/>
                  <w:szCs w:val="21"/>
                </w:rPr>
                <w:t>pricacy</w:t>
              </w:r>
              <w:proofErr w:type="spellEnd"/>
              <w:r>
                <w:rPr>
                  <w:rFonts w:cs="Arial"/>
                  <w:color w:val="222222"/>
                  <w:sz w:val="21"/>
                  <w:szCs w:val="21"/>
                </w:rPr>
                <w:t xml:space="preserve"> </w:t>
              </w:r>
              <w:proofErr w:type="spellStart"/>
              <w:r>
                <w:rPr>
                  <w:rFonts w:cs="Arial"/>
                  <w:color w:val="222222"/>
                  <w:sz w:val="21"/>
                  <w:szCs w:val="21"/>
                </w:rPr>
                <w:t>policy</w:t>
              </w:r>
              <w:proofErr w:type="spellEnd"/>
            </w:ins>
          </w:p>
        </w:tc>
      </w:tr>
      <w:tr w:rsidR="00B660D5" w:rsidTr="00B660D5">
        <w:tblPrEx>
          <w:tblPrExChange w:id="880" w:author="Microsoft Office-gebruiker" w:date="2018-07-25T17:22:00Z">
            <w:tblPrEx>
              <w:tblW w:w="14112" w:type="dxa"/>
            </w:tblPrEx>
          </w:tblPrExChange>
        </w:tblPrEx>
        <w:trPr>
          <w:ins w:id="881" w:author="Microsoft Office-gebruiker" w:date="2018-07-25T17:17:00Z"/>
          <w:trPrChange w:id="882" w:author="Microsoft Office-gebruiker" w:date="2018-07-25T17:22:00Z">
            <w:trPr>
              <w:gridAfter w:val="0"/>
              <w:wAfter w:w="3629" w:type="dxa"/>
            </w:trPr>
          </w:trPrChange>
        </w:trPr>
        <w:tc>
          <w:tcPr>
            <w:tcW w:w="1867" w:type="dxa"/>
            <w:tcPrChange w:id="883" w:author="Microsoft Office-gebruiker" w:date="2018-07-25T17:22:00Z">
              <w:tcPr>
                <w:tcW w:w="1867" w:type="dxa"/>
              </w:tcPr>
            </w:tcPrChange>
          </w:tcPr>
          <w:p w:rsidR="00B660D5" w:rsidRDefault="00B660D5" w:rsidP="00B31C9F">
            <w:pPr>
              <w:spacing w:before="100" w:beforeAutospacing="1" w:after="24"/>
              <w:rPr>
                <w:ins w:id="884" w:author="Microsoft Office-gebruiker" w:date="2018-07-25T17:17:00Z"/>
                <w:rFonts w:cs="Arial"/>
                <w:color w:val="222222"/>
                <w:sz w:val="21"/>
                <w:szCs w:val="21"/>
              </w:rPr>
            </w:pPr>
            <w:proofErr w:type="spellStart"/>
            <w:ins w:id="885" w:author="Microsoft Office-gebruiker" w:date="2018-07-25T17:18:00Z">
              <w:r>
                <w:rPr>
                  <w:rFonts w:cs="Arial"/>
                  <w:color w:val="222222"/>
                  <w:sz w:val="21"/>
                  <w:szCs w:val="21"/>
                </w:rPr>
                <w:lastRenderedPageBreak/>
                <w:t>Tacti</w:t>
              </w:r>
            </w:ins>
            <w:ins w:id="886" w:author="Microsoft Office-gebruiker" w:date="2018-07-25T17:20:00Z">
              <w:r>
                <w:rPr>
                  <w:rFonts w:cs="Arial"/>
                  <w:color w:val="222222"/>
                  <w:sz w:val="21"/>
                  <w:szCs w:val="21"/>
                </w:rPr>
                <w:t>c</w:t>
              </w:r>
            </w:ins>
            <w:ins w:id="887" w:author="Microsoft Office-gebruiker" w:date="2018-07-25T17:18:00Z">
              <w:r>
                <w:rPr>
                  <w:rFonts w:cs="Arial"/>
                  <w:color w:val="222222"/>
                  <w:sz w:val="21"/>
                  <w:szCs w:val="21"/>
                </w:rPr>
                <w:t>al</w:t>
              </w:r>
            </w:ins>
            <w:proofErr w:type="spellEnd"/>
          </w:p>
        </w:tc>
        <w:tc>
          <w:tcPr>
            <w:tcW w:w="3118" w:type="dxa"/>
            <w:gridSpan w:val="2"/>
            <w:tcPrChange w:id="888" w:author="Microsoft Office-gebruiker" w:date="2018-07-25T17:22:00Z">
              <w:tcPr>
                <w:tcW w:w="2154" w:type="dxa"/>
                <w:gridSpan w:val="2"/>
              </w:tcPr>
            </w:tcPrChange>
          </w:tcPr>
          <w:p w:rsidR="00B660D5" w:rsidRDefault="00B660D5" w:rsidP="00B31C9F">
            <w:pPr>
              <w:spacing w:before="100" w:beforeAutospacing="1" w:after="24"/>
              <w:rPr>
                <w:ins w:id="889" w:author="Microsoft Office-gebruiker" w:date="2018-07-25T17:18:00Z"/>
                <w:rFonts w:cs="Arial"/>
                <w:color w:val="222222"/>
                <w:sz w:val="21"/>
                <w:szCs w:val="21"/>
              </w:rPr>
            </w:pPr>
            <w:ins w:id="890" w:author="Microsoft Office-gebruiker" w:date="2018-07-25T17:18:00Z">
              <w:r>
                <w:rPr>
                  <w:rFonts w:cs="Arial"/>
                  <w:color w:val="222222"/>
                  <w:sz w:val="21"/>
                  <w:szCs w:val="21"/>
                </w:rPr>
                <w:t xml:space="preserve">Manage system for </w:t>
              </w:r>
              <w:proofErr w:type="spellStart"/>
              <w:r>
                <w:rPr>
                  <w:rFonts w:cs="Arial"/>
                  <w:color w:val="222222"/>
                  <w:sz w:val="21"/>
                  <w:szCs w:val="21"/>
                </w:rPr>
                <w:t>procedure</w:t>
              </w:r>
              <w:proofErr w:type="spellEnd"/>
              <w:r>
                <w:rPr>
                  <w:rFonts w:cs="Arial"/>
                  <w:color w:val="222222"/>
                  <w:sz w:val="21"/>
                  <w:szCs w:val="21"/>
                </w:rPr>
                <w:t xml:space="preserve"> changes</w:t>
              </w:r>
            </w:ins>
          </w:p>
          <w:p w:rsidR="00B660D5" w:rsidRDefault="00B660D5" w:rsidP="00B31C9F">
            <w:pPr>
              <w:spacing w:before="100" w:beforeAutospacing="1" w:after="24"/>
              <w:rPr>
                <w:ins w:id="891" w:author="Microsoft Office-gebruiker" w:date="2018-07-25T17:18:00Z"/>
                <w:rFonts w:cs="Arial"/>
                <w:color w:val="222222"/>
                <w:sz w:val="21"/>
                <w:szCs w:val="21"/>
              </w:rPr>
            </w:pPr>
            <w:ins w:id="892" w:author="Microsoft Office-gebruiker" w:date="2018-07-25T17:18:00Z">
              <w:r>
                <w:rPr>
                  <w:rFonts w:cs="Arial"/>
                  <w:color w:val="222222"/>
                  <w:sz w:val="21"/>
                  <w:szCs w:val="21"/>
                </w:rPr>
                <w:t>Manage administrative organisation</w:t>
              </w:r>
            </w:ins>
          </w:p>
          <w:p w:rsidR="00B660D5" w:rsidRDefault="00B660D5" w:rsidP="00B31C9F">
            <w:pPr>
              <w:spacing w:before="100" w:beforeAutospacing="1" w:after="24"/>
              <w:rPr>
                <w:ins w:id="893" w:author="Microsoft Office-gebruiker" w:date="2018-07-25T17:18:00Z"/>
                <w:rFonts w:cs="Arial"/>
                <w:color w:val="222222"/>
                <w:sz w:val="21"/>
                <w:szCs w:val="21"/>
              </w:rPr>
            </w:pPr>
            <w:proofErr w:type="spellStart"/>
            <w:ins w:id="894" w:author="Microsoft Office-gebruiker" w:date="2018-07-25T17:18:00Z">
              <w:r>
                <w:rPr>
                  <w:rFonts w:cs="Arial"/>
                  <w:color w:val="222222"/>
                  <w:sz w:val="21"/>
                  <w:szCs w:val="21"/>
                </w:rPr>
                <w:t>Evaluate</w:t>
              </w:r>
              <w:proofErr w:type="spellEnd"/>
              <w:r>
                <w:rPr>
                  <w:rFonts w:cs="Arial"/>
                  <w:color w:val="222222"/>
                  <w:sz w:val="21"/>
                  <w:szCs w:val="21"/>
                </w:rPr>
                <w:t xml:space="preserve"> and </w:t>
              </w:r>
              <w:proofErr w:type="spellStart"/>
              <w:r>
                <w:rPr>
                  <w:rFonts w:cs="Arial"/>
                  <w:color w:val="222222"/>
                  <w:sz w:val="21"/>
                  <w:szCs w:val="21"/>
                </w:rPr>
                <w:t>amend</w:t>
              </w:r>
              <w:proofErr w:type="spellEnd"/>
              <w:r>
                <w:rPr>
                  <w:rFonts w:cs="Arial"/>
                  <w:color w:val="222222"/>
                  <w:sz w:val="21"/>
                  <w:szCs w:val="21"/>
                </w:rPr>
                <w:t xml:space="preserve"> (emergency)-</w:t>
              </w:r>
              <w:proofErr w:type="spellStart"/>
              <w:r>
                <w:rPr>
                  <w:rFonts w:cs="Arial"/>
                  <w:color w:val="222222"/>
                  <w:sz w:val="21"/>
                  <w:szCs w:val="21"/>
                </w:rPr>
                <w:t>procedures</w:t>
              </w:r>
              <w:proofErr w:type="spellEnd"/>
            </w:ins>
          </w:p>
          <w:p w:rsidR="00B660D5" w:rsidRDefault="00B660D5" w:rsidP="00B31C9F">
            <w:pPr>
              <w:spacing w:before="100" w:beforeAutospacing="1" w:after="24"/>
              <w:rPr>
                <w:ins w:id="895" w:author="Microsoft Office-gebruiker" w:date="2018-07-25T17:19:00Z"/>
                <w:rFonts w:cs="Arial"/>
                <w:color w:val="222222"/>
                <w:sz w:val="21"/>
                <w:szCs w:val="21"/>
              </w:rPr>
            </w:pPr>
            <w:ins w:id="896" w:author="Microsoft Office-gebruiker" w:date="2018-07-25T17:19:00Z">
              <w:r>
                <w:rPr>
                  <w:rFonts w:cs="Arial"/>
                  <w:color w:val="222222"/>
                  <w:sz w:val="21"/>
                  <w:szCs w:val="21"/>
                </w:rPr>
                <w:t xml:space="preserve">Implementation of IMO and IALA </w:t>
              </w:r>
              <w:proofErr w:type="spellStart"/>
              <w:r>
                <w:rPr>
                  <w:rFonts w:cs="Arial"/>
                  <w:color w:val="222222"/>
                  <w:sz w:val="21"/>
                  <w:szCs w:val="21"/>
                </w:rPr>
                <w:t>procedures</w:t>
              </w:r>
              <w:proofErr w:type="spellEnd"/>
            </w:ins>
          </w:p>
          <w:p w:rsidR="00B660D5" w:rsidRDefault="00B660D5" w:rsidP="00B31C9F">
            <w:pPr>
              <w:spacing w:before="100" w:beforeAutospacing="1" w:after="24"/>
              <w:rPr>
                <w:ins w:id="897" w:author="Microsoft Office-gebruiker" w:date="2018-07-25T17:17:00Z"/>
                <w:rFonts w:cs="Arial"/>
                <w:color w:val="222222"/>
                <w:sz w:val="21"/>
                <w:szCs w:val="21"/>
              </w:rPr>
            </w:pPr>
            <w:proofErr w:type="spellStart"/>
            <w:ins w:id="898" w:author="Microsoft Office-gebruiker" w:date="2018-07-25T17:19:00Z">
              <w:r>
                <w:rPr>
                  <w:rFonts w:cs="Arial"/>
                  <w:color w:val="222222"/>
                  <w:sz w:val="21"/>
                  <w:szCs w:val="21"/>
                </w:rPr>
                <w:t>Implementation</w:t>
              </w:r>
              <w:proofErr w:type="spellEnd"/>
              <w:r>
                <w:rPr>
                  <w:rFonts w:cs="Arial"/>
                  <w:color w:val="222222"/>
                  <w:sz w:val="21"/>
                  <w:szCs w:val="21"/>
                </w:rPr>
                <w:t xml:space="preserve"> </w:t>
              </w:r>
              <w:proofErr w:type="spellStart"/>
              <w:r>
                <w:rPr>
                  <w:rFonts w:cs="Arial"/>
                  <w:color w:val="222222"/>
                  <w:sz w:val="21"/>
                  <w:szCs w:val="21"/>
                </w:rPr>
                <w:t>fo</w:t>
              </w:r>
              <w:proofErr w:type="spellEnd"/>
              <w:r>
                <w:rPr>
                  <w:rFonts w:cs="Arial"/>
                  <w:color w:val="222222"/>
                  <w:sz w:val="21"/>
                  <w:szCs w:val="21"/>
                </w:rPr>
                <w:t xml:space="preserve"> </w:t>
              </w:r>
              <w:proofErr w:type="spellStart"/>
              <w:r>
                <w:rPr>
                  <w:rFonts w:cs="Arial"/>
                  <w:color w:val="222222"/>
                  <w:sz w:val="21"/>
                  <w:szCs w:val="21"/>
                </w:rPr>
                <w:t>privacy</w:t>
              </w:r>
              <w:proofErr w:type="spellEnd"/>
              <w:r>
                <w:rPr>
                  <w:rFonts w:cs="Arial"/>
                  <w:color w:val="222222"/>
                  <w:sz w:val="21"/>
                  <w:szCs w:val="21"/>
                </w:rPr>
                <w:t xml:space="preserve"> </w:t>
              </w:r>
              <w:proofErr w:type="spellStart"/>
              <w:r>
                <w:rPr>
                  <w:rFonts w:cs="Arial"/>
                  <w:color w:val="222222"/>
                  <w:sz w:val="21"/>
                  <w:szCs w:val="21"/>
                </w:rPr>
                <w:t>policy</w:t>
              </w:r>
              <w:proofErr w:type="spellEnd"/>
              <w:r>
                <w:rPr>
                  <w:rFonts w:cs="Arial"/>
                  <w:color w:val="222222"/>
                  <w:sz w:val="21"/>
                  <w:szCs w:val="21"/>
                </w:rPr>
                <w:t xml:space="preserve"> </w:t>
              </w:r>
              <w:proofErr w:type="spellStart"/>
              <w:r>
                <w:rPr>
                  <w:rFonts w:cs="Arial"/>
                  <w:color w:val="222222"/>
                  <w:sz w:val="21"/>
                  <w:szCs w:val="21"/>
                </w:rPr>
                <w:t>into</w:t>
              </w:r>
              <w:proofErr w:type="spellEnd"/>
              <w:r>
                <w:rPr>
                  <w:rFonts w:cs="Arial"/>
                  <w:color w:val="222222"/>
                  <w:sz w:val="21"/>
                  <w:szCs w:val="21"/>
                </w:rPr>
                <w:t xml:space="preserve"> </w:t>
              </w:r>
              <w:proofErr w:type="spellStart"/>
              <w:r>
                <w:rPr>
                  <w:rFonts w:cs="Arial"/>
                  <w:color w:val="222222"/>
                  <w:sz w:val="21"/>
                  <w:szCs w:val="21"/>
                </w:rPr>
                <w:t>day</w:t>
              </w:r>
              <w:proofErr w:type="spellEnd"/>
              <w:r>
                <w:rPr>
                  <w:rFonts w:cs="Arial"/>
                  <w:color w:val="222222"/>
                  <w:sz w:val="21"/>
                  <w:szCs w:val="21"/>
                </w:rPr>
                <w:t xml:space="preserve"> to </w:t>
              </w:r>
              <w:proofErr w:type="spellStart"/>
              <w:r>
                <w:rPr>
                  <w:rFonts w:cs="Arial"/>
                  <w:color w:val="222222"/>
                  <w:sz w:val="21"/>
                  <w:szCs w:val="21"/>
                </w:rPr>
                <w:t>day</w:t>
              </w:r>
              <w:proofErr w:type="spellEnd"/>
              <w:r>
                <w:rPr>
                  <w:rFonts w:cs="Arial"/>
                  <w:color w:val="222222"/>
                  <w:sz w:val="21"/>
                  <w:szCs w:val="21"/>
                </w:rPr>
                <w:t xml:space="preserve"> </w:t>
              </w:r>
              <w:proofErr w:type="spellStart"/>
              <w:r>
                <w:rPr>
                  <w:rFonts w:cs="Arial"/>
                  <w:color w:val="222222"/>
                  <w:sz w:val="21"/>
                  <w:szCs w:val="21"/>
                </w:rPr>
                <w:t>operation</w:t>
              </w:r>
            </w:ins>
            <w:proofErr w:type="spellEnd"/>
          </w:p>
        </w:tc>
        <w:tc>
          <w:tcPr>
            <w:tcW w:w="3118" w:type="dxa"/>
            <w:gridSpan w:val="2"/>
            <w:tcPrChange w:id="899" w:author="Microsoft Office-gebruiker" w:date="2018-07-25T17:22:00Z">
              <w:tcPr>
                <w:tcW w:w="2154" w:type="dxa"/>
                <w:gridSpan w:val="5"/>
              </w:tcPr>
            </w:tcPrChange>
          </w:tcPr>
          <w:p w:rsidR="00B660D5" w:rsidRDefault="00B660D5" w:rsidP="00B31C9F">
            <w:pPr>
              <w:spacing w:before="100" w:beforeAutospacing="1" w:after="24"/>
              <w:rPr>
                <w:ins w:id="900" w:author="Microsoft Office-gebruiker" w:date="2018-07-25T17:20:00Z"/>
                <w:rFonts w:cs="Arial"/>
                <w:color w:val="222222"/>
                <w:sz w:val="21"/>
                <w:szCs w:val="21"/>
              </w:rPr>
            </w:pPr>
            <w:ins w:id="901" w:author="Microsoft Office-gebruiker" w:date="2018-07-25T17:20:00Z">
              <w:r>
                <w:rPr>
                  <w:rFonts w:cs="Arial"/>
                  <w:color w:val="222222"/>
                  <w:sz w:val="21"/>
                  <w:szCs w:val="21"/>
                </w:rPr>
                <w:t xml:space="preserve">Plan </w:t>
              </w:r>
              <w:proofErr w:type="spellStart"/>
              <w:r>
                <w:rPr>
                  <w:rFonts w:cs="Arial"/>
                  <w:color w:val="222222"/>
                  <w:sz w:val="21"/>
                  <w:szCs w:val="21"/>
                </w:rPr>
                <w:t>periodic</w:t>
              </w:r>
              <w:proofErr w:type="spellEnd"/>
              <w:r>
                <w:rPr>
                  <w:rFonts w:cs="Arial"/>
                  <w:color w:val="222222"/>
                  <w:sz w:val="21"/>
                  <w:szCs w:val="21"/>
                </w:rPr>
                <w:t xml:space="preserve"> maintenance</w:t>
              </w:r>
            </w:ins>
          </w:p>
          <w:p w:rsidR="00B660D5" w:rsidRDefault="00B660D5" w:rsidP="00B31C9F">
            <w:pPr>
              <w:spacing w:before="100" w:beforeAutospacing="1" w:after="24"/>
              <w:rPr>
                <w:ins w:id="902" w:author="Microsoft Office-gebruiker" w:date="2018-07-25T17:20:00Z"/>
                <w:rFonts w:cs="Arial"/>
                <w:color w:val="222222"/>
                <w:sz w:val="21"/>
                <w:szCs w:val="21"/>
              </w:rPr>
            </w:pPr>
            <w:proofErr w:type="spellStart"/>
            <w:ins w:id="903" w:author="Microsoft Office-gebruiker" w:date="2018-07-25T17:20:00Z">
              <w:r>
                <w:rPr>
                  <w:rFonts w:cs="Arial"/>
                  <w:color w:val="222222"/>
                  <w:sz w:val="21"/>
                  <w:szCs w:val="21"/>
                </w:rPr>
                <w:t>Evaluate</w:t>
              </w:r>
              <w:proofErr w:type="spellEnd"/>
              <w:r>
                <w:rPr>
                  <w:rFonts w:cs="Arial"/>
                  <w:color w:val="222222"/>
                  <w:sz w:val="21"/>
                  <w:szCs w:val="21"/>
                </w:rPr>
                <w:t xml:space="preserve"> </w:t>
              </w:r>
              <w:proofErr w:type="spellStart"/>
              <w:r>
                <w:rPr>
                  <w:rFonts w:cs="Arial"/>
                  <w:color w:val="222222"/>
                  <w:sz w:val="21"/>
                  <w:szCs w:val="21"/>
                </w:rPr>
                <w:t>safety</w:t>
              </w:r>
              <w:proofErr w:type="spellEnd"/>
              <w:r>
                <w:rPr>
                  <w:rFonts w:cs="Arial"/>
                  <w:color w:val="222222"/>
                  <w:sz w:val="21"/>
                  <w:szCs w:val="21"/>
                </w:rPr>
                <w:t xml:space="preserve"> data</w:t>
              </w:r>
            </w:ins>
          </w:p>
          <w:p w:rsidR="00B660D5" w:rsidRDefault="00B660D5" w:rsidP="00B31C9F">
            <w:pPr>
              <w:spacing w:before="100" w:beforeAutospacing="1" w:after="24"/>
              <w:rPr>
                <w:ins w:id="904" w:author="Microsoft Office-gebruiker" w:date="2018-07-25T17:17:00Z"/>
                <w:rFonts w:cs="Arial"/>
                <w:color w:val="222222"/>
                <w:sz w:val="21"/>
                <w:szCs w:val="21"/>
              </w:rPr>
            </w:pPr>
            <w:proofErr w:type="spellStart"/>
            <w:ins w:id="905" w:author="Microsoft Office-gebruiker" w:date="2018-07-25T17:20:00Z">
              <w:r>
                <w:rPr>
                  <w:rFonts w:cs="Arial"/>
                  <w:color w:val="222222"/>
                  <w:sz w:val="21"/>
                  <w:szCs w:val="21"/>
                </w:rPr>
                <w:t>Evaluate</w:t>
              </w:r>
              <w:proofErr w:type="spellEnd"/>
              <w:r>
                <w:rPr>
                  <w:rFonts w:cs="Arial"/>
                  <w:color w:val="222222"/>
                  <w:sz w:val="21"/>
                  <w:szCs w:val="21"/>
                </w:rPr>
                <w:t xml:space="preserve"> monitoring data</w:t>
              </w:r>
            </w:ins>
          </w:p>
        </w:tc>
        <w:tc>
          <w:tcPr>
            <w:tcW w:w="3118" w:type="dxa"/>
            <w:gridSpan w:val="2"/>
            <w:tcPrChange w:id="906" w:author="Microsoft Office-gebruiker" w:date="2018-07-25T17:22:00Z">
              <w:tcPr>
                <w:tcW w:w="2154" w:type="dxa"/>
                <w:gridSpan w:val="3"/>
              </w:tcPr>
            </w:tcPrChange>
          </w:tcPr>
          <w:p w:rsidR="00B660D5" w:rsidRDefault="00B660D5" w:rsidP="00B31C9F">
            <w:pPr>
              <w:spacing w:before="100" w:beforeAutospacing="1" w:after="24"/>
              <w:rPr>
                <w:ins w:id="907" w:author="Microsoft Office-gebruiker" w:date="2018-07-25T17:20:00Z"/>
                <w:rFonts w:cs="Arial"/>
                <w:color w:val="222222"/>
                <w:sz w:val="21"/>
                <w:szCs w:val="21"/>
              </w:rPr>
            </w:pPr>
            <w:proofErr w:type="spellStart"/>
            <w:ins w:id="908" w:author="Microsoft Office-gebruiker" w:date="2018-07-25T17:20:00Z">
              <w:r>
                <w:rPr>
                  <w:rFonts w:cs="Arial"/>
                  <w:color w:val="222222"/>
                  <w:sz w:val="21"/>
                  <w:szCs w:val="21"/>
                </w:rPr>
                <w:t>Create</w:t>
              </w:r>
              <w:proofErr w:type="spellEnd"/>
              <w:r>
                <w:rPr>
                  <w:rFonts w:cs="Arial"/>
                  <w:color w:val="222222"/>
                  <w:sz w:val="21"/>
                  <w:szCs w:val="21"/>
                </w:rPr>
                <w:t xml:space="preserve"> a </w:t>
              </w:r>
              <w:proofErr w:type="spellStart"/>
              <w:r>
                <w:rPr>
                  <w:rFonts w:cs="Arial"/>
                  <w:color w:val="222222"/>
                  <w:sz w:val="21"/>
                  <w:szCs w:val="21"/>
                </w:rPr>
                <w:t>safety</w:t>
              </w:r>
              <w:proofErr w:type="spellEnd"/>
              <w:r>
                <w:rPr>
                  <w:rFonts w:cs="Arial"/>
                  <w:color w:val="222222"/>
                  <w:sz w:val="21"/>
                  <w:szCs w:val="21"/>
                </w:rPr>
                <w:t xml:space="preserve"> culture</w:t>
              </w:r>
            </w:ins>
          </w:p>
          <w:p w:rsidR="00B660D5" w:rsidRDefault="00EF13A5" w:rsidP="00B31C9F">
            <w:pPr>
              <w:spacing w:before="100" w:beforeAutospacing="1" w:after="24"/>
              <w:rPr>
                <w:ins w:id="909" w:author="Microsoft Office-gebruiker" w:date="2018-07-25T17:20:00Z"/>
                <w:rFonts w:cs="Arial"/>
                <w:color w:val="222222"/>
                <w:sz w:val="21"/>
                <w:szCs w:val="21"/>
              </w:rPr>
            </w:pPr>
            <w:proofErr w:type="spellStart"/>
            <w:ins w:id="910" w:author="Microsoft Office-gebruiker" w:date="2018-07-25T17:20:00Z">
              <w:r w:rsidRPr="00EF13A5">
                <w:rPr>
                  <w:rFonts w:cs="Arial"/>
                  <w:color w:val="222222"/>
                  <w:sz w:val="21"/>
                  <w:szCs w:val="21"/>
                  <w:highlight w:val="yellow"/>
                  <w:rPrChange w:id="911" w:author="fabrizio" w:date="2018-10-02T14:24:00Z">
                    <w:rPr>
                      <w:rFonts w:cs="Arial"/>
                      <w:color w:val="222222"/>
                      <w:sz w:val="21"/>
                      <w:szCs w:val="21"/>
                    </w:rPr>
                  </w:rPrChange>
                </w:rPr>
                <w:t>Administrate</w:t>
              </w:r>
              <w:proofErr w:type="spellEnd"/>
              <w:r w:rsidRPr="00EF13A5">
                <w:rPr>
                  <w:rFonts w:cs="Arial"/>
                  <w:color w:val="222222"/>
                  <w:sz w:val="21"/>
                  <w:szCs w:val="21"/>
                  <w:highlight w:val="yellow"/>
                  <w:rPrChange w:id="912" w:author="fabrizio" w:date="2018-10-02T14:24:00Z">
                    <w:rPr>
                      <w:rFonts w:cs="Arial"/>
                      <w:color w:val="222222"/>
                      <w:sz w:val="21"/>
                      <w:szCs w:val="21"/>
                    </w:rPr>
                  </w:rPrChange>
                </w:rPr>
                <w:t xml:space="preserve"> incidents and accidents</w:t>
              </w:r>
            </w:ins>
            <w:ins w:id="913" w:author="fabrizio" w:date="2018-10-02T14:24:00Z">
              <w:r w:rsidR="00B33E58">
                <w:rPr>
                  <w:rFonts w:cs="Arial"/>
                  <w:color w:val="222222"/>
                  <w:sz w:val="21"/>
                  <w:szCs w:val="21"/>
                </w:rPr>
                <w:t> ??</w:t>
              </w:r>
            </w:ins>
          </w:p>
          <w:p w:rsidR="00B660D5" w:rsidRDefault="00B660D5" w:rsidP="00B31C9F">
            <w:pPr>
              <w:spacing w:before="100" w:beforeAutospacing="1" w:after="24"/>
              <w:rPr>
                <w:ins w:id="914" w:author="Microsoft Office-gebruiker" w:date="2018-07-25T17:21:00Z"/>
                <w:rFonts w:cs="Arial"/>
                <w:color w:val="222222"/>
                <w:sz w:val="21"/>
                <w:szCs w:val="21"/>
              </w:rPr>
            </w:pPr>
            <w:proofErr w:type="spellStart"/>
            <w:ins w:id="915" w:author="Microsoft Office-gebruiker" w:date="2018-07-25T17:21:00Z">
              <w:r>
                <w:rPr>
                  <w:rFonts w:cs="Arial"/>
                  <w:color w:val="222222"/>
                  <w:sz w:val="21"/>
                  <w:szCs w:val="21"/>
                </w:rPr>
                <w:t>Execute</w:t>
              </w:r>
              <w:proofErr w:type="spellEnd"/>
              <w:r>
                <w:rPr>
                  <w:rFonts w:cs="Arial"/>
                  <w:color w:val="222222"/>
                  <w:sz w:val="21"/>
                  <w:szCs w:val="21"/>
                </w:rPr>
                <w:t xml:space="preserve"> and </w:t>
              </w:r>
              <w:proofErr w:type="spellStart"/>
              <w:r>
                <w:rPr>
                  <w:rFonts w:cs="Arial"/>
                  <w:color w:val="222222"/>
                  <w:sz w:val="21"/>
                  <w:szCs w:val="21"/>
                </w:rPr>
                <w:t>evaluate</w:t>
              </w:r>
              <w:proofErr w:type="spellEnd"/>
              <w:r>
                <w:rPr>
                  <w:rFonts w:cs="Arial"/>
                  <w:color w:val="222222"/>
                  <w:sz w:val="21"/>
                  <w:szCs w:val="21"/>
                </w:rPr>
                <w:t xml:space="preserve"> liaison </w:t>
              </w:r>
              <w:proofErr w:type="spellStart"/>
              <w:r>
                <w:rPr>
                  <w:rFonts w:cs="Arial"/>
                  <w:color w:val="222222"/>
                  <w:sz w:val="21"/>
                  <w:szCs w:val="21"/>
                </w:rPr>
                <w:t>policy</w:t>
              </w:r>
              <w:proofErr w:type="spellEnd"/>
              <w:r>
                <w:rPr>
                  <w:rFonts w:cs="Arial"/>
                  <w:color w:val="222222"/>
                  <w:sz w:val="21"/>
                  <w:szCs w:val="21"/>
                </w:rPr>
                <w:t xml:space="preserve"> </w:t>
              </w:r>
              <w:proofErr w:type="spellStart"/>
              <w:r>
                <w:rPr>
                  <w:rFonts w:cs="Arial"/>
                  <w:color w:val="222222"/>
                  <w:sz w:val="21"/>
                  <w:szCs w:val="21"/>
                </w:rPr>
                <w:t>with</w:t>
              </w:r>
              <w:proofErr w:type="spellEnd"/>
              <w:r>
                <w:rPr>
                  <w:rFonts w:cs="Arial"/>
                  <w:color w:val="222222"/>
                  <w:sz w:val="21"/>
                  <w:szCs w:val="21"/>
                </w:rPr>
                <w:t xml:space="preserve"> </w:t>
              </w:r>
              <w:proofErr w:type="spellStart"/>
              <w:r>
                <w:rPr>
                  <w:rFonts w:cs="Arial"/>
                  <w:color w:val="222222"/>
                  <w:sz w:val="21"/>
                  <w:szCs w:val="21"/>
                </w:rPr>
                <w:t>other</w:t>
              </w:r>
              <w:proofErr w:type="spellEnd"/>
              <w:r>
                <w:rPr>
                  <w:rFonts w:cs="Arial"/>
                  <w:color w:val="222222"/>
                  <w:sz w:val="21"/>
                  <w:szCs w:val="21"/>
                </w:rPr>
                <w:t xml:space="preserve"> organisations</w:t>
              </w:r>
            </w:ins>
          </w:p>
          <w:p w:rsidR="00B660D5" w:rsidRDefault="00B660D5" w:rsidP="00B31C9F">
            <w:pPr>
              <w:spacing w:before="100" w:beforeAutospacing="1" w:after="24"/>
              <w:rPr>
                <w:ins w:id="916" w:author="Microsoft Office-gebruiker" w:date="2018-07-25T17:21:00Z"/>
                <w:rFonts w:cs="Arial"/>
                <w:color w:val="222222"/>
                <w:sz w:val="21"/>
                <w:szCs w:val="21"/>
              </w:rPr>
            </w:pPr>
            <w:proofErr w:type="spellStart"/>
            <w:ins w:id="917" w:author="Microsoft Office-gebruiker" w:date="2018-07-25T17:21:00Z">
              <w:r>
                <w:rPr>
                  <w:rFonts w:cs="Arial"/>
                  <w:color w:val="222222"/>
                  <w:sz w:val="21"/>
                  <w:szCs w:val="21"/>
                </w:rPr>
                <w:t>Present</w:t>
              </w:r>
              <w:proofErr w:type="spellEnd"/>
              <w:r>
                <w:rPr>
                  <w:rFonts w:cs="Arial"/>
                  <w:color w:val="222222"/>
                  <w:sz w:val="21"/>
                  <w:szCs w:val="21"/>
                </w:rPr>
                <w:t xml:space="preserve"> organisation on a </w:t>
              </w:r>
              <w:proofErr w:type="spellStart"/>
              <w:r>
                <w:rPr>
                  <w:rFonts w:cs="Arial"/>
                  <w:color w:val="222222"/>
                  <w:sz w:val="21"/>
                  <w:szCs w:val="21"/>
                </w:rPr>
                <w:t>tactical</w:t>
              </w:r>
              <w:proofErr w:type="spellEnd"/>
              <w:r>
                <w:rPr>
                  <w:rFonts w:cs="Arial"/>
                  <w:color w:val="222222"/>
                  <w:sz w:val="21"/>
                  <w:szCs w:val="21"/>
                </w:rPr>
                <w:t xml:space="preserve"> </w:t>
              </w:r>
              <w:proofErr w:type="spellStart"/>
              <w:r>
                <w:rPr>
                  <w:rFonts w:cs="Arial"/>
                  <w:color w:val="222222"/>
                  <w:sz w:val="21"/>
                  <w:szCs w:val="21"/>
                </w:rPr>
                <w:t>level</w:t>
              </w:r>
              <w:proofErr w:type="spellEnd"/>
            </w:ins>
          </w:p>
          <w:p w:rsidR="00B660D5" w:rsidRDefault="00B660D5" w:rsidP="00B31C9F">
            <w:pPr>
              <w:spacing w:before="100" w:beforeAutospacing="1" w:after="24"/>
              <w:rPr>
                <w:ins w:id="918" w:author="Microsoft Office-gebruiker" w:date="2018-07-25T17:23:00Z"/>
                <w:rFonts w:cs="Arial"/>
                <w:color w:val="222222"/>
                <w:sz w:val="21"/>
                <w:szCs w:val="21"/>
              </w:rPr>
            </w:pPr>
            <w:proofErr w:type="spellStart"/>
            <w:ins w:id="919" w:author="Microsoft Office-gebruiker" w:date="2018-07-25T17:21:00Z">
              <w:r>
                <w:rPr>
                  <w:rFonts w:cs="Arial"/>
                  <w:color w:val="222222"/>
                  <w:sz w:val="21"/>
                  <w:szCs w:val="21"/>
                </w:rPr>
                <w:t>Implement</w:t>
              </w:r>
            </w:ins>
            <w:proofErr w:type="spellEnd"/>
            <w:ins w:id="920" w:author="Microsoft Office-gebruiker" w:date="2018-07-25T17:22:00Z">
              <w:r>
                <w:rPr>
                  <w:rFonts w:cs="Arial"/>
                  <w:color w:val="222222"/>
                  <w:sz w:val="21"/>
                  <w:szCs w:val="21"/>
                </w:rPr>
                <w:t xml:space="preserve"> </w:t>
              </w:r>
            </w:ins>
            <w:ins w:id="921" w:author="Microsoft Office-gebruiker" w:date="2018-07-25T17:21:00Z">
              <w:r>
                <w:rPr>
                  <w:rFonts w:cs="Arial"/>
                  <w:color w:val="222222"/>
                  <w:sz w:val="21"/>
                  <w:szCs w:val="21"/>
                </w:rPr>
                <w:t xml:space="preserve">green </w:t>
              </w:r>
              <w:proofErr w:type="spellStart"/>
              <w:r>
                <w:rPr>
                  <w:rFonts w:cs="Arial"/>
                  <w:color w:val="222222"/>
                  <w:sz w:val="21"/>
                  <w:szCs w:val="21"/>
                </w:rPr>
                <w:t>policy</w:t>
              </w:r>
            </w:ins>
            <w:proofErr w:type="spellEnd"/>
          </w:p>
          <w:p w:rsidR="00B660D5" w:rsidRDefault="00B660D5" w:rsidP="00B31C9F">
            <w:pPr>
              <w:spacing w:before="100" w:beforeAutospacing="1" w:after="24"/>
              <w:rPr>
                <w:ins w:id="922" w:author="Microsoft Office-gebruiker" w:date="2018-07-25T17:23:00Z"/>
                <w:rFonts w:cs="Arial"/>
                <w:color w:val="222222"/>
                <w:sz w:val="21"/>
                <w:szCs w:val="21"/>
              </w:rPr>
            </w:pPr>
            <w:proofErr w:type="spellStart"/>
            <w:ins w:id="923" w:author="Microsoft Office-gebruiker" w:date="2018-07-25T17:23:00Z">
              <w:r>
                <w:rPr>
                  <w:rFonts w:cs="Arial"/>
                  <w:color w:val="222222"/>
                  <w:sz w:val="21"/>
                  <w:szCs w:val="21"/>
                </w:rPr>
                <w:t>Implement</w:t>
              </w:r>
              <w:proofErr w:type="spellEnd"/>
              <w:r>
                <w:rPr>
                  <w:rFonts w:cs="Arial"/>
                  <w:color w:val="222222"/>
                  <w:sz w:val="21"/>
                  <w:szCs w:val="21"/>
                </w:rPr>
                <w:t xml:space="preserve"> </w:t>
              </w:r>
              <w:proofErr w:type="spellStart"/>
              <w:r>
                <w:rPr>
                  <w:rFonts w:cs="Arial"/>
                  <w:color w:val="222222"/>
                  <w:sz w:val="21"/>
                  <w:szCs w:val="21"/>
                </w:rPr>
                <w:t>dangerous</w:t>
              </w:r>
              <w:proofErr w:type="spellEnd"/>
              <w:r>
                <w:rPr>
                  <w:rFonts w:cs="Arial"/>
                  <w:color w:val="222222"/>
                  <w:sz w:val="21"/>
                  <w:szCs w:val="21"/>
                </w:rPr>
                <w:t xml:space="preserve"> cargo </w:t>
              </w:r>
              <w:proofErr w:type="spellStart"/>
              <w:r>
                <w:rPr>
                  <w:rFonts w:cs="Arial"/>
                  <w:color w:val="222222"/>
                  <w:sz w:val="21"/>
                  <w:szCs w:val="21"/>
                </w:rPr>
                <w:t>policy</w:t>
              </w:r>
              <w:proofErr w:type="spellEnd"/>
              <w:r>
                <w:rPr>
                  <w:rFonts w:cs="Arial"/>
                  <w:color w:val="222222"/>
                  <w:sz w:val="21"/>
                  <w:szCs w:val="21"/>
                </w:rPr>
                <w:t xml:space="preserve"> and </w:t>
              </w:r>
              <w:proofErr w:type="spellStart"/>
              <w:r>
                <w:rPr>
                  <w:rFonts w:cs="Arial"/>
                  <w:color w:val="222222"/>
                  <w:sz w:val="21"/>
                  <w:szCs w:val="21"/>
                </w:rPr>
                <w:t>polution</w:t>
              </w:r>
              <w:proofErr w:type="spellEnd"/>
              <w:r>
                <w:rPr>
                  <w:rFonts w:cs="Arial"/>
                  <w:color w:val="222222"/>
                  <w:sz w:val="21"/>
                  <w:szCs w:val="21"/>
                </w:rPr>
                <w:t xml:space="preserve"> </w:t>
              </w:r>
              <w:proofErr w:type="spellStart"/>
              <w:r>
                <w:rPr>
                  <w:rFonts w:cs="Arial"/>
                  <w:color w:val="222222"/>
                  <w:sz w:val="21"/>
                  <w:szCs w:val="21"/>
                </w:rPr>
                <w:t>policy</w:t>
              </w:r>
              <w:proofErr w:type="spellEnd"/>
              <w:r>
                <w:rPr>
                  <w:rFonts w:cs="Arial"/>
                  <w:color w:val="222222"/>
                  <w:sz w:val="21"/>
                  <w:szCs w:val="21"/>
                </w:rPr>
                <w:t xml:space="preserve"> control </w:t>
              </w:r>
              <w:proofErr w:type="spellStart"/>
              <w:r>
                <w:rPr>
                  <w:rFonts w:cs="Arial"/>
                  <w:color w:val="222222"/>
                  <w:sz w:val="21"/>
                  <w:szCs w:val="21"/>
                </w:rPr>
                <w:t>policy</w:t>
              </w:r>
              <w:proofErr w:type="spellEnd"/>
            </w:ins>
          </w:p>
          <w:p w:rsidR="00B660D5" w:rsidRDefault="00B660D5" w:rsidP="00B31C9F">
            <w:pPr>
              <w:spacing w:before="100" w:beforeAutospacing="1" w:after="24"/>
              <w:rPr>
                <w:ins w:id="924" w:author="Microsoft Office-gebruiker" w:date="2018-07-25T17:23:00Z"/>
                <w:rFonts w:cs="Arial"/>
                <w:color w:val="222222"/>
                <w:sz w:val="21"/>
                <w:szCs w:val="21"/>
              </w:rPr>
            </w:pPr>
            <w:proofErr w:type="spellStart"/>
            <w:ins w:id="925" w:author="Microsoft Office-gebruiker" w:date="2018-07-25T17:23:00Z">
              <w:r>
                <w:rPr>
                  <w:rFonts w:cs="Arial"/>
                  <w:color w:val="222222"/>
                  <w:sz w:val="21"/>
                  <w:szCs w:val="21"/>
                </w:rPr>
                <w:t>Evaluate</w:t>
              </w:r>
              <w:proofErr w:type="spellEnd"/>
              <w:r>
                <w:rPr>
                  <w:rFonts w:cs="Arial"/>
                  <w:color w:val="222222"/>
                  <w:sz w:val="21"/>
                  <w:szCs w:val="21"/>
                </w:rPr>
                <w:t xml:space="preserve"> and monitor </w:t>
              </w:r>
              <w:proofErr w:type="spellStart"/>
              <w:r>
                <w:rPr>
                  <w:rFonts w:cs="Arial"/>
                  <w:color w:val="222222"/>
                  <w:sz w:val="21"/>
                  <w:szCs w:val="21"/>
                </w:rPr>
                <w:t>security</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B660D5" w:rsidRDefault="00B660D5" w:rsidP="00B31C9F">
            <w:pPr>
              <w:spacing w:before="100" w:beforeAutospacing="1" w:after="24"/>
              <w:rPr>
                <w:ins w:id="926" w:author="Microsoft Office-gebruiker" w:date="2018-07-25T17:22:00Z"/>
                <w:rFonts w:cs="Arial"/>
                <w:color w:val="222222"/>
                <w:sz w:val="21"/>
                <w:szCs w:val="21"/>
              </w:rPr>
            </w:pPr>
            <w:proofErr w:type="spellStart"/>
            <w:ins w:id="927" w:author="Microsoft Office-gebruiker" w:date="2018-07-25T17:23:00Z">
              <w:r>
                <w:rPr>
                  <w:rFonts w:cs="Arial"/>
                  <w:color w:val="222222"/>
                  <w:sz w:val="21"/>
                  <w:szCs w:val="21"/>
                </w:rPr>
                <w:t>Evaluate</w:t>
              </w:r>
              <w:proofErr w:type="spellEnd"/>
              <w:r>
                <w:rPr>
                  <w:rFonts w:cs="Arial"/>
                  <w:color w:val="222222"/>
                  <w:sz w:val="21"/>
                  <w:szCs w:val="21"/>
                </w:rPr>
                <w:t xml:space="preserve"> and monitor port </w:t>
              </w:r>
              <w:proofErr w:type="spellStart"/>
              <w:r>
                <w:rPr>
                  <w:rFonts w:cs="Arial"/>
                  <w:color w:val="222222"/>
                  <w:sz w:val="21"/>
                  <w:szCs w:val="21"/>
                </w:rPr>
                <w:t>strategies</w:t>
              </w:r>
            </w:ins>
            <w:proofErr w:type="spellEnd"/>
          </w:p>
          <w:p w:rsidR="00B660D5" w:rsidRDefault="00B660D5" w:rsidP="00B31C9F">
            <w:pPr>
              <w:spacing w:before="100" w:beforeAutospacing="1" w:after="24"/>
              <w:rPr>
                <w:ins w:id="928" w:author="Microsoft Office-gebruiker" w:date="2018-07-25T17:21:00Z"/>
                <w:rFonts w:cs="Arial"/>
                <w:color w:val="222222"/>
                <w:sz w:val="21"/>
                <w:szCs w:val="21"/>
              </w:rPr>
            </w:pPr>
          </w:p>
          <w:p w:rsidR="00B660D5" w:rsidRDefault="00B660D5" w:rsidP="00B31C9F">
            <w:pPr>
              <w:spacing w:before="100" w:beforeAutospacing="1" w:after="24"/>
              <w:rPr>
                <w:ins w:id="929" w:author="Microsoft Office-gebruiker" w:date="2018-07-25T17:17:00Z"/>
                <w:rFonts w:cs="Arial"/>
                <w:color w:val="222222"/>
                <w:sz w:val="21"/>
                <w:szCs w:val="21"/>
              </w:rPr>
            </w:pPr>
          </w:p>
        </w:tc>
        <w:tc>
          <w:tcPr>
            <w:tcW w:w="3118" w:type="dxa"/>
            <w:gridSpan w:val="2"/>
            <w:tcPrChange w:id="930" w:author="Microsoft Office-gebruiker" w:date="2018-07-25T17:22:00Z">
              <w:tcPr>
                <w:tcW w:w="2154" w:type="dxa"/>
                <w:gridSpan w:val="3"/>
              </w:tcPr>
            </w:tcPrChange>
          </w:tcPr>
          <w:p w:rsidR="00B660D5" w:rsidRDefault="004328C1" w:rsidP="00B31C9F">
            <w:pPr>
              <w:spacing w:before="100" w:beforeAutospacing="1" w:after="24"/>
              <w:rPr>
                <w:ins w:id="931" w:author="Microsoft Office-gebruiker" w:date="2018-07-25T17:24:00Z"/>
                <w:rFonts w:cs="Arial"/>
                <w:color w:val="222222"/>
                <w:sz w:val="21"/>
                <w:szCs w:val="21"/>
              </w:rPr>
            </w:pPr>
            <w:proofErr w:type="spellStart"/>
            <w:ins w:id="932" w:author="Microsoft Office-gebruiker" w:date="2018-07-25T17:24:00Z">
              <w:r>
                <w:rPr>
                  <w:rFonts w:cs="Arial"/>
                  <w:color w:val="222222"/>
                  <w:sz w:val="21"/>
                  <w:szCs w:val="21"/>
                </w:rPr>
                <w:t>Review</w:t>
              </w:r>
              <w:proofErr w:type="spellEnd"/>
              <w:r>
                <w:rPr>
                  <w:rFonts w:cs="Arial"/>
                  <w:color w:val="222222"/>
                  <w:sz w:val="21"/>
                  <w:szCs w:val="21"/>
                </w:rPr>
                <w:t xml:space="preserve"> </w:t>
              </w:r>
              <w:proofErr w:type="spellStart"/>
              <w:r>
                <w:rPr>
                  <w:rFonts w:cs="Arial"/>
                  <w:color w:val="222222"/>
                  <w:sz w:val="21"/>
                  <w:szCs w:val="21"/>
                </w:rPr>
                <w:t>selection</w:t>
              </w:r>
              <w:proofErr w:type="spellEnd"/>
              <w:r>
                <w:rPr>
                  <w:rFonts w:cs="Arial"/>
                  <w:color w:val="222222"/>
                  <w:sz w:val="21"/>
                  <w:szCs w:val="21"/>
                </w:rPr>
                <w:t xml:space="preserve"> </w:t>
              </w:r>
              <w:proofErr w:type="spellStart"/>
              <w:r>
                <w:rPr>
                  <w:rFonts w:cs="Arial"/>
                  <w:color w:val="222222"/>
                  <w:sz w:val="21"/>
                  <w:szCs w:val="21"/>
                </w:rPr>
                <w:t>process</w:t>
              </w:r>
              <w:proofErr w:type="spellEnd"/>
            </w:ins>
          </w:p>
          <w:p w:rsidR="004328C1" w:rsidRDefault="004328C1" w:rsidP="00B31C9F">
            <w:pPr>
              <w:spacing w:before="100" w:beforeAutospacing="1" w:after="24"/>
              <w:rPr>
                <w:ins w:id="933" w:author="Microsoft Office-gebruiker" w:date="2018-07-25T17:24:00Z"/>
                <w:rFonts w:cs="Arial"/>
                <w:color w:val="222222"/>
                <w:sz w:val="21"/>
                <w:szCs w:val="21"/>
              </w:rPr>
            </w:pPr>
            <w:proofErr w:type="spellStart"/>
            <w:ins w:id="934" w:author="Microsoft Office-gebruiker" w:date="2018-07-25T17:24:00Z">
              <w:r>
                <w:rPr>
                  <w:rFonts w:cs="Arial"/>
                  <w:color w:val="222222"/>
                  <w:sz w:val="21"/>
                  <w:szCs w:val="21"/>
                </w:rPr>
                <w:t>Appraisal</w:t>
              </w:r>
              <w:proofErr w:type="spellEnd"/>
              <w:r>
                <w:rPr>
                  <w:rFonts w:cs="Arial"/>
                  <w:color w:val="222222"/>
                  <w:sz w:val="21"/>
                  <w:szCs w:val="21"/>
                </w:rPr>
                <w:t xml:space="preserve"> of performance</w:t>
              </w:r>
            </w:ins>
          </w:p>
          <w:p w:rsidR="004328C1" w:rsidRDefault="004328C1" w:rsidP="00B31C9F">
            <w:pPr>
              <w:spacing w:before="100" w:beforeAutospacing="1" w:after="24"/>
              <w:rPr>
                <w:ins w:id="935" w:author="Microsoft Office-gebruiker" w:date="2018-07-25T17:24:00Z"/>
                <w:rFonts w:cs="Arial"/>
                <w:color w:val="222222"/>
                <w:sz w:val="21"/>
                <w:szCs w:val="21"/>
              </w:rPr>
            </w:pPr>
            <w:ins w:id="936" w:author="Microsoft Office-gebruiker" w:date="2018-07-25T17:24:00Z">
              <w:r>
                <w:rPr>
                  <w:rFonts w:cs="Arial"/>
                  <w:color w:val="222222"/>
                  <w:sz w:val="21"/>
                  <w:szCs w:val="21"/>
                </w:rPr>
                <w:t xml:space="preserve">Monitoring </w:t>
              </w:r>
              <w:proofErr w:type="spellStart"/>
              <w:r>
                <w:rPr>
                  <w:rFonts w:cs="Arial"/>
                  <w:color w:val="222222"/>
                  <w:sz w:val="21"/>
                  <w:szCs w:val="21"/>
                </w:rPr>
                <w:t>recurrent</w:t>
              </w:r>
              <w:proofErr w:type="spellEnd"/>
              <w:r>
                <w:rPr>
                  <w:rFonts w:cs="Arial"/>
                  <w:color w:val="222222"/>
                  <w:sz w:val="21"/>
                  <w:szCs w:val="21"/>
                </w:rPr>
                <w:t xml:space="preserve"> training</w:t>
              </w:r>
            </w:ins>
          </w:p>
          <w:p w:rsidR="004328C1" w:rsidRDefault="004328C1" w:rsidP="00B31C9F">
            <w:pPr>
              <w:spacing w:before="100" w:beforeAutospacing="1" w:after="24"/>
              <w:rPr>
                <w:ins w:id="937" w:author="Microsoft Office-gebruiker" w:date="2018-07-25T17:25:00Z"/>
                <w:rFonts w:cs="Arial"/>
                <w:color w:val="222222"/>
                <w:sz w:val="21"/>
                <w:szCs w:val="21"/>
              </w:rPr>
            </w:pPr>
            <w:ins w:id="938" w:author="Microsoft Office-gebruiker" w:date="2018-07-25T17:24:00Z">
              <w:r>
                <w:rPr>
                  <w:rFonts w:cs="Arial"/>
                  <w:color w:val="222222"/>
                  <w:sz w:val="21"/>
                  <w:szCs w:val="21"/>
                </w:rPr>
                <w:t xml:space="preserve">Organise meetings </w:t>
              </w:r>
              <w:proofErr w:type="spellStart"/>
              <w:r>
                <w:rPr>
                  <w:rFonts w:cs="Arial"/>
                  <w:color w:val="222222"/>
                  <w:sz w:val="21"/>
                  <w:szCs w:val="21"/>
                </w:rPr>
                <w:t>between</w:t>
              </w:r>
              <w:proofErr w:type="spellEnd"/>
              <w:r>
                <w:rPr>
                  <w:rFonts w:cs="Arial"/>
                  <w:color w:val="222222"/>
                  <w:sz w:val="21"/>
                  <w:szCs w:val="21"/>
                </w:rPr>
                <w:t xml:space="preserve"> </w:t>
              </w:r>
              <w:proofErr w:type="spellStart"/>
              <w:r>
                <w:rPr>
                  <w:rFonts w:cs="Arial"/>
                  <w:color w:val="222222"/>
                  <w:sz w:val="21"/>
                  <w:szCs w:val="21"/>
                </w:rPr>
                <w:t>VTSO</w:t>
              </w:r>
            </w:ins>
            <w:ins w:id="939" w:author="Microsoft Office-gebruiker" w:date="2018-07-25T17:25:00Z">
              <w:r>
                <w:rPr>
                  <w:rFonts w:cs="Arial"/>
                  <w:color w:val="222222"/>
                  <w:sz w:val="21"/>
                  <w:szCs w:val="21"/>
                </w:rPr>
                <w:t>’s</w:t>
              </w:r>
              <w:proofErr w:type="spellEnd"/>
            </w:ins>
          </w:p>
          <w:p w:rsidR="004328C1" w:rsidRDefault="004328C1" w:rsidP="00B31C9F">
            <w:pPr>
              <w:spacing w:before="100" w:beforeAutospacing="1" w:after="24"/>
              <w:rPr>
                <w:ins w:id="940" w:author="Microsoft Office-gebruiker" w:date="2018-07-25T17:25:00Z"/>
                <w:rFonts w:cs="Arial"/>
                <w:color w:val="222222"/>
                <w:sz w:val="21"/>
                <w:szCs w:val="21"/>
              </w:rPr>
            </w:pPr>
            <w:proofErr w:type="spellStart"/>
            <w:ins w:id="941" w:author="Microsoft Office-gebruiker" w:date="2018-07-25T17:25:00Z">
              <w:r>
                <w:rPr>
                  <w:rFonts w:cs="Arial"/>
                  <w:color w:val="222222"/>
                  <w:sz w:val="21"/>
                  <w:szCs w:val="21"/>
                </w:rPr>
                <w:t>Develop</w:t>
              </w:r>
              <w:proofErr w:type="spellEnd"/>
              <w:r>
                <w:rPr>
                  <w:rFonts w:cs="Arial"/>
                  <w:color w:val="222222"/>
                  <w:sz w:val="21"/>
                  <w:szCs w:val="21"/>
                </w:rPr>
                <w:t xml:space="preserve"> system for stress management</w:t>
              </w:r>
            </w:ins>
          </w:p>
          <w:p w:rsidR="004328C1" w:rsidRDefault="004328C1" w:rsidP="00B31C9F">
            <w:pPr>
              <w:spacing w:before="100" w:beforeAutospacing="1" w:after="24"/>
              <w:rPr>
                <w:ins w:id="942" w:author="Microsoft Office-gebruiker" w:date="2018-07-25T17:25:00Z"/>
                <w:rFonts w:cs="Arial"/>
                <w:color w:val="222222"/>
                <w:sz w:val="21"/>
                <w:szCs w:val="21"/>
              </w:rPr>
            </w:pPr>
            <w:proofErr w:type="spellStart"/>
            <w:ins w:id="943" w:author="Microsoft Office-gebruiker" w:date="2018-07-25T17:25:00Z">
              <w:r>
                <w:rPr>
                  <w:rFonts w:cs="Arial"/>
                  <w:color w:val="222222"/>
                  <w:sz w:val="21"/>
                  <w:szCs w:val="21"/>
                </w:rPr>
                <w:t>Implement</w:t>
              </w:r>
              <w:proofErr w:type="spellEnd"/>
              <w:r>
                <w:rPr>
                  <w:rFonts w:cs="Arial"/>
                  <w:color w:val="222222"/>
                  <w:sz w:val="21"/>
                  <w:szCs w:val="21"/>
                </w:rPr>
                <w:t xml:space="preserve"> </w:t>
              </w:r>
              <w:proofErr w:type="spellStart"/>
              <w:r>
                <w:rPr>
                  <w:rFonts w:cs="Arial"/>
                  <w:color w:val="222222"/>
                  <w:sz w:val="21"/>
                  <w:szCs w:val="21"/>
                </w:rPr>
                <w:t>manpower</w:t>
              </w:r>
              <w:proofErr w:type="spellEnd"/>
              <w:r>
                <w:rPr>
                  <w:rFonts w:cs="Arial"/>
                  <w:color w:val="222222"/>
                  <w:sz w:val="21"/>
                  <w:szCs w:val="21"/>
                </w:rPr>
                <w:t xml:space="preserve"> planning system</w:t>
              </w:r>
            </w:ins>
          </w:p>
          <w:p w:rsidR="004328C1" w:rsidRDefault="004328C1" w:rsidP="00B31C9F">
            <w:pPr>
              <w:spacing w:before="100" w:beforeAutospacing="1" w:after="24"/>
              <w:rPr>
                <w:ins w:id="944" w:author="Microsoft Office-gebruiker" w:date="2018-07-25T17:25:00Z"/>
                <w:rFonts w:cs="Arial"/>
                <w:color w:val="222222"/>
                <w:sz w:val="21"/>
                <w:szCs w:val="21"/>
              </w:rPr>
            </w:pPr>
            <w:proofErr w:type="spellStart"/>
            <w:ins w:id="945" w:author="Microsoft Office-gebruiker" w:date="2018-07-25T17:25:00Z">
              <w:r>
                <w:rPr>
                  <w:rFonts w:cs="Arial"/>
                  <w:color w:val="222222"/>
                  <w:sz w:val="21"/>
                  <w:szCs w:val="21"/>
                </w:rPr>
                <w:t>Oversee</w:t>
              </w:r>
              <w:proofErr w:type="spellEnd"/>
              <w:r>
                <w:rPr>
                  <w:rFonts w:cs="Arial"/>
                  <w:color w:val="222222"/>
                  <w:sz w:val="21"/>
                  <w:szCs w:val="21"/>
                </w:rPr>
                <w:t xml:space="preserve"> TRM-training</w:t>
              </w:r>
            </w:ins>
          </w:p>
          <w:p w:rsidR="004328C1" w:rsidRDefault="004328C1" w:rsidP="00B31C9F">
            <w:pPr>
              <w:spacing w:before="100" w:beforeAutospacing="1" w:after="24"/>
              <w:rPr>
                <w:ins w:id="946" w:author="Microsoft Office-gebruiker" w:date="2018-07-25T17:25:00Z"/>
                <w:rFonts w:cs="Arial"/>
                <w:color w:val="222222"/>
                <w:sz w:val="21"/>
                <w:szCs w:val="21"/>
              </w:rPr>
            </w:pPr>
            <w:proofErr w:type="spellStart"/>
            <w:ins w:id="947" w:author="Microsoft Office-gebruiker" w:date="2018-07-25T17:25:00Z">
              <w:r>
                <w:rPr>
                  <w:rFonts w:cs="Arial"/>
                  <w:color w:val="222222"/>
                  <w:sz w:val="21"/>
                  <w:szCs w:val="21"/>
                </w:rPr>
                <w:t>Oversee</w:t>
              </w:r>
              <w:proofErr w:type="spellEnd"/>
              <w:r>
                <w:rPr>
                  <w:rFonts w:cs="Arial"/>
                  <w:color w:val="222222"/>
                  <w:sz w:val="21"/>
                  <w:szCs w:val="21"/>
                </w:rPr>
                <w:t xml:space="preserve"> training of </w:t>
              </w:r>
              <w:proofErr w:type="spellStart"/>
              <w:r>
                <w:rPr>
                  <w:rFonts w:cs="Arial"/>
                  <w:color w:val="222222"/>
                  <w:sz w:val="21"/>
                  <w:szCs w:val="21"/>
                </w:rPr>
                <w:t>examinors</w:t>
              </w:r>
              <w:proofErr w:type="spellEnd"/>
              <w:r>
                <w:rPr>
                  <w:rFonts w:cs="Arial"/>
                  <w:color w:val="222222"/>
                  <w:sz w:val="21"/>
                  <w:szCs w:val="21"/>
                </w:rPr>
                <w:t xml:space="preserve"> / mentors / </w:t>
              </w:r>
              <w:proofErr w:type="spellStart"/>
              <w:r>
                <w:rPr>
                  <w:rFonts w:cs="Arial"/>
                  <w:color w:val="222222"/>
                  <w:sz w:val="21"/>
                  <w:szCs w:val="21"/>
                </w:rPr>
                <w:t>instructors</w:t>
              </w:r>
              <w:proofErr w:type="spellEnd"/>
            </w:ins>
          </w:p>
          <w:p w:rsidR="004328C1" w:rsidRDefault="004328C1" w:rsidP="00B31C9F">
            <w:pPr>
              <w:spacing w:before="100" w:beforeAutospacing="1" w:after="24"/>
              <w:rPr>
                <w:ins w:id="948" w:author="Microsoft Office-gebruiker" w:date="2018-07-25T17:26:00Z"/>
                <w:rFonts w:cs="Arial"/>
                <w:color w:val="222222"/>
                <w:sz w:val="21"/>
                <w:szCs w:val="21"/>
              </w:rPr>
            </w:pPr>
            <w:proofErr w:type="spellStart"/>
            <w:ins w:id="949" w:author="Microsoft Office-gebruiker" w:date="2018-07-25T17:26:00Z">
              <w:r>
                <w:rPr>
                  <w:rFonts w:cs="Arial"/>
                  <w:color w:val="222222"/>
                  <w:sz w:val="21"/>
                  <w:szCs w:val="21"/>
                </w:rPr>
                <w:t>Develop</w:t>
              </w:r>
              <w:proofErr w:type="spellEnd"/>
              <w:r>
                <w:rPr>
                  <w:rFonts w:cs="Arial"/>
                  <w:color w:val="222222"/>
                  <w:sz w:val="21"/>
                  <w:szCs w:val="21"/>
                </w:rPr>
                <w:t xml:space="preserve"> information for </w:t>
              </w:r>
              <w:proofErr w:type="spellStart"/>
              <w:r>
                <w:rPr>
                  <w:rFonts w:cs="Arial"/>
                  <w:color w:val="222222"/>
                  <w:sz w:val="21"/>
                  <w:szCs w:val="21"/>
                </w:rPr>
                <w:t>employees</w:t>
              </w:r>
              <w:proofErr w:type="spellEnd"/>
            </w:ins>
          </w:p>
          <w:p w:rsidR="004328C1" w:rsidRDefault="004328C1" w:rsidP="00B31C9F">
            <w:pPr>
              <w:spacing w:before="100" w:beforeAutospacing="1" w:after="24"/>
              <w:rPr>
                <w:ins w:id="950" w:author="Microsoft Office-gebruiker" w:date="2018-07-25T17:26:00Z"/>
                <w:rFonts w:cs="Arial"/>
                <w:color w:val="222222"/>
                <w:sz w:val="21"/>
                <w:szCs w:val="21"/>
              </w:rPr>
            </w:pPr>
            <w:proofErr w:type="spellStart"/>
            <w:ins w:id="951" w:author="Microsoft Office-gebruiker" w:date="2018-07-25T17:26:00Z">
              <w:r>
                <w:rPr>
                  <w:rFonts w:cs="Arial"/>
                  <w:color w:val="222222"/>
                  <w:sz w:val="21"/>
                  <w:szCs w:val="21"/>
                </w:rPr>
                <w:t>Communicate</w:t>
              </w:r>
              <w:proofErr w:type="spellEnd"/>
              <w:r>
                <w:rPr>
                  <w:rFonts w:cs="Arial"/>
                  <w:color w:val="222222"/>
                  <w:sz w:val="21"/>
                  <w:szCs w:val="21"/>
                </w:rPr>
                <w:t xml:space="preserve"> and </w:t>
              </w:r>
              <w:proofErr w:type="spellStart"/>
              <w:r>
                <w:rPr>
                  <w:rFonts w:cs="Arial"/>
                  <w:color w:val="222222"/>
                  <w:sz w:val="21"/>
                  <w:szCs w:val="21"/>
                </w:rPr>
                <w:t>evaluate</w:t>
              </w:r>
              <w:proofErr w:type="spellEnd"/>
              <w:r>
                <w:rPr>
                  <w:rFonts w:cs="Arial"/>
                  <w:color w:val="222222"/>
                  <w:sz w:val="21"/>
                  <w:szCs w:val="21"/>
                </w:rPr>
                <w:t xml:space="preserve"> </w:t>
              </w:r>
              <w:proofErr w:type="spellStart"/>
              <w:r>
                <w:rPr>
                  <w:rFonts w:cs="Arial"/>
                  <w:color w:val="222222"/>
                  <w:sz w:val="21"/>
                  <w:szCs w:val="21"/>
                </w:rPr>
                <w:t>sick</w:t>
              </w:r>
              <w:proofErr w:type="spellEnd"/>
              <w:r>
                <w:rPr>
                  <w:rFonts w:cs="Arial"/>
                  <w:color w:val="222222"/>
                  <w:sz w:val="21"/>
                  <w:szCs w:val="21"/>
                </w:rPr>
                <w:t xml:space="preserve"> </w:t>
              </w:r>
              <w:proofErr w:type="spellStart"/>
              <w:r>
                <w:rPr>
                  <w:rFonts w:cs="Arial"/>
                  <w:color w:val="222222"/>
                  <w:sz w:val="21"/>
                  <w:szCs w:val="21"/>
                </w:rPr>
                <w:t>leave</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4328C1" w:rsidRDefault="004328C1" w:rsidP="00B31C9F">
            <w:pPr>
              <w:spacing w:before="100" w:beforeAutospacing="1" w:after="24"/>
              <w:rPr>
                <w:ins w:id="952" w:author="Microsoft Office-gebruiker" w:date="2018-07-25T17:26:00Z"/>
                <w:rFonts w:cs="Arial"/>
                <w:color w:val="222222"/>
                <w:sz w:val="21"/>
                <w:szCs w:val="21"/>
              </w:rPr>
            </w:pPr>
            <w:proofErr w:type="spellStart"/>
            <w:ins w:id="953" w:author="Microsoft Office-gebruiker" w:date="2018-07-25T17:26:00Z">
              <w:r>
                <w:rPr>
                  <w:rFonts w:cs="Arial"/>
                  <w:color w:val="222222"/>
                  <w:sz w:val="21"/>
                  <w:szCs w:val="21"/>
                </w:rPr>
                <w:t>Communicate</w:t>
              </w:r>
              <w:proofErr w:type="spellEnd"/>
              <w:r>
                <w:rPr>
                  <w:rFonts w:cs="Arial"/>
                  <w:color w:val="222222"/>
                  <w:sz w:val="21"/>
                  <w:szCs w:val="21"/>
                </w:rPr>
                <w:t xml:space="preserve"> and </w:t>
              </w:r>
              <w:proofErr w:type="spellStart"/>
              <w:r>
                <w:rPr>
                  <w:rFonts w:cs="Arial"/>
                  <w:color w:val="222222"/>
                  <w:sz w:val="21"/>
                  <w:szCs w:val="21"/>
                </w:rPr>
                <w:t>evaluate</w:t>
              </w:r>
              <w:proofErr w:type="spellEnd"/>
              <w:r>
                <w:rPr>
                  <w:rFonts w:cs="Arial"/>
                  <w:color w:val="222222"/>
                  <w:sz w:val="21"/>
                  <w:szCs w:val="21"/>
                </w:rPr>
                <w:t xml:space="preserve"> </w:t>
              </w:r>
              <w:proofErr w:type="spellStart"/>
              <w:r>
                <w:rPr>
                  <w:rFonts w:cs="Arial"/>
                  <w:color w:val="222222"/>
                  <w:sz w:val="21"/>
                  <w:szCs w:val="21"/>
                </w:rPr>
                <w:t>drugs</w:t>
              </w:r>
              <w:proofErr w:type="spellEnd"/>
              <w:r>
                <w:rPr>
                  <w:rFonts w:cs="Arial"/>
                  <w:color w:val="222222"/>
                  <w:sz w:val="21"/>
                  <w:szCs w:val="21"/>
                </w:rPr>
                <w:t xml:space="preserve"> and </w:t>
              </w:r>
              <w:proofErr w:type="spellStart"/>
              <w:r>
                <w:rPr>
                  <w:rFonts w:cs="Arial"/>
                  <w:color w:val="222222"/>
                  <w:sz w:val="21"/>
                  <w:szCs w:val="21"/>
                </w:rPr>
                <w:t>alcohol</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4328C1" w:rsidRDefault="004328C1" w:rsidP="00B31C9F">
            <w:pPr>
              <w:spacing w:before="100" w:beforeAutospacing="1" w:after="24"/>
              <w:rPr>
                <w:ins w:id="954" w:author="Microsoft Office-gebruiker" w:date="2018-07-25T17:17:00Z"/>
                <w:rFonts w:cs="Arial"/>
                <w:color w:val="222222"/>
                <w:sz w:val="21"/>
                <w:szCs w:val="21"/>
              </w:rPr>
            </w:pPr>
            <w:proofErr w:type="spellStart"/>
            <w:ins w:id="955" w:author="Microsoft Office-gebruiker" w:date="2018-07-25T17:26:00Z">
              <w:r>
                <w:rPr>
                  <w:rFonts w:cs="Arial"/>
                  <w:color w:val="222222"/>
                  <w:sz w:val="21"/>
                  <w:szCs w:val="21"/>
                </w:rPr>
                <w:t>Communicate</w:t>
              </w:r>
              <w:proofErr w:type="spellEnd"/>
              <w:r>
                <w:rPr>
                  <w:rFonts w:cs="Arial"/>
                  <w:color w:val="222222"/>
                  <w:sz w:val="21"/>
                  <w:szCs w:val="21"/>
                </w:rPr>
                <w:t xml:space="preserve"> </w:t>
              </w:r>
            </w:ins>
            <w:ins w:id="956" w:author="Microsoft Office-gebruiker" w:date="2018-07-25T17:27:00Z">
              <w:r>
                <w:rPr>
                  <w:rFonts w:cs="Arial"/>
                  <w:color w:val="222222"/>
                  <w:sz w:val="21"/>
                  <w:szCs w:val="21"/>
                </w:rPr>
                <w:t xml:space="preserve">and </w:t>
              </w:r>
              <w:proofErr w:type="spellStart"/>
              <w:r>
                <w:rPr>
                  <w:rFonts w:cs="Arial"/>
                  <w:color w:val="222222"/>
                  <w:sz w:val="21"/>
                  <w:szCs w:val="21"/>
                </w:rPr>
                <w:t>evaluate</w:t>
              </w:r>
              <w:proofErr w:type="spellEnd"/>
              <w:r>
                <w:rPr>
                  <w:rFonts w:cs="Arial"/>
                  <w:color w:val="222222"/>
                  <w:sz w:val="21"/>
                  <w:szCs w:val="21"/>
                </w:rPr>
                <w:t xml:space="preserve"> </w:t>
              </w:r>
            </w:ins>
            <w:ins w:id="957" w:author="Microsoft Office-gebruiker" w:date="2018-07-25T17:26:00Z">
              <w:r>
                <w:rPr>
                  <w:rFonts w:cs="Arial"/>
                  <w:color w:val="222222"/>
                  <w:sz w:val="21"/>
                  <w:szCs w:val="21"/>
                </w:rPr>
                <w:t xml:space="preserve">agression </w:t>
              </w:r>
              <w:proofErr w:type="spellStart"/>
              <w:r>
                <w:rPr>
                  <w:rFonts w:cs="Arial"/>
                  <w:color w:val="222222"/>
                  <w:sz w:val="21"/>
                  <w:szCs w:val="21"/>
                </w:rPr>
                <w:t>protocol</w:t>
              </w:r>
            </w:ins>
            <w:proofErr w:type="spellEnd"/>
          </w:p>
        </w:tc>
      </w:tr>
      <w:tr w:rsidR="00FF1054" w:rsidTr="00FF1054">
        <w:tblPrEx>
          <w:tblPrExChange w:id="958" w:author="Microsoft Office-gebruiker" w:date="2018-07-25T17:30:00Z">
            <w:tblPrEx>
              <w:tblW w:w="14339" w:type="dxa"/>
            </w:tblPrEx>
          </w:tblPrExChange>
        </w:tblPrEx>
        <w:trPr>
          <w:ins w:id="959" w:author="Microsoft Office-gebruiker" w:date="2018-07-25T17:17:00Z"/>
        </w:trPr>
        <w:tc>
          <w:tcPr>
            <w:tcW w:w="1867" w:type="dxa"/>
            <w:tcPrChange w:id="960" w:author="Microsoft Office-gebruiker" w:date="2018-07-25T17:30:00Z">
              <w:tcPr>
                <w:tcW w:w="1867" w:type="dxa"/>
              </w:tcPr>
            </w:tcPrChange>
          </w:tcPr>
          <w:p w:rsidR="00B660D5" w:rsidRDefault="00FF1054" w:rsidP="00B31C9F">
            <w:pPr>
              <w:spacing w:before="100" w:beforeAutospacing="1" w:after="24"/>
              <w:rPr>
                <w:ins w:id="961" w:author="Microsoft Office-gebruiker" w:date="2018-07-25T17:17:00Z"/>
                <w:rFonts w:cs="Arial"/>
                <w:color w:val="222222"/>
                <w:sz w:val="21"/>
                <w:szCs w:val="21"/>
              </w:rPr>
            </w:pPr>
            <w:ins w:id="962" w:author="Microsoft Office-gebruiker" w:date="2018-07-25T17:28:00Z">
              <w:r>
                <w:rPr>
                  <w:rFonts w:cs="Arial"/>
                  <w:color w:val="222222"/>
                  <w:sz w:val="21"/>
                  <w:szCs w:val="21"/>
                </w:rPr>
                <w:t>Strategic</w:t>
              </w:r>
            </w:ins>
          </w:p>
        </w:tc>
        <w:tc>
          <w:tcPr>
            <w:tcW w:w="3118" w:type="dxa"/>
            <w:gridSpan w:val="2"/>
            <w:tcPrChange w:id="963" w:author="Microsoft Office-gebruiker" w:date="2018-07-25T17:30:00Z">
              <w:tcPr>
                <w:tcW w:w="3118" w:type="dxa"/>
                <w:gridSpan w:val="5"/>
              </w:tcPr>
            </w:tcPrChange>
          </w:tcPr>
          <w:p w:rsidR="00B660D5" w:rsidRDefault="00FF1054" w:rsidP="00B31C9F">
            <w:pPr>
              <w:spacing w:before="100" w:beforeAutospacing="1" w:after="24"/>
              <w:rPr>
                <w:ins w:id="964" w:author="Microsoft Office-gebruiker" w:date="2018-07-25T17:28:00Z"/>
                <w:rFonts w:cs="Arial"/>
                <w:color w:val="222222"/>
                <w:sz w:val="21"/>
                <w:szCs w:val="21"/>
              </w:rPr>
            </w:pPr>
            <w:proofErr w:type="spellStart"/>
            <w:ins w:id="965" w:author="Microsoft Office-gebruiker" w:date="2018-07-25T17:28:00Z">
              <w:r>
                <w:rPr>
                  <w:rFonts w:cs="Arial"/>
                  <w:color w:val="222222"/>
                  <w:sz w:val="21"/>
                  <w:szCs w:val="21"/>
                </w:rPr>
                <w:t>Develop</w:t>
              </w:r>
              <w:proofErr w:type="spellEnd"/>
              <w:r>
                <w:rPr>
                  <w:rFonts w:cs="Arial"/>
                  <w:color w:val="222222"/>
                  <w:sz w:val="21"/>
                  <w:szCs w:val="21"/>
                </w:rPr>
                <w:t xml:space="preserve"> communication and </w:t>
              </w:r>
              <w:proofErr w:type="spellStart"/>
              <w:r>
                <w:rPr>
                  <w:rFonts w:cs="Arial"/>
                  <w:color w:val="222222"/>
                  <w:sz w:val="21"/>
                  <w:szCs w:val="21"/>
                </w:rPr>
                <w:t>other</w:t>
              </w:r>
              <w:proofErr w:type="spellEnd"/>
              <w:r>
                <w:rPr>
                  <w:rFonts w:cs="Arial"/>
                  <w:color w:val="222222"/>
                  <w:sz w:val="21"/>
                  <w:szCs w:val="21"/>
                </w:rPr>
                <w:t xml:space="preserve"> </w:t>
              </w:r>
              <w:proofErr w:type="spellStart"/>
              <w:r>
                <w:rPr>
                  <w:rFonts w:cs="Arial"/>
                  <w:color w:val="222222"/>
                  <w:sz w:val="21"/>
                  <w:szCs w:val="21"/>
                </w:rPr>
                <w:t>procedures</w:t>
              </w:r>
              <w:proofErr w:type="spellEnd"/>
            </w:ins>
          </w:p>
          <w:p w:rsidR="00FF1054" w:rsidRDefault="00FF1054" w:rsidP="00B31C9F">
            <w:pPr>
              <w:spacing w:before="100" w:beforeAutospacing="1" w:after="24"/>
              <w:rPr>
                <w:ins w:id="966" w:author="Microsoft Office-gebruiker" w:date="2018-07-25T17:28:00Z"/>
                <w:rFonts w:cs="Arial"/>
                <w:color w:val="222222"/>
                <w:sz w:val="21"/>
                <w:szCs w:val="21"/>
              </w:rPr>
            </w:pPr>
            <w:proofErr w:type="spellStart"/>
            <w:ins w:id="967" w:author="Microsoft Office-gebruiker" w:date="2018-07-25T17:28: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privacy</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FF1054" w:rsidRDefault="00FF1054" w:rsidP="00B31C9F">
            <w:pPr>
              <w:spacing w:before="100" w:beforeAutospacing="1" w:after="24"/>
              <w:rPr>
                <w:ins w:id="968" w:author="Microsoft Office-gebruiker" w:date="2018-07-25T17:28:00Z"/>
                <w:rFonts w:cs="Arial"/>
                <w:color w:val="222222"/>
                <w:sz w:val="21"/>
                <w:szCs w:val="21"/>
              </w:rPr>
            </w:pPr>
            <w:proofErr w:type="spellStart"/>
            <w:ins w:id="969" w:author="Microsoft Office-gebruiker" w:date="2018-07-25T17:28:00Z">
              <w:r>
                <w:rPr>
                  <w:rFonts w:cs="Arial"/>
                  <w:color w:val="222222"/>
                  <w:sz w:val="21"/>
                  <w:szCs w:val="21"/>
                </w:rPr>
                <w:lastRenderedPageBreak/>
                <w:t>Develop</w:t>
              </w:r>
              <w:proofErr w:type="spellEnd"/>
              <w:r>
                <w:rPr>
                  <w:rFonts w:cs="Arial"/>
                  <w:color w:val="222222"/>
                  <w:sz w:val="21"/>
                  <w:szCs w:val="21"/>
                </w:rPr>
                <w:t xml:space="preserve">, </w:t>
              </w:r>
              <w:proofErr w:type="spellStart"/>
              <w:r>
                <w:rPr>
                  <w:rFonts w:cs="Arial"/>
                  <w:color w:val="222222"/>
                  <w:sz w:val="21"/>
                  <w:szCs w:val="21"/>
                </w:rPr>
                <w:t>implement</w:t>
              </w:r>
              <w:proofErr w:type="spellEnd"/>
              <w:r>
                <w:rPr>
                  <w:rFonts w:cs="Arial"/>
                  <w:color w:val="222222"/>
                  <w:sz w:val="21"/>
                  <w:szCs w:val="21"/>
                </w:rPr>
                <w:t xml:space="preserve"> and </w:t>
              </w:r>
              <w:proofErr w:type="spellStart"/>
              <w:r>
                <w:rPr>
                  <w:rFonts w:cs="Arial"/>
                  <w:color w:val="222222"/>
                  <w:sz w:val="21"/>
                  <w:szCs w:val="21"/>
                </w:rPr>
                <w:t>re</w:t>
              </w:r>
              <w:proofErr w:type="spellEnd"/>
              <w:r>
                <w:rPr>
                  <w:rFonts w:cs="Arial"/>
                  <w:color w:val="222222"/>
                  <w:sz w:val="21"/>
                  <w:szCs w:val="21"/>
                </w:rPr>
                <w:t>-</w:t>
              </w:r>
              <w:proofErr w:type="spellStart"/>
              <w:r>
                <w:rPr>
                  <w:rFonts w:cs="Arial"/>
                  <w:color w:val="222222"/>
                  <w:sz w:val="21"/>
                  <w:szCs w:val="21"/>
                </w:rPr>
                <w:t>apply</w:t>
              </w:r>
              <w:proofErr w:type="spellEnd"/>
              <w:r>
                <w:rPr>
                  <w:rFonts w:cs="Arial"/>
                  <w:color w:val="222222"/>
                  <w:sz w:val="21"/>
                  <w:szCs w:val="21"/>
                </w:rPr>
                <w:t xml:space="preserve"> </w:t>
              </w:r>
              <w:proofErr w:type="spellStart"/>
              <w:r>
                <w:rPr>
                  <w:rFonts w:cs="Arial"/>
                  <w:color w:val="222222"/>
                  <w:sz w:val="21"/>
                  <w:szCs w:val="21"/>
                </w:rPr>
                <w:t>quality</w:t>
              </w:r>
              <w:proofErr w:type="spellEnd"/>
              <w:r>
                <w:rPr>
                  <w:rFonts w:cs="Arial"/>
                  <w:color w:val="222222"/>
                  <w:sz w:val="21"/>
                  <w:szCs w:val="21"/>
                </w:rPr>
                <w:t xml:space="preserve"> system</w:t>
              </w:r>
            </w:ins>
          </w:p>
          <w:p w:rsidR="00FF1054" w:rsidRDefault="00FF1054" w:rsidP="00B31C9F">
            <w:pPr>
              <w:spacing w:before="100" w:beforeAutospacing="1" w:after="24"/>
              <w:rPr>
                <w:ins w:id="970" w:author="Microsoft Office-gebruiker" w:date="2018-07-25T17:29:00Z"/>
                <w:rFonts w:cs="Arial"/>
                <w:color w:val="222222"/>
                <w:sz w:val="21"/>
                <w:szCs w:val="21"/>
              </w:rPr>
            </w:pPr>
            <w:ins w:id="971" w:author="Microsoft Office-gebruiker" w:date="2018-07-25T17:29:00Z">
              <w:r>
                <w:rPr>
                  <w:rFonts w:cs="Arial"/>
                  <w:color w:val="222222"/>
                  <w:sz w:val="21"/>
                  <w:szCs w:val="21"/>
                </w:rPr>
                <w:t xml:space="preserve">Design </w:t>
              </w:r>
              <w:proofErr w:type="spellStart"/>
              <w:r>
                <w:rPr>
                  <w:rFonts w:cs="Arial"/>
                  <w:color w:val="222222"/>
                  <w:sz w:val="21"/>
                  <w:szCs w:val="21"/>
                </w:rPr>
                <w:t>safety</w:t>
              </w:r>
              <w:proofErr w:type="spellEnd"/>
              <w:r>
                <w:rPr>
                  <w:rFonts w:cs="Arial"/>
                  <w:color w:val="222222"/>
                  <w:sz w:val="21"/>
                  <w:szCs w:val="21"/>
                </w:rPr>
                <w:t xml:space="preserve"> system</w:t>
              </w:r>
            </w:ins>
          </w:p>
          <w:p w:rsidR="00FF1054" w:rsidRDefault="00FF1054" w:rsidP="00B31C9F">
            <w:pPr>
              <w:spacing w:before="100" w:beforeAutospacing="1" w:after="24"/>
              <w:rPr>
                <w:ins w:id="972" w:author="Microsoft Office-gebruiker" w:date="2018-07-25T17:29:00Z"/>
                <w:rFonts w:cs="Arial"/>
                <w:color w:val="222222"/>
                <w:sz w:val="21"/>
                <w:szCs w:val="21"/>
              </w:rPr>
            </w:pPr>
            <w:proofErr w:type="spellStart"/>
            <w:ins w:id="973" w:author="Microsoft Office-gebruiker" w:date="2018-07-25T17:29: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safety</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FF1054" w:rsidRDefault="00FF1054" w:rsidP="00B31C9F">
            <w:pPr>
              <w:spacing w:before="100" w:beforeAutospacing="1" w:after="24"/>
              <w:rPr>
                <w:ins w:id="974" w:author="Microsoft Office-gebruiker" w:date="2018-07-25T17:29:00Z"/>
                <w:rFonts w:cs="Arial"/>
                <w:color w:val="222222"/>
                <w:sz w:val="21"/>
                <w:szCs w:val="21"/>
              </w:rPr>
            </w:pPr>
            <w:ins w:id="975" w:author="Microsoft Office-gebruiker" w:date="2018-07-25T17:29:00Z">
              <w:r>
                <w:rPr>
                  <w:rFonts w:cs="Arial"/>
                  <w:color w:val="222222"/>
                  <w:sz w:val="21"/>
                  <w:szCs w:val="21"/>
                </w:rPr>
                <w:t xml:space="preserve">Design emergency </w:t>
              </w:r>
              <w:proofErr w:type="spellStart"/>
              <w:r>
                <w:rPr>
                  <w:rFonts w:cs="Arial"/>
                  <w:color w:val="222222"/>
                  <w:sz w:val="21"/>
                  <w:szCs w:val="21"/>
                </w:rPr>
                <w:t>procedures</w:t>
              </w:r>
              <w:proofErr w:type="spellEnd"/>
            </w:ins>
          </w:p>
          <w:p w:rsidR="00FF1054" w:rsidRDefault="00FF1054" w:rsidP="00B31C9F">
            <w:pPr>
              <w:spacing w:before="100" w:beforeAutospacing="1" w:after="24"/>
              <w:rPr>
                <w:ins w:id="976" w:author="Microsoft Office-gebruiker" w:date="2018-07-25T17:17:00Z"/>
                <w:rFonts w:cs="Arial"/>
                <w:color w:val="222222"/>
                <w:sz w:val="21"/>
                <w:szCs w:val="21"/>
              </w:rPr>
            </w:pPr>
            <w:proofErr w:type="spellStart"/>
            <w:ins w:id="977" w:author="Microsoft Office-gebruiker" w:date="2018-07-25T17:29:00Z">
              <w:r>
                <w:rPr>
                  <w:rFonts w:cs="Arial"/>
                  <w:color w:val="222222"/>
                  <w:sz w:val="21"/>
                  <w:szCs w:val="21"/>
                </w:rPr>
                <w:t>Oversee</w:t>
              </w:r>
              <w:proofErr w:type="spellEnd"/>
              <w:r>
                <w:rPr>
                  <w:rFonts w:cs="Arial"/>
                  <w:color w:val="222222"/>
                  <w:sz w:val="21"/>
                  <w:szCs w:val="21"/>
                </w:rPr>
                <w:t xml:space="preserve"> </w:t>
              </w:r>
              <w:proofErr w:type="spellStart"/>
              <w:r>
                <w:rPr>
                  <w:rFonts w:cs="Arial"/>
                  <w:color w:val="222222"/>
                  <w:sz w:val="21"/>
                  <w:szCs w:val="21"/>
                </w:rPr>
                <w:t>implementation</w:t>
              </w:r>
              <w:proofErr w:type="spellEnd"/>
              <w:r>
                <w:rPr>
                  <w:rFonts w:cs="Arial"/>
                  <w:color w:val="222222"/>
                  <w:sz w:val="21"/>
                  <w:szCs w:val="21"/>
                </w:rPr>
                <w:t xml:space="preserve"> of IMO and IALA </w:t>
              </w:r>
              <w:proofErr w:type="spellStart"/>
              <w:r>
                <w:rPr>
                  <w:rFonts w:cs="Arial"/>
                  <w:color w:val="222222"/>
                  <w:sz w:val="21"/>
                  <w:szCs w:val="21"/>
                </w:rPr>
                <w:t>procedures</w:t>
              </w:r>
            </w:ins>
            <w:proofErr w:type="spellEnd"/>
          </w:p>
        </w:tc>
        <w:tc>
          <w:tcPr>
            <w:tcW w:w="3118" w:type="dxa"/>
            <w:gridSpan w:val="2"/>
            <w:tcPrChange w:id="978" w:author="Microsoft Office-gebruiker" w:date="2018-07-25T17:30:00Z">
              <w:tcPr>
                <w:tcW w:w="620" w:type="dxa"/>
              </w:tcPr>
            </w:tcPrChange>
          </w:tcPr>
          <w:p w:rsidR="00B660D5" w:rsidRDefault="00FF1054" w:rsidP="00B31C9F">
            <w:pPr>
              <w:spacing w:before="100" w:beforeAutospacing="1" w:after="24"/>
              <w:rPr>
                <w:ins w:id="979" w:author="Microsoft Office-gebruiker" w:date="2018-07-25T17:30:00Z"/>
                <w:rFonts w:cs="Arial"/>
                <w:color w:val="222222"/>
                <w:sz w:val="21"/>
                <w:szCs w:val="21"/>
              </w:rPr>
            </w:pPr>
            <w:proofErr w:type="spellStart"/>
            <w:ins w:id="980" w:author="Microsoft Office-gebruiker" w:date="2018-07-25T17:30:00Z">
              <w:r>
                <w:rPr>
                  <w:rFonts w:cs="Arial"/>
                  <w:color w:val="222222"/>
                  <w:sz w:val="21"/>
                  <w:szCs w:val="21"/>
                </w:rPr>
                <w:lastRenderedPageBreak/>
                <w:t>Purchase</w:t>
              </w:r>
              <w:proofErr w:type="spellEnd"/>
              <w:r>
                <w:rPr>
                  <w:rFonts w:cs="Arial"/>
                  <w:color w:val="222222"/>
                  <w:sz w:val="21"/>
                  <w:szCs w:val="21"/>
                </w:rPr>
                <w:t xml:space="preserve"> new </w:t>
              </w:r>
              <w:proofErr w:type="spellStart"/>
              <w:r>
                <w:rPr>
                  <w:rFonts w:cs="Arial"/>
                  <w:color w:val="222222"/>
                  <w:sz w:val="21"/>
                  <w:szCs w:val="21"/>
                </w:rPr>
                <w:t>equipment</w:t>
              </w:r>
              <w:proofErr w:type="spellEnd"/>
            </w:ins>
          </w:p>
          <w:p w:rsidR="00FF1054" w:rsidRDefault="00FF1054" w:rsidP="00B31C9F">
            <w:pPr>
              <w:spacing w:before="100" w:beforeAutospacing="1" w:after="24"/>
              <w:rPr>
                <w:ins w:id="981" w:author="Microsoft Office-gebruiker" w:date="2018-07-25T17:31:00Z"/>
                <w:rFonts w:cs="Arial"/>
                <w:color w:val="222222"/>
                <w:sz w:val="21"/>
                <w:szCs w:val="21"/>
              </w:rPr>
            </w:pPr>
            <w:proofErr w:type="spellStart"/>
            <w:ins w:id="982" w:author="Microsoft Office-gebruiker" w:date="2018-07-25T17:31:00Z">
              <w:r>
                <w:rPr>
                  <w:rFonts w:cs="Arial"/>
                  <w:color w:val="222222"/>
                  <w:sz w:val="21"/>
                  <w:szCs w:val="21"/>
                </w:rPr>
                <w:t>Negotiate</w:t>
              </w:r>
              <w:proofErr w:type="spellEnd"/>
              <w:r>
                <w:rPr>
                  <w:rFonts w:cs="Arial"/>
                  <w:color w:val="222222"/>
                  <w:sz w:val="21"/>
                  <w:szCs w:val="21"/>
                </w:rPr>
                <w:t xml:space="preserve"> budget</w:t>
              </w:r>
            </w:ins>
          </w:p>
          <w:p w:rsidR="00FF1054" w:rsidRDefault="00FF1054" w:rsidP="00B31C9F">
            <w:pPr>
              <w:spacing w:before="100" w:beforeAutospacing="1" w:after="24"/>
              <w:rPr>
                <w:ins w:id="983" w:author="Microsoft Office-gebruiker" w:date="2018-07-25T17:17:00Z"/>
                <w:rFonts w:cs="Arial"/>
                <w:color w:val="222222"/>
                <w:sz w:val="21"/>
                <w:szCs w:val="21"/>
              </w:rPr>
            </w:pPr>
            <w:proofErr w:type="spellStart"/>
            <w:ins w:id="984" w:author="Microsoft Office-gebruiker" w:date="2018-07-25T17:31:00Z">
              <w:r>
                <w:rPr>
                  <w:rFonts w:cs="Arial"/>
                  <w:color w:val="222222"/>
                  <w:sz w:val="21"/>
                  <w:szCs w:val="21"/>
                </w:rPr>
                <w:lastRenderedPageBreak/>
                <w:t>Negotiate</w:t>
              </w:r>
              <w:proofErr w:type="spellEnd"/>
              <w:r>
                <w:rPr>
                  <w:rFonts w:cs="Arial"/>
                  <w:color w:val="222222"/>
                  <w:sz w:val="21"/>
                  <w:szCs w:val="21"/>
                </w:rPr>
                <w:t xml:space="preserve"> </w:t>
              </w:r>
              <w:proofErr w:type="spellStart"/>
              <w:r>
                <w:rPr>
                  <w:rFonts w:cs="Arial"/>
                  <w:color w:val="222222"/>
                  <w:sz w:val="21"/>
                  <w:szCs w:val="21"/>
                </w:rPr>
                <w:t>equipment</w:t>
              </w:r>
              <w:proofErr w:type="spellEnd"/>
              <w:r>
                <w:rPr>
                  <w:rFonts w:cs="Arial"/>
                  <w:color w:val="222222"/>
                  <w:sz w:val="21"/>
                  <w:szCs w:val="21"/>
                </w:rPr>
                <w:t xml:space="preserve"> </w:t>
              </w:r>
              <w:proofErr w:type="spellStart"/>
              <w:r>
                <w:rPr>
                  <w:rFonts w:cs="Arial"/>
                  <w:color w:val="222222"/>
                  <w:sz w:val="21"/>
                  <w:szCs w:val="21"/>
                </w:rPr>
                <w:t>mainatenance</w:t>
              </w:r>
              <w:proofErr w:type="spellEnd"/>
              <w:r>
                <w:rPr>
                  <w:rFonts w:cs="Arial"/>
                  <w:color w:val="222222"/>
                  <w:sz w:val="21"/>
                  <w:szCs w:val="21"/>
                </w:rPr>
                <w:t xml:space="preserve"> </w:t>
              </w:r>
              <w:proofErr w:type="spellStart"/>
              <w:r>
                <w:rPr>
                  <w:rFonts w:cs="Arial"/>
                  <w:color w:val="222222"/>
                  <w:sz w:val="21"/>
                  <w:szCs w:val="21"/>
                </w:rPr>
                <w:t>contracts</w:t>
              </w:r>
              <w:proofErr w:type="spellEnd"/>
              <w:r>
                <w:rPr>
                  <w:rFonts w:cs="Arial"/>
                  <w:color w:val="222222"/>
                  <w:sz w:val="21"/>
                  <w:szCs w:val="21"/>
                </w:rPr>
                <w:t xml:space="preserve"> </w:t>
              </w:r>
              <w:proofErr w:type="spellStart"/>
              <w:r>
                <w:rPr>
                  <w:rFonts w:cs="Arial"/>
                  <w:color w:val="222222"/>
                  <w:sz w:val="21"/>
                  <w:szCs w:val="21"/>
                </w:rPr>
                <w:t>with</w:t>
              </w:r>
              <w:proofErr w:type="spellEnd"/>
              <w:r>
                <w:rPr>
                  <w:rFonts w:cs="Arial"/>
                  <w:color w:val="222222"/>
                  <w:sz w:val="21"/>
                  <w:szCs w:val="21"/>
                </w:rPr>
                <w:t xml:space="preserve"> supplier in </w:t>
              </w:r>
              <w:proofErr w:type="spellStart"/>
              <w:r>
                <w:rPr>
                  <w:rFonts w:cs="Arial"/>
                  <w:color w:val="222222"/>
                  <w:sz w:val="21"/>
                  <w:szCs w:val="21"/>
                </w:rPr>
                <w:t>cooperation</w:t>
              </w:r>
              <w:proofErr w:type="spellEnd"/>
              <w:r>
                <w:rPr>
                  <w:rFonts w:cs="Arial"/>
                  <w:color w:val="222222"/>
                  <w:sz w:val="21"/>
                  <w:szCs w:val="21"/>
                </w:rPr>
                <w:t xml:space="preserve"> </w:t>
              </w:r>
              <w:proofErr w:type="spellStart"/>
              <w:r>
                <w:rPr>
                  <w:rFonts w:cs="Arial"/>
                  <w:color w:val="222222"/>
                  <w:sz w:val="21"/>
                  <w:szCs w:val="21"/>
                </w:rPr>
                <w:t>with</w:t>
              </w:r>
              <w:proofErr w:type="spellEnd"/>
              <w:r>
                <w:rPr>
                  <w:rFonts w:cs="Arial"/>
                  <w:color w:val="222222"/>
                  <w:sz w:val="21"/>
                  <w:szCs w:val="21"/>
                </w:rPr>
                <w:t xml:space="preserve"> </w:t>
              </w:r>
              <w:proofErr w:type="spellStart"/>
              <w:r>
                <w:rPr>
                  <w:rFonts w:cs="Arial"/>
                  <w:color w:val="222222"/>
                  <w:sz w:val="21"/>
                  <w:szCs w:val="21"/>
                </w:rPr>
                <w:t>puchasing</w:t>
              </w:r>
              <w:proofErr w:type="spellEnd"/>
              <w:r>
                <w:rPr>
                  <w:rFonts w:cs="Arial"/>
                  <w:color w:val="222222"/>
                  <w:sz w:val="21"/>
                  <w:szCs w:val="21"/>
                </w:rPr>
                <w:t xml:space="preserve"> </w:t>
              </w:r>
              <w:proofErr w:type="spellStart"/>
              <w:r>
                <w:rPr>
                  <w:rFonts w:cs="Arial"/>
                  <w:color w:val="222222"/>
                  <w:sz w:val="21"/>
                  <w:szCs w:val="21"/>
                </w:rPr>
                <w:t>department</w:t>
              </w:r>
            </w:ins>
            <w:proofErr w:type="spellEnd"/>
          </w:p>
        </w:tc>
        <w:tc>
          <w:tcPr>
            <w:tcW w:w="3118" w:type="dxa"/>
            <w:gridSpan w:val="2"/>
            <w:tcPrChange w:id="985" w:author="Microsoft Office-gebruiker" w:date="2018-07-25T17:30:00Z">
              <w:tcPr>
                <w:tcW w:w="5616" w:type="dxa"/>
                <w:gridSpan w:val="8"/>
              </w:tcPr>
            </w:tcPrChange>
          </w:tcPr>
          <w:p w:rsidR="00B660D5" w:rsidRDefault="00FF1054" w:rsidP="00B31C9F">
            <w:pPr>
              <w:spacing w:before="100" w:beforeAutospacing="1" w:after="24"/>
              <w:rPr>
                <w:ins w:id="986" w:author="Microsoft Office-gebruiker" w:date="2018-07-25T17:32:00Z"/>
                <w:rFonts w:cs="Arial"/>
                <w:color w:val="222222"/>
                <w:sz w:val="21"/>
                <w:szCs w:val="21"/>
              </w:rPr>
            </w:pPr>
            <w:proofErr w:type="spellStart"/>
            <w:ins w:id="987" w:author="Microsoft Office-gebruiker" w:date="2018-07-25T17:32:00Z">
              <w:r>
                <w:rPr>
                  <w:rFonts w:cs="Arial"/>
                  <w:color w:val="222222"/>
                  <w:sz w:val="21"/>
                  <w:szCs w:val="21"/>
                </w:rPr>
                <w:lastRenderedPageBreak/>
                <w:t>Ensure</w:t>
              </w:r>
              <w:proofErr w:type="spellEnd"/>
              <w:r>
                <w:rPr>
                  <w:rFonts w:cs="Arial"/>
                  <w:color w:val="222222"/>
                  <w:sz w:val="21"/>
                  <w:szCs w:val="21"/>
                </w:rPr>
                <w:t xml:space="preserve"> </w:t>
              </w:r>
              <w:proofErr w:type="spellStart"/>
              <w:r>
                <w:rPr>
                  <w:rFonts w:cs="Arial"/>
                  <w:color w:val="222222"/>
                  <w:sz w:val="21"/>
                  <w:szCs w:val="21"/>
                </w:rPr>
                <w:t>that</w:t>
              </w:r>
              <w:proofErr w:type="spellEnd"/>
              <w:r>
                <w:rPr>
                  <w:rFonts w:cs="Arial"/>
                  <w:color w:val="222222"/>
                  <w:sz w:val="21"/>
                  <w:szCs w:val="21"/>
                </w:rPr>
                <w:t xml:space="preserve"> hte </w:t>
              </w:r>
              <w:proofErr w:type="spellStart"/>
              <w:r>
                <w:rPr>
                  <w:rFonts w:cs="Arial"/>
                  <w:color w:val="222222"/>
                  <w:sz w:val="21"/>
                  <w:szCs w:val="21"/>
                </w:rPr>
                <w:t>airms</w:t>
              </w:r>
              <w:proofErr w:type="spellEnd"/>
              <w:r>
                <w:rPr>
                  <w:rFonts w:cs="Arial"/>
                  <w:color w:val="222222"/>
                  <w:sz w:val="21"/>
                  <w:szCs w:val="21"/>
                </w:rPr>
                <w:t xml:space="preserve"> and objectives of the VTS are met at all times</w:t>
              </w:r>
            </w:ins>
          </w:p>
          <w:p w:rsidR="00FF1054" w:rsidRDefault="00FF1054" w:rsidP="00B31C9F">
            <w:pPr>
              <w:spacing w:before="100" w:beforeAutospacing="1" w:after="24"/>
              <w:rPr>
                <w:ins w:id="988" w:author="Microsoft Office-gebruiker" w:date="2018-07-25T17:32:00Z"/>
                <w:rFonts w:cs="Arial"/>
                <w:color w:val="222222"/>
                <w:sz w:val="21"/>
                <w:szCs w:val="21"/>
              </w:rPr>
            </w:pPr>
            <w:proofErr w:type="spellStart"/>
            <w:ins w:id="989" w:author="Microsoft Office-gebruiker" w:date="2018-07-25T17:32:00Z">
              <w:r>
                <w:rPr>
                  <w:rFonts w:cs="Arial"/>
                  <w:color w:val="222222"/>
                  <w:sz w:val="21"/>
                  <w:szCs w:val="21"/>
                </w:rPr>
                <w:lastRenderedPageBreak/>
                <w:t>Involved</w:t>
              </w:r>
              <w:proofErr w:type="spellEnd"/>
              <w:r>
                <w:rPr>
                  <w:rFonts w:cs="Arial"/>
                  <w:color w:val="222222"/>
                  <w:sz w:val="21"/>
                  <w:szCs w:val="21"/>
                </w:rPr>
                <w:t xml:space="preserve"> in placement of </w:t>
              </w:r>
              <w:proofErr w:type="spellStart"/>
              <w:r>
                <w:rPr>
                  <w:rFonts w:cs="Arial"/>
                  <w:color w:val="222222"/>
                  <w:sz w:val="21"/>
                  <w:szCs w:val="21"/>
                </w:rPr>
                <w:t>equiptmentIn</w:t>
              </w:r>
              <w:proofErr w:type="spellEnd"/>
              <w:r>
                <w:rPr>
                  <w:rFonts w:cs="Arial"/>
                  <w:color w:val="222222"/>
                  <w:sz w:val="21"/>
                  <w:szCs w:val="21"/>
                </w:rPr>
                <w:t xml:space="preserve"> </w:t>
              </w:r>
              <w:proofErr w:type="spellStart"/>
              <w:r>
                <w:rPr>
                  <w:rFonts w:cs="Arial"/>
                  <w:color w:val="222222"/>
                  <w:sz w:val="21"/>
                  <w:szCs w:val="21"/>
                </w:rPr>
                <w:t>volved</w:t>
              </w:r>
              <w:proofErr w:type="spellEnd"/>
              <w:r>
                <w:rPr>
                  <w:rFonts w:cs="Arial"/>
                  <w:color w:val="222222"/>
                  <w:sz w:val="21"/>
                  <w:szCs w:val="21"/>
                </w:rPr>
                <w:t xml:space="preserve"> in setup of </w:t>
              </w:r>
              <w:proofErr w:type="spellStart"/>
              <w:r>
                <w:rPr>
                  <w:rFonts w:cs="Arial"/>
                  <w:color w:val="222222"/>
                  <w:sz w:val="21"/>
                  <w:szCs w:val="21"/>
                </w:rPr>
                <w:t>traffic</w:t>
              </w:r>
              <w:proofErr w:type="spellEnd"/>
              <w:r>
                <w:rPr>
                  <w:rFonts w:cs="Arial"/>
                  <w:color w:val="222222"/>
                  <w:sz w:val="21"/>
                  <w:szCs w:val="21"/>
                </w:rPr>
                <w:t xml:space="preserve"> planning system</w:t>
              </w:r>
            </w:ins>
          </w:p>
          <w:p w:rsidR="00FF1054" w:rsidRDefault="00FF1054" w:rsidP="00B31C9F">
            <w:pPr>
              <w:spacing w:before="100" w:beforeAutospacing="1" w:after="24"/>
              <w:rPr>
                <w:ins w:id="990" w:author="Microsoft Office-gebruiker" w:date="2018-07-25T17:32:00Z"/>
                <w:rFonts w:cs="Arial"/>
                <w:color w:val="222222"/>
                <w:sz w:val="21"/>
                <w:szCs w:val="21"/>
              </w:rPr>
            </w:pPr>
            <w:proofErr w:type="spellStart"/>
            <w:ins w:id="991" w:author="Microsoft Office-gebruiker" w:date="2018-07-25T17:32:00Z">
              <w:r>
                <w:rPr>
                  <w:rFonts w:cs="Arial"/>
                  <w:color w:val="222222"/>
                  <w:sz w:val="21"/>
                  <w:szCs w:val="21"/>
                </w:rPr>
                <w:t>Risk</w:t>
              </w:r>
              <w:proofErr w:type="spellEnd"/>
              <w:r>
                <w:rPr>
                  <w:rFonts w:cs="Arial"/>
                  <w:color w:val="222222"/>
                  <w:sz w:val="21"/>
                  <w:szCs w:val="21"/>
                </w:rPr>
                <w:t xml:space="preserve"> management </w:t>
              </w:r>
              <w:proofErr w:type="spellStart"/>
              <w:r>
                <w:rPr>
                  <w:rFonts w:cs="Arial"/>
                  <w:color w:val="222222"/>
                  <w:sz w:val="21"/>
                  <w:szCs w:val="21"/>
                </w:rPr>
                <w:t>analysis</w:t>
              </w:r>
              <w:proofErr w:type="spellEnd"/>
            </w:ins>
          </w:p>
          <w:p w:rsidR="00FF1054" w:rsidRDefault="00FF1054" w:rsidP="00B31C9F">
            <w:pPr>
              <w:spacing w:before="100" w:beforeAutospacing="1" w:after="24"/>
              <w:rPr>
                <w:ins w:id="992" w:author="Microsoft Office-gebruiker" w:date="2018-07-25T17:33:00Z"/>
                <w:rFonts w:cs="Arial"/>
                <w:color w:val="222222"/>
                <w:sz w:val="21"/>
                <w:szCs w:val="21"/>
              </w:rPr>
            </w:pPr>
            <w:proofErr w:type="spellStart"/>
            <w:ins w:id="993" w:author="Microsoft Office-gebruiker" w:date="2018-07-25T17:33:00Z">
              <w:r>
                <w:rPr>
                  <w:rFonts w:cs="Arial"/>
                  <w:color w:val="222222"/>
                  <w:sz w:val="21"/>
                  <w:szCs w:val="21"/>
                </w:rPr>
                <w:t>Develop</w:t>
              </w:r>
              <w:proofErr w:type="spellEnd"/>
              <w:r>
                <w:rPr>
                  <w:rFonts w:cs="Arial"/>
                  <w:color w:val="222222"/>
                  <w:sz w:val="21"/>
                  <w:szCs w:val="21"/>
                </w:rPr>
                <w:t xml:space="preserve"> and </w:t>
              </w:r>
              <w:proofErr w:type="spellStart"/>
              <w:r>
                <w:rPr>
                  <w:rFonts w:cs="Arial"/>
                  <w:color w:val="222222"/>
                  <w:sz w:val="21"/>
                  <w:szCs w:val="21"/>
                </w:rPr>
                <w:t>maintain</w:t>
              </w:r>
              <w:proofErr w:type="spellEnd"/>
              <w:r>
                <w:rPr>
                  <w:rFonts w:cs="Arial"/>
                  <w:color w:val="222222"/>
                  <w:sz w:val="21"/>
                  <w:szCs w:val="21"/>
                </w:rPr>
                <w:t xml:space="preserve"> public relations programme</w:t>
              </w:r>
            </w:ins>
          </w:p>
          <w:p w:rsidR="00FF1054" w:rsidRDefault="00FF1054" w:rsidP="00B31C9F">
            <w:pPr>
              <w:spacing w:before="100" w:beforeAutospacing="1" w:after="24"/>
              <w:rPr>
                <w:ins w:id="994" w:author="Microsoft Office-gebruiker" w:date="2018-07-25T17:33:00Z"/>
                <w:rFonts w:cs="Arial"/>
                <w:color w:val="222222"/>
                <w:sz w:val="21"/>
                <w:szCs w:val="21"/>
              </w:rPr>
            </w:pPr>
            <w:ins w:id="995" w:author="Microsoft Office-gebruiker" w:date="2018-07-25T17:33:00Z">
              <w:r>
                <w:rPr>
                  <w:rFonts w:cs="Arial"/>
                  <w:color w:val="222222"/>
                  <w:sz w:val="21"/>
                  <w:szCs w:val="21"/>
                </w:rPr>
                <w:t xml:space="preserve">Enter </w:t>
              </w:r>
              <w:proofErr w:type="spellStart"/>
              <w:r>
                <w:rPr>
                  <w:rFonts w:cs="Arial"/>
                  <w:color w:val="222222"/>
                  <w:sz w:val="21"/>
                  <w:szCs w:val="21"/>
                </w:rPr>
                <w:t>contract</w:t>
              </w:r>
              <w:proofErr w:type="spellEnd"/>
              <w:r>
                <w:rPr>
                  <w:rFonts w:cs="Arial"/>
                  <w:color w:val="222222"/>
                  <w:sz w:val="21"/>
                  <w:szCs w:val="21"/>
                </w:rPr>
                <w:t xml:space="preserve"> </w:t>
              </w:r>
              <w:proofErr w:type="spellStart"/>
              <w:r>
                <w:rPr>
                  <w:rFonts w:cs="Arial"/>
                  <w:color w:val="222222"/>
                  <w:sz w:val="21"/>
                  <w:szCs w:val="21"/>
                </w:rPr>
                <w:t>with</w:t>
              </w:r>
              <w:proofErr w:type="spellEnd"/>
              <w:r>
                <w:rPr>
                  <w:rFonts w:cs="Arial"/>
                  <w:color w:val="222222"/>
                  <w:sz w:val="21"/>
                  <w:szCs w:val="21"/>
                </w:rPr>
                <w:t xml:space="preserve"> </w:t>
              </w:r>
              <w:proofErr w:type="spellStart"/>
              <w:r>
                <w:rPr>
                  <w:rFonts w:cs="Arial"/>
                  <w:color w:val="222222"/>
                  <w:sz w:val="21"/>
                  <w:szCs w:val="21"/>
                </w:rPr>
                <w:t>suppliers</w:t>
              </w:r>
              <w:proofErr w:type="spellEnd"/>
              <w:r>
                <w:rPr>
                  <w:rFonts w:cs="Arial"/>
                  <w:color w:val="222222"/>
                  <w:sz w:val="21"/>
                  <w:szCs w:val="21"/>
                </w:rPr>
                <w:t xml:space="preserve"> in coordination </w:t>
              </w:r>
              <w:proofErr w:type="spellStart"/>
              <w:r>
                <w:rPr>
                  <w:rFonts w:cs="Arial"/>
                  <w:color w:val="222222"/>
                  <w:sz w:val="21"/>
                  <w:szCs w:val="21"/>
                </w:rPr>
                <w:t>with</w:t>
              </w:r>
              <w:proofErr w:type="spellEnd"/>
              <w:r>
                <w:rPr>
                  <w:rFonts w:cs="Arial"/>
                  <w:color w:val="222222"/>
                  <w:sz w:val="21"/>
                  <w:szCs w:val="21"/>
                </w:rPr>
                <w:t xml:space="preserve"> </w:t>
              </w:r>
              <w:proofErr w:type="spellStart"/>
              <w:r>
                <w:rPr>
                  <w:rFonts w:cs="Arial"/>
                  <w:color w:val="222222"/>
                  <w:sz w:val="21"/>
                  <w:szCs w:val="21"/>
                </w:rPr>
                <w:t>purchase</w:t>
              </w:r>
              <w:proofErr w:type="spellEnd"/>
              <w:r>
                <w:rPr>
                  <w:rFonts w:cs="Arial"/>
                  <w:color w:val="222222"/>
                  <w:sz w:val="21"/>
                  <w:szCs w:val="21"/>
                </w:rPr>
                <w:t xml:space="preserve"> </w:t>
              </w:r>
              <w:proofErr w:type="spellStart"/>
              <w:r>
                <w:rPr>
                  <w:rFonts w:cs="Arial"/>
                  <w:color w:val="222222"/>
                  <w:sz w:val="21"/>
                  <w:szCs w:val="21"/>
                </w:rPr>
                <w:t>department</w:t>
              </w:r>
              <w:proofErr w:type="spellEnd"/>
            </w:ins>
          </w:p>
          <w:p w:rsidR="00FF1054" w:rsidRDefault="00FF1054" w:rsidP="00B31C9F">
            <w:pPr>
              <w:spacing w:before="100" w:beforeAutospacing="1" w:after="24"/>
              <w:rPr>
                <w:ins w:id="996" w:author="Microsoft Office-gebruiker" w:date="2018-07-25T17:33:00Z"/>
                <w:rFonts w:cs="Arial"/>
                <w:color w:val="222222"/>
                <w:sz w:val="21"/>
                <w:szCs w:val="21"/>
              </w:rPr>
            </w:pPr>
            <w:proofErr w:type="spellStart"/>
            <w:ins w:id="997" w:author="Microsoft Office-gebruiker" w:date="2018-07-25T17:33: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execute</w:t>
              </w:r>
              <w:proofErr w:type="spellEnd"/>
              <w:r>
                <w:rPr>
                  <w:rFonts w:cs="Arial"/>
                  <w:color w:val="222222"/>
                  <w:sz w:val="21"/>
                  <w:szCs w:val="21"/>
                </w:rPr>
                <w:t xml:space="preserve"> and </w:t>
              </w:r>
              <w:proofErr w:type="spellStart"/>
              <w:r>
                <w:rPr>
                  <w:rFonts w:cs="Arial"/>
                  <w:color w:val="222222"/>
                  <w:sz w:val="21"/>
                  <w:szCs w:val="21"/>
                </w:rPr>
                <w:t>evaluate</w:t>
              </w:r>
              <w:proofErr w:type="spellEnd"/>
              <w:r>
                <w:rPr>
                  <w:rFonts w:cs="Arial"/>
                  <w:color w:val="222222"/>
                  <w:sz w:val="21"/>
                  <w:szCs w:val="21"/>
                </w:rPr>
                <w:t xml:space="preserve"> </w:t>
              </w:r>
              <w:proofErr w:type="spellStart"/>
              <w:r>
                <w:rPr>
                  <w:rFonts w:cs="Arial"/>
                  <w:color w:val="222222"/>
                  <w:sz w:val="21"/>
                  <w:szCs w:val="21"/>
                </w:rPr>
                <w:t>liason</w:t>
              </w:r>
              <w:proofErr w:type="spellEnd"/>
              <w:r>
                <w:rPr>
                  <w:rFonts w:cs="Arial"/>
                  <w:color w:val="222222"/>
                  <w:sz w:val="21"/>
                  <w:szCs w:val="21"/>
                </w:rPr>
                <w:t xml:space="preserve"> </w:t>
              </w:r>
              <w:proofErr w:type="spellStart"/>
              <w:r>
                <w:rPr>
                  <w:rFonts w:cs="Arial"/>
                  <w:color w:val="222222"/>
                  <w:sz w:val="21"/>
                  <w:szCs w:val="21"/>
                </w:rPr>
                <w:t>policy</w:t>
              </w:r>
              <w:proofErr w:type="spellEnd"/>
              <w:r>
                <w:rPr>
                  <w:rFonts w:cs="Arial"/>
                  <w:color w:val="222222"/>
                  <w:sz w:val="21"/>
                  <w:szCs w:val="21"/>
                </w:rPr>
                <w:t xml:space="preserve"> </w:t>
              </w:r>
              <w:proofErr w:type="spellStart"/>
              <w:r>
                <w:rPr>
                  <w:rFonts w:cs="Arial"/>
                  <w:color w:val="222222"/>
                  <w:sz w:val="21"/>
                  <w:szCs w:val="21"/>
                </w:rPr>
                <w:t>with</w:t>
              </w:r>
              <w:proofErr w:type="spellEnd"/>
              <w:r>
                <w:rPr>
                  <w:rFonts w:cs="Arial"/>
                  <w:color w:val="222222"/>
                  <w:sz w:val="21"/>
                  <w:szCs w:val="21"/>
                </w:rPr>
                <w:t xml:space="preserve"> </w:t>
              </w:r>
              <w:proofErr w:type="spellStart"/>
              <w:r>
                <w:rPr>
                  <w:rFonts w:cs="Arial"/>
                  <w:color w:val="222222"/>
                  <w:sz w:val="21"/>
                  <w:szCs w:val="21"/>
                </w:rPr>
                <w:t>other</w:t>
              </w:r>
              <w:proofErr w:type="spellEnd"/>
              <w:r>
                <w:rPr>
                  <w:rFonts w:cs="Arial"/>
                  <w:color w:val="222222"/>
                  <w:sz w:val="21"/>
                  <w:szCs w:val="21"/>
                </w:rPr>
                <w:t xml:space="preserve"> </w:t>
              </w:r>
              <w:proofErr w:type="spellStart"/>
              <w:r>
                <w:rPr>
                  <w:rFonts w:cs="Arial"/>
                  <w:color w:val="222222"/>
                  <w:sz w:val="21"/>
                  <w:szCs w:val="21"/>
                </w:rPr>
                <w:t>organsiations</w:t>
              </w:r>
              <w:proofErr w:type="spellEnd"/>
            </w:ins>
          </w:p>
          <w:p w:rsidR="00FF1054" w:rsidRDefault="0018609F" w:rsidP="00B31C9F">
            <w:pPr>
              <w:spacing w:before="100" w:beforeAutospacing="1" w:after="24"/>
              <w:rPr>
                <w:ins w:id="998" w:author="Microsoft Office-gebruiker" w:date="2018-07-25T17:34:00Z"/>
                <w:rFonts w:cs="Arial"/>
                <w:color w:val="222222"/>
                <w:sz w:val="21"/>
                <w:szCs w:val="21"/>
              </w:rPr>
            </w:pPr>
            <w:proofErr w:type="spellStart"/>
            <w:ins w:id="999" w:author="Microsoft Office-gebruiker" w:date="2018-07-25T17:34:00Z">
              <w:r>
                <w:rPr>
                  <w:rFonts w:cs="Arial"/>
                  <w:color w:val="222222"/>
                  <w:sz w:val="21"/>
                  <w:szCs w:val="21"/>
                </w:rPr>
                <w:t>Present</w:t>
              </w:r>
              <w:proofErr w:type="spellEnd"/>
              <w:r>
                <w:rPr>
                  <w:rFonts w:cs="Arial"/>
                  <w:color w:val="222222"/>
                  <w:sz w:val="21"/>
                  <w:szCs w:val="21"/>
                </w:rPr>
                <w:t xml:space="preserve"> organisation on </w:t>
              </w:r>
              <w:proofErr w:type="spellStart"/>
              <w:r>
                <w:rPr>
                  <w:rFonts w:cs="Arial"/>
                  <w:color w:val="222222"/>
                  <w:sz w:val="21"/>
                  <w:szCs w:val="21"/>
                </w:rPr>
                <w:t>strategic</w:t>
              </w:r>
              <w:proofErr w:type="spellEnd"/>
              <w:r>
                <w:rPr>
                  <w:rFonts w:cs="Arial"/>
                  <w:color w:val="222222"/>
                  <w:sz w:val="21"/>
                  <w:szCs w:val="21"/>
                </w:rPr>
                <w:t xml:space="preserve"> </w:t>
              </w:r>
              <w:proofErr w:type="spellStart"/>
              <w:r>
                <w:rPr>
                  <w:rFonts w:cs="Arial"/>
                  <w:color w:val="222222"/>
                  <w:sz w:val="21"/>
                  <w:szCs w:val="21"/>
                </w:rPr>
                <w:t>level</w:t>
              </w:r>
              <w:proofErr w:type="spellEnd"/>
            </w:ins>
          </w:p>
          <w:p w:rsidR="0018609F" w:rsidRDefault="0018609F" w:rsidP="00B31C9F">
            <w:pPr>
              <w:spacing w:before="100" w:beforeAutospacing="1" w:after="24"/>
              <w:rPr>
                <w:ins w:id="1000" w:author="Microsoft Office-gebruiker" w:date="2018-07-25T17:34:00Z"/>
                <w:rFonts w:cs="Arial"/>
                <w:color w:val="222222"/>
                <w:sz w:val="21"/>
                <w:szCs w:val="21"/>
              </w:rPr>
            </w:pPr>
            <w:proofErr w:type="spellStart"/>
            <w:ins w:id="1001" w:author="Microsoft Office-gebruiker" w:date="2018-07-25T17:34:00Z">
              <w:r>
                <w:rPr>
                  <w:rFonts w:cs="Arial"/>
                  <w:color w:val="222222"/>
                  <w:sz w:val="21"/>
                  <w:szCs w:val="21"/>
                </w:rPr>
                <w:t>Develop</w:t>
              </w:r>
              <w:proofErr w:type="spellEnd"/>
              <w:r>
                <w:rPr>
                  <w:rFonts w:cs="Arial"/>
                  <w:color w:val="222222"/>
                  <w:sz w:val="21"/>
                  <w:szCs w:val="21"/>
                </w:rPr>
                <w:t xml:space="preserve"> green </w:t>
              </w:r>
              <w:proofErr w:type="spellStart"/>
              <w:r>
                <w:rPr>
                  <w:rFonts w:cs="Arial"/>
                  <w:color w:val="222222"/>
                  <w:sz w:val="21"/>
                  <w:szCs w:val="21"/>
                </w:rPr>
                <w:t>policy</w:t>
              </w:r>
              <w:proofErr w:type="spellEnd"/>
            </w:ins>
          </w:p>
          <w:p w:rsidR="0018609F" w:rsidRDefault="0018609F" w:rsidP="00B31C9F">
            <w:pPr>
              <w:spacing w:before="100" w:beforeAutospacing="1" w:after="24"/>
              <w:rPr>
                <w:ins w:id="1002" w:author="Microsoft Office-gebruiker" w:date="2018-07-25T17:34:00Z"/>
                <w:rFonts w:cs="Arial"/>
                <w:color w:val="222222"/>
                <w:sz w:val="21"/>
                <w:szCs w:val="21"/>
              </w:rPr>
            </w:pPr>
            <w:proofErr w:type="spellStart"/>
            <w:ins w:id="1003" w:author="Microsoft Office-gebruiker" w:date="2018-07-25T17:34: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dangerous</w:t>
              </w:r>
              <w:proofErr w:type="spellEnd"/>
              <w:r>
                <w:rPr>
                  <w:rFonts w:cs="Arial"/>
                  <w:color w:val="222222"/>
                  <w:sz w:val="21"/>
                  <w:szCs w:val="21"/>
                </w:rPr>
                <w:t xml:space="preserve"> cargo </w:t>
              </w:r>
              <w:proofErr w:type="spellStart"/>
              <w:r>
                <w:rPr>
                  <w:rFonts w:cs="Arial"/>
                  <w:color w:val="222222"/>
                  <w:sz w:val="21"/>
                  <w:szCs w:val="21"/>
                </w:rPr>
                <w:t>policy</w:t>
              </w:r>
              <w:proofErr w:type="spellEnd"/>
              <w:r>
                <w:rPr>
                  <w:rFonts w:cs="Arial"/>
                  <w:color w:val="222222"/>
                  <w:sz w:val="21"/>
                  <w:szCs w:val="21"/>
                </w:rPr>
                <w:t xml:space="preserve"> and </w:t>
              </w:r>
              <w:proofErr w:type="spellStart"/>
              <w:r>
                <w:rPr>
                  <w:rFonts w:cs="Arial"/>
                  <w:color w:val="222222"/>
                  <w:sz w:val="21"/>
                  <w:szCs w:val="21"/>
                </w:rPr>
                <w:t>polution</w:t>
              </w:r>
              <w:proofErr w:type="spellEnd"/>
              <w:r>
                <w:rPr>
                  <w:rFonts w:cs="Arial"/>
                  <w:color w:val="222222"/>
                  <w:sz w:val="21"/>
                  <w:szCs w:val="21"/>
                </w:rPr>
                <w:t xml:space="preserve"> </w:t>
              </w:r>
              <w:proofErr w:type="spellStart"/>
              <w:r>
                <w:rPr>
                  <w:rFonts w:cs="Arial"/>
                  <w:color w:val="222222"/>
                  <w:sz w:val="21"/>
                  <w:szCs w:val="21"/>
                </w:rPr>
                <w:t>controll</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18609F" w:rsidRDefault="0018609F" w:rsidP="00B31C9F">
            <w:pPr>
              <w:spacing w:before="100" w:beforeAutospacing="1" w:after="24"/>
              <w:rPr>
                <w:ins w:id="1004" w:author="Microsoft Office-gebruiker" w:date="2018-07-25T17:35:00Z"/>
                <w:rFonts w:cs="Arial"/>
                <w:color w:val="222222"/>
                <w:sz w:val="21"/>
                <w:szCs w:val="21"/>
              </w:rPr>
            </w:pPr>
            <w:proofErr w:type="spellStart"/>
            <w:ins w:id="1005" w:author="Microsoft Office-gebruiker" w:date="2018-07-25T17:35: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security</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18609F" w:rsidRDefault="0018609F" w:rsidP="00B31C9F">
            <w:pPr>
              <w:spacing w:before="100" w:beforeAutospacing="1" w:after="24"/>
              <w:rPr>
                <w:ins w:id="1006" w:author="Microsoft Office-gebruiker" w:date="2018-07-25T17:17:00Z"/>
                <w:rFonts w:cs="Arial"/>
                <w:color w:val="222222"/>
                <w:sz w:val="21"/>
                <w:szCs w:val="21"/>
              </w:rPr>
            </w:pPr>
            <w:proofErr w:type="spellStart"/>
            <w:ins w:id="1007" w:author="Microsoft Office-gebruiker" w:date="2018-07-25T17:35:00Z">
              <w:r>
                <w:rPr>
                  <w:rFonts w:cs="Arial"/>
                  <w:color w:val="222222"/>
                  <w:sz w:val="21"/>
                  <w:szCs w:val="21"/>
                </w:rPr>
                <w:t>Develop</w:t>
              </w:r>
              <w:proofErr w:type="spellEnd"/>
              <w:r>
                <w:rPr>
                  <w:rFonts w:cs="Arial"/>
                  <w:color w:val="222222"/>
                  <w:sz w:val="21"/>
                  <w:szCs w:val="21"/>
                </w:rPr>
                <w:t xml:space="preserve"> port management </w:t>
              </w:r>
              <w:proofErr w:type="spellStart"/>
              <w:r>
                <w:rPr>
                  <w:rFonts w:cs="Arial"/>
                  <w:color w:val="222222"/>
                  <w:sz w:val="21"/>
                  <w:szCs w:val="21"/>
                </w:rPr>
                <w:t>strategies</w:t>
              </w:r>
            </w:ins>
            <w:proofErr w:type="spellEnd"/>
          </w:p>
        </w:tc>
        <w:tc>
          <w:tcPr>
            <w:tcW w:w="3118" w:type="dxa"/>
            <w:gridSpan w:val="2"/>
            <w:tcPrChange w:id="1008" w:author="Microsoft Office-gebruiker" w:date="2018-07-25T17:30:00Z">
              <w:tcPr>
                <w:tcW w:w="3118" w:type="dxa"/>
                <w:gridSpan w:val="3"/>
              </w:tcPr>
            </w:tcPrChange>
          </w:tcPr>
          <w:p w:rsidR="00B660D5" w:rsidRDefault="0018609F" w:rsidP="00B31C9F">
            <w:pPr>
              <w:spacing w:before="100" w:beforeAutospacing="1" w:after="24"/>
              <w:rPr>
                <w:ins w:id="1009" w:author="Microsoft Office-gebruiker" w:date="2018-07-25T17:36:00Z"/>
                <w:rFonts w:cs="Arial"/>
                <w:color w:val="222222"/>
                <w:sz w:val="21"/>
                <w:szCs w:val="21"/>
              </w:rPr>
            </w:pPr>
            <w:proofErr w:type="spellStart"/>
            <w:ins w:id="1010" w:author="Microsoft Office-gebruiker" w:date="2018-07-25T17:36:00Z">
              <w:r>
                <w:rPr>
                  <w:rFonts w:cs="Arial"/>
                  <w:color w:val="222222"/>
                  <w:sz w:val="21"/>
                  <w:szCs w:val="21"/>
                </w:rPr>
                <w:lastRenderedPageBreak/>
                <w:t>Develop</w:t>
              </w:r>
              <w:proofErr w:type="spellEnd"/>
              <w:r>
                <w:rPr>
                  <w:rFonts w:cs="Arial"/>
                  <w:color w:val="222222"/>
                  <w:sz w:val="21"/>
                  <w:szCs w:val="21"/>
                </w:rPr>
                <w:t xml:space="preserve"> </w:t>
              </w:r>
              <w:proofErr w:type="spellStart"/>
              <w:r>
                <w:rPr>
                  <w:rFonts w:cs="Arial"/>
                  <w:color w:val="222222"/>
                  <w:sz w:val="21"/>
                  <w:szCs w:val="21"/>
                </w:rPr>
                <w:t>selection</w:t>
              </w:r>
              <w:proofErr w:type="spellEnd"/>
              <w:r>
                <w:rPr>
                  <w:rFonts w:cs="Arial"/>
                  <w:color w:val="222222"/>
                  <w:sz w:val="21"/>
                  <w:szCs w:val="21"/>
                </w:rPr>
                <w:t xml:space="preserve"> </w:t>
              </w:r>
              <w:proofErr w:type="spellStart"/>
              <w:r>
                <w:rPr>
                  <w:rFonts w:cs="Arial"/>
                  <w:color w:val="222222"/>
                  <w:sz w:val="21"/>
                  <w:szCs w:val="21"/>
                </w:rPr>
                <w:t>process</w:t>
              </w:r>
              <w:proofErr w:type="spellEnd"/>
            </w:ins>
          </w:p>
          <w:p w:rsidR="0018609F" w:rsidRDefault="0018609F" w:rsidP="00B31C9F">
            <w:pPr>
              <w:spacing w:before="100" w:beforeAutospacing="1" w:after="24"/>
              <w:rPr>
                <w:ins w:id="1011" w:author="Microsoft Office-gebruiker" w:date="2018-07-25T17:37:00Z"/>
                <w:rFonts w:cs="Arial"/>
                <w:color w:val="222222"/>
                <w:sz w:val="21"/>
                <w:szCs w:val="21"/>
              </w:rPr>
            </w:pPr>
            <w:proofErr w:type="spellStart"/>
            <w:ins w:id="1012" w:author="Microsoft Office-gebruiker" w:date="2018-07-25T17:37:00Z">
              <w:r>
                <w:rPr>
                  <w:rFonts w:cs="Arial"/>
                  <w:color w:val="222222"/>
                  <w:sz w:val="21"/>
                  <w:szCs w:val="21"/>
                </w:rPr>
                <w:t>Choose</w:t>
              </w:r>
              <w:proofErr w:type="spellEnd"/>
              <w:r>
                <w:rPr>
                  <w:rFonts w:cs="Arial"/>
                  <w:color w:val="222222"/>
                  <w:sz w:val="21"/>
                  <w:szCs w:val="21"/>
                </w:rPr>
                <w:t xml:space="preserve"> system for </w:t>
              </w:r>
              <w:proofErr w:type="spellStart"/>
              <w:r>
                <w:rPr>
                  <w:rFonts w:cs="Arial"/>
                  <w:color w:val="222222"/>
                  <w:sz w:val="21"/>
                  <w:szCs w:val="21"/>
                </w:rPr>
                <w:t>manpower</w:t>
              </w:r>
              <w:proofErr w:type="spellEnd"/>
              <w:r>
                <w:rPr>
                  <w:rFonts w:cs="Arial"/>
                  <w:color w:val="222222"/>
                  <w:sz w:val="21"/>
                  <w:szCs w:val="21"/>
                </w:rPr>
                <w:t xml:space="preserve"> planning</w:t>
              </w:r>
            </w:ins>
          </w:p>
          <w:p w:rsidR="0018609F" w:rsidRDefault="0018609F" w:rsidP="00B31C9F">
            <w:pPr>
              <w:spacing w:before="100" w:beforeAutospacing="1" w:after="24"/>
              <w:rPr>
                <w:ins w:id="1013" w:author="Microsoft Office-gebruiker" w:date="2018-07-25T17:37:00Z"/>
                <w:rFonts w:cs="Arial"/>
                <w:color w:val="222222"/>
                <w:sz w:val="21"/>
                <w:szCs w:val="21"/>
              </w:rPr>
            </w:pPr>
            <w:proofErr w:type="spellStart"/>
            <w:ins w:id="1014" w:author="Microsoft Office-gebruiker" w:date="2018-07-25T17:37:00Z">
              <w:r>
                <w:rPr>
                  <w:rFonts w:cs="Arial"/>
                  <w:color w:val="222222"/>
                  <w:sz w:val="21"/>
                  <w:szCs w:val="21"/>
                </w:rPr>
                <w:lastRenderedPageBreak/>
                <w:t>Negotialte</w:t>
              </w:r>
              <w:proofErr w:type="spellEnd"/>
              <w:r>
                <w:rPr>
                  <w:rFonts w:cs="Arial"/>
                  <w:color w:val="222222"/>
                  <w:sz w:val="21"/>
                  <w:szCs w:val="21"/>
                </w:rPr>
                <w:t xml:space="preserve"> budget for </w:t>
              </w:r>
              <w:proofErr w:type="spellStart"/>
              <w:r>
                <w:rPr>
                  <w:rFonts w:cs="Arial"/>
                  <w:color w:val="222222"/>
                  <w:sz w:val="21"/>
                  <w:szCs w:val="21"/>
                </w:rPr>
                <w:t>manpower</w:t>
              </w:r>
              <w:proofErr w:type="spellEnd"/>
              <w:r>
                <w:rPr>
                  <w:rFonts w:cs="Arial"/>
                  <w:color w:val="222222"/>
                  <w:sz w:val="21"/>
                  <w:szCs w:val="21"/>
                </w:rPr>
                <w:t xml:space="preserve"> planning</w:t>
              </w:r>
            </w:ins>
          </w:p>
          <w:p w:rsidR="0018609F" w:rsidRDefault="0018609F" w:rsidP="00B31C9F">
            <w:pPr>
              <w:spacing w:before="100" w:beforeAutospacing="1" w:after="24"/>
              <w:rPr>
                <w:ins w:id="1015" w:author="Microsoft Office-gebruiker" w:date="2018-07-25T17:38:00Z"/>
                <w:rFonts w:cs="Arial"/>
                <w:color w:val="222222"/>
                <w:sz w:val="21"/>
                <w:szCs w:val="21"/>
              </w:rPr>
            </w:pPr>
            <w:ins w:id="1016" w:author="Microsoft Office-gebruiker" w:date="2018-07-25T17:37:00Z">
              <w:r>
                <w:rPr>
                  <w:rFonts w:cs="Arial"/>
                  <w:color w:val="222222"/>
                  <w:sz w:val="21"/>
                  <w:szCs w:val="21"/>
                </w:rPr>
                <w:t>Setup system fo</w:t>
              </w:r>
            </w:ins>
            <w:ins w:id="1017" w:author="Microsoft Office-gebruiker" w:date="2018-07-25T17:38:00Z">
              <w:r>
                <w:rPr>
                  <w:rFonts w:cs="Arial"/>
                  <w:color w:val="222222"/>
                  <w:sz w:val="21"/>
                  <w:szCs w:val="21"/>
                </w:rPr>
                <w:t>r</w:t>
              </w:r>
            </w:ins>
            <w:ins w:id="1018" w:author="Microsoft Office-gebruiker" w:date="2018-07-25T17:37:00Z">
              <w:r>
                <w:rPr>
                  <w:rFonts w:cs="Arial"/>
                  <w:color w:val="222222"/>
                  <w:sz w:val="21"/>
                  <w:szCs w:val="21"/>
                </w:rPr>
                <w:t xml:space="preserve"> stress management</w:t>
              </w:r>
            </w:ins>
          </w:p>
          <w:p w:rsidR="0018609F" w:rsidRDefault="0018609F" w:rsidP="00B31C9F">
            <w:pPr>
              <w:spacing w:before="100" w:beforeAutospacing="1" w:after="24"/>
              <w:rPr>
                <w:ins w:id="1019" w:author="Microsoft Office-gebruiker" w:date="2018-07-25T17:38:00Z"/>
                <w:rFonts w:cs="Arial"/>
                <w:color w:val="222222"/>
                <w:sz w:val="21"/>
                <w:szCs w:val="21"/>
              </w:rPr>
            </w:pPr>
            <w:proofErr w:type="spellStart"/>
            <w:ins w:id="1020" w:author="Microsoft Office-gebruiker" w:date="2018-07-25T17:37: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evaluate</w:t>
              </w:r>
              <w:proofErr w:type="spellEnd"/>
              <w:r>
                <w:rPr>
                  <w:rFonts w:cs="Arial"/>
                  <w:color w:val="222222"/>
                  <w:sz w:val="21"/>
                  <w:szCs w:val="21"/>
                </w:rPr>
                <w:t xml:space="preserve"> and </w:t>
              </w:r>
              <w:proofErr w:type="spellStart"/>
              <w:r>
                <w:rPr>
                  <w:rFonts w:cs="Arial"/>
                  <w:color w:val="222222"/>
                  <w:sz w:val="21"/>
                  <w:szCs w:val="21"/>
                </w:rPr>
                <w:t>adjust</w:t>
              </w:r>
              <w:proofErr w:type="spellEnd"/>
              <w:r>
                <w:rPr>
                  <w:rFonts w:cs="Arial"/>
                  <w:color w:val="222222"/>
                  <w:sz w:val="21"/>
                  <w:szCs w:val="21"/>
                </w:rPr>
                <w:t xml:space="preserve"> system for </w:t>
              </w:r>
              <w:proofErr w:type="spellStart"/>
              <w:r>
                <w:rPr>
                  <w:rFonts w:cs="Arial"/>
                  <w:color w:val="222222"/>
                  <w:sz w:val="21"/>
                  <w:szCs w:val="21"/>
                </w:rPr>
                <w:t>recurrent</w:t>
              </w:r>
              <w:proofErr w:type="spellEnd"/>
              <w:r>
                <w:rPr>
                  <w:rFonts w:cs="Arial"/>
                  <w:color w:val="222222"/>
                  <w:sz w:val="21"/>
                  <w:szCs w:val="21"/>
                </w:rPr>
                <w:t xml:space="preserve"> </w:t>
              </w:r>
            </w:ins>
            <w:ins w:id="1021" w:author="Microsoft Office-gebruiker" w:date="2018-07-25T17:38:00Z">
              <w:r>
                <w:rPr>
                  <w:rFonts w:cs="Arial"/>
                  <w:color w:val="222222"/>
                  <w:sz w:val="21"/>
                  <w:szCs w:val="21"/>
                </w:rPr>
                <w:t>training</w:t>
              </w:r>
            </w:ins>
          </w:p>
          <w:p w:rsidR="0018609F" w:rsidRDefault="0018609F" w:rsidP="00B31C9F">
            <w:pPr>
              <w:spacing w:before="100" w:beforeAutospacing="1" w:after="24"/>
              <w:rPr>
                <w:ins w:id="1022" w:author="Microsoft Office-gebruiker" w:date="2018-07-25T17:39:00Z"/>
                <w:rFonts w:cs="Arial"/>
                <w:color w:val="222222"/>
                <w:sz w:val="21"/>
                <w:szCs w:val="21"/>
              </w:rPr>
            </w:pPr>
            <w:proofErr w:type="spellStart"/>
            <w:ins w:id="1023" w:author="Microsoft Office-gebruiker" w:date="2018-07-25T17:39: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sick</w:t>
              </w:r>
              <w:proofErr w:type="spellEnd"/>
              <w:r>
                <w:rPr>
                  <w:rFonts w:cs="Arial"/>
                  <w:color w:val="222222"/>
                  <w:sz w:val="21"/>
                  <w:szCs w:val="21"/>
                </w:rPr>
                <w:t xml:space="preserve"> </w:t>
              </w:r>
              <w:proofErr w:type="spellStart"/>
              <w:r>
                <w:rPr>
                  <w:rFonts w:cs="Arial"/>
                  <w:color w:val="222222"/>
                  <w:sz w:val="21"/>
                  <w:szCs w:val="21"/>
                </w:rPr>
                <w:t>leave</w:t>
              </w:r>
              <w:proofErr w:type="spellEnd"/>
              <w:r>
                <w:rPr>
                  <w:rFonts w:cs="Arial"/>
                  <w:color w:val="222222"/>
                  <w:sz w:val="21"/>
                  <w:szCs w:val="21"/>
                </w:rPr>
                <w:t xml:space="preserve"> </w:t>
              </w:r>
              <w:proofErr w:type="spellStart"/>
              <w:r>
                <w:rPr>
                  <w:rFonts w:cs="Arial"/>
                  <w:color w:val="222222"/>
                  <w:sz w:val="21"/>
                  <w:szCs w:val="21"/>
                </w:rPr>
                <w:t>policy</w:t>
              </w:r>
              <w:proofErr w:type="spellEnd"/>
            </w:ins>
          </w:p>
          <w:p w:rsidR="0018609F" w:rsidRDefault="0018609F" w:rsidP="00B31C9F">
            <w:pPr>
              <w:spacing w:before="100" w:beforeAutospacing="1" w:after="24"/>
              <w:rPr>
                <w:ins w:id="1024" w:author="Microsoft Office-gebruiker" w:date="2018-07-25T17:39:00Z"/>
                <w:rFonts w:cs="Arial"/>
                <w:color w:val="222222"/>
                <w:sz w:val="21"/>
                <w:szCs w:val="21"/>
              </w:rPr>
            </w:pPr>
            <w:proofErr w:type="spellStart"/>
            <w:ins w:id="1025" w:author="Microsoft Office-gebruiker" w:date="2018-07-25T17:39:00Z">
              <w:r>
                <w:rPr>
                  <w:rFonts w:cs="Arial"/>
                  <w:color w:val="222222"/>
                  <w:sz w:val="21"/>
                  <w:szCs w:val="21"/>
                </w:rPr>
                <w:t>Develop</w:t>
              </w:r>
              <w:proofErr w:type="spellEnd"/>
              <w:r>
                <w:rPr>
                  <w:rFonts w:cs="Arial"/>
                  <w:color w:val="222222"/>
                  <w:sz w:val="21"/>
                  <w:szCs w:val="21"/>
                </w:rPr>
                <w:t xml:space="preserve"> agression </w:t>
              </w:r>
              <w:proofErr w:type="spellStart"/>
              <w:r>
                <w:rPr>
                  <w:rFonts w:cs="Arial"/>
                  <w:color w:val="222222"/>
                  <w:sz w:val="21"/>
                  <w:szCs w:val="21"/>
                </w:rPr>
                <w:t>policy</w:t>
              </w:r>
              <w:proofErr w:type="spellEnd"/>
            </w:ins>
          </w:p>
          <w:p w:rsidR="0018609F" w:rsidRDefault="0018609F" w:rsidP="00B31C9F">
            <w:pPr>
              <w:spacing w:before="100" w:beforeAutospacing="1" w:after="24"/>
              <w:rPr>
                <w:ins w:id="1026" w:author="Microsoft Office-gebruiker" w:date="2018-07-25T17:38:00Z"/>
                <w:rFonts w:cs="Arial"/>
                <w:color w:val="222222"/>
                <w:sz w:val="21"/>
                <w:szCs w:val="21"/>
              </w:rPr>
            </w:pPr>
            <w:proofErr w:type="spellStart"/>
            <w:ins w:id="1027" w:author="Microsoft Office-gebruiker" w:date="2018-07-25T17:39:00Z">
              <w:r>
                <w:rPr>
                  <w:rFonts w:cs="Arial"/>
                  <w:color w:val="222222"/>
                  <w:sz w:val="21"/>
                  <w:szCs w:val="21"/>
                </w:rPr>
                <w:t>Develop</w:t>
              </w:r>
              <w:proofErr w:type="spellEnd"/>
              <w:r>
                <w:rPr>
                  <w:rFonts w:cs="Arial"/>
                  <w:color w:val="222222"/>
                  <w:sz w:val="21"/>
                  <w:szCs w:val="21"/>
                </w:rPr>
                <w:t xml:space="preserve"> </w:t>
              </w:r>
              <w:proofErr w:type="spellStart"/>
              <w:r>
                <w:rPr>
                  <w:rFonts w:cs="Arial"/>
                  <w:color w:val="222222"/>
                  <w:sz w:val="21"/>
                  <w:szCs w:val="21"/>
                </w:rPr>
                <w:t>alcohol</w:t>
              </w:r>
              <w:proofErr w:type="spellEnd"/>
              <w:r>
                <w:rPr>
                  <w:rFonts w:cs="Arial"/>
                  <w:color w:val="222222"/>
                  <w:sz w:val="21"/>
                  <w:szCs w:val="21"/>
                </w:rPr>
                <w:t xml:space="preserve"> and </w:t>
              </w:r>
              <w:proofErr w:type="spellStart"/>
              <w:r>
                <w:rPr>
                  <w:rFonts w:cs="Arial"/>
                  <w:color w:val="222222"/>
                  <w:sz w:val="21"/>
                  <w:szCs w:val="21"/>
                </w:rPr>
                <w:t>drugs</w:t>
              </w:r>
              <w:proofErr w:type="spellEnd"/>
              <w:r>
                <w:rPr>
                  <w:rFonts w:cs="Arial"/>
                  <w:color w:val="222222"/>
                  <w:sz w:val="21"/>
                  <w:szCs w:val="21"/>
                </w:rPr>
                <w:t xml:space="preserve"> </w:t>
              </w:r>
              <w:proofErr w:type="spellStart"/>
              <w:r>
                <w:rPr>
                  <w:rFonts w:cs="Arial"/>
                  <w:color w:val="222222"/>
                  <w:sz w:val="21"/>
                  <w:szCs w:val="21"/>
                </w:rPr>
                <w:t>policy</w:t>
              </w:r>
            </w:ins>
            <w:proofErr w:type="spellEnd"/>
          </w:p>
          <w:p w:rsidR="0018609F" w:rsidRDefault="0018609F" w:rsidP="00B31C9F">
            <w:pPr>
              <w:spacing w:before="100" w:beforeAutospacing="1" w:after="24"/>
              <w:rPr>
                <w:ins w:id="1028" w:author="Microsoft Office-gebruiker" w:date="2018-07-25T17:38:00Z"/>
                <w:rFonts w:cs="Arial"/>
                <w:color w:val="222222"/>
                <w:sz w:val="21"/>
                <w:szCs w:val="21"/>
              </w:rPr>
            </w:pPr>
          </w:p>
          <w:p w:rsidR="0018609F" w:rsidRDefault="0018609F" w:rsidP="00B31C9F">
            <w:pPr>
              <w:spacing w:before="100" w:beforeAutospacing="1" w:after="24"/>
              <w:rPr>
                <w:ins w:id="1029" w:author="Microsoft Office-gebruiker" w:date="2018-07-25T17:17:00Z"/>
                <w:rFonts w:cs="Arial"/>
                <w:color w:val="222222"/>
                <w:sz w:val="21"/>
                <w:szCs w:val="21"/>
              </w:rPr>
            </w:pPr>
          </w:p>
        </w:tc>
      </w:tr>
    </w:tbl>
    <w:p w:rsidR="000D0469" w:rsidRDefault="000D0469" w:rsidP="007A553E">
      <w:pPr>
        <w:autoSpaceDE w:val="0"/>
        <w:autoSpaceDN w:val="0"/>
        <w:adjustRightInd w:val="0"/>
        <w:rPr>
          <w:ins w:id="1030" w:author="Microsoft Office-gebruiker" w:date="2018-07-26T16:03:00Z"/>
          <w:szCs w:val="22"/>
          <w:lang w:val="en-US"/>
        </w:rPr>
        <w:sectPr w:rsidR="000D0469" w:rsidSect="00B660D5">
          <w:pgSz w:w="16838" w:h="11906" w:orient="landscape" w:code="9"/>
          <w:pgMar w:top="1134" w:right="1134" w:bottom="1418" w:left="1134" w:header="567" w:footer="567" w:gutter="0"/>
          <w:cols w:space="708"/>
          <w:titlePg/>
          <w:docGrid w:linePitch="360"/>
        </w:sectPr>
      </w:pPr>
    </w:p>
    <w:tbl>
      <w:tblPr>
        <w:tblStyle w:val="Grigliatabella"/>
        <w:tblW w:w="13487" w:type="dxa"/>
        <w:tblLook w:val="04A0"/>
        <w:tblPrChange w:id="1031" w:author="Lilian Biber" w:date="2018-08-09T11:44:00Z">
          <w:tblPr>
            <w:tblStyle w:val="Grigliatabella"/>
            <w:tblW w:w="14560" w:type="dxa"/>
            <w:tblLook w:val="04A0"/>
          </w:tblPr>
        </w:tblPrChange>
      </w:tblPr>
      <w:tblGrid>
        <w:gridCol w:w="747"/>
        <w:gridCol w:w="986"/>
        <w:gridCol w:w="6365"/>
        <w:gridCol w:w="1029"/>
        <w:gridCol w:w="1090"/>
        <w:gridCol w:w="1090"/>
        <w:gridCol w:w="1090"/>
        <w:gridCol w:w="1090"/>
        <w:tblGridChange w:id="1032">
          <w:tblGrid>
            <w:gridCol w:w="747"/>
            <w:gridCol w:w="986"/>
            <w:gridCol w:w="6365"/>
            <w:gridCol w:w="1029"/>
            <w:gridCol w:w="1090"/>
            <w:gridCol w:w="1090"/>
            <w:gridCol w:w="1090"/>
            <w:gridCol w:w="1090"/>
          </w:tblGrid>
        </w:tblGridChange>
      </w:tblGrid>
      <w:tr w:rsidR="00E01953" w:rsidTr="00E01953">
        <w:trPr>
          <w:cantSplit/>
          <w:trHeight w:val="1134"/>
          <w:ins w:id="1033" w:author="Microsoft Office-gebruiker" w:date="2018-07-26T16:04:00Z"/>
          <w:trPrChange w:id="1034" w:author="Lilian Biber" w:date="2018-08-09T11:44:00Z">
            <w:trPr>
              <w:cantSplit/>
              <w:trHeight w:val="1134"/>
            </w:trPr>
          </w:trPrChange>
        </w:trPr>
        <w:tc>
          <w:tcPr>
            <w:tcW w:w="747" w:type="dxa"/>
            <w:tcPrChange w:id="1035" w:author="Lilian Biber" w:date="2018-08-09T11:44:00Z">
              <w:tcPr>
                <w:tcW w:w="747" w:type="dxa"/>
              </w:tcPr>
            </w:tcPrChange>
          </w:tcPr>
          <w:p w:rsidR="00E01953" w:rsidRDefault="00E01953" w:rsidP="007A553E">
            <w:pPr>
              <w:autoSpaceDE w:val="0"/>
              <w:autoSpaceDN w:val="0"/>
              <w:adjustRightInd w:val="0"/>
              <w:rPr>
                <w:ins w:id="1036" w:author="Microsoft Office-gebruiker" w:date="2018-07-30T16:39:00Z"/>
                <w:szCs w:val="22"/>
                <w:lang w:val="en-US"/>
              </w:rPr>
            </w:pPr>
          </w:p>
        </w:tc>
        <w:tc>
          <w:tcPr>
            <w:tcW w:w="986" w:type="dxa"/>
            <w:tcPrChange w:id="1037" w:author="Lilian Biber" w:date="2018-08-09T11:44:00Z">
              <w:tcPr>
                <w:tcW w:w="986" w:type="dxa"/>
              </w:tcPr>
            </w:tcPrChange>
          </w:tcPr>
          <w:p w:rsidR="00E01953" w:rsidRDefault="00E01953" w:rsidP="007A553E">
            <w:pPr>
              <w:autoSpaceDE w:val="0"/>
              <w:autoSpaceDN w:val="0"/>
              <w:adjustRightInd w:val="0"/>
              <w:rPr>
                <w:ins w:id="1038" w:author="Microsoft Office-gebruiker" w:date="2018-07-30T16:42:00Z"/>
                <w:szCs w:val="22"/>
                <w:lang w:val="en-US"/>
              </w:rPr>
            </w:pPr>
          </w:p>
        </w:tc>
        <w:tc>
          <w:tcPr>
            <w:tcW w:w="6365" w:type="dxa"/>
            <w:tcPrChange w:id="1039" w:author="Lilian Biber" w:date="2018-08-09T11:44:00Z">
              <w:tcPr>
                <w:tcW w:w="6365" w:type="dxa"/>
              </w:tcPr>
            </w:tcPrChange>
          </w:tcPr>
          <w:p w:rsidR="00E01953" w:rsidRDefault="00E01953" w:rsidP="007A553E">
            <w:pPr>
              <w:autoSpaceDE w:val="0"/>
              <w:autoSpaceDN w:val="0"/>
              <w:adjustRightInd w:val="0"/>
              <w:rPr>
                <w:ins w:id="1040" w:author="Microsoft Office-gebruiker" w:date="2018-07-26T16:04:00Z"/>
                <w:szCs w:val="22"/>
                <w:lang w:val="en-US"/>
              </w:rPr>
            </w:pPr>
          </w:p>
        </w:tc>
        <w:tc>
          <w:tcPr>
            <w:tcW w:w="1029" w:type="dxa"/>
            <w:textDirection w:val="tbRl"/>
            <w:tcPrChange w:id="1041" w:author="Lilian Biber" w:date="2018-08-09T11:44:00Z">
              <w:tcPr>
                <w:tcW w:w="1029" w:type="dxa"/>
                <w:textDirection w:val="tbRl"/>
              </w:tcPr>
            </w:tcPrChange>
          </w:tcPr>
          <w:p w:rsidR="000D7B31" w:rsidRDefault="00E01953">
            <w:pPr>
              <w:autoSpaceDE w:val="0"/>
              <w:autoSpaceDN w:val="0"/>
              <w:adjustRightInd w:val="0"/>
              <w:ind w:left="113" w:right="113"/>
              <w:rPr>
                <w:ins w:id="1042" w:author="Microsoft Office-gebruiker" w:date="2018-07-26T16:04:00Z"/>
                <w:szCs w:val="22"/>
                <w:lang w:val="en-US"/>
              </w:rPr>
              <w:pPrChange w:id="1043" w:author="Microsoft Office-gebruiker" w:date="2018-07-31T08:03:00Z">
                <w:pPr>
                  <w:autoSpaceDE w:val="0"/>
                  <w:autoSpaceDN w:val="0"/>
                  <w:adjustRightInd w:val="0"/>
                </w:pPr>
              </w:pPrChange>
            </w:pPr>
            <w:ins w:id="1044" w:author="Microsoft Office-gebruiker" w:date="2018-07-26T16:08:00Z">
              <w:r>
                <w:rPr>
                  <w:szCs w:val="22"/>
                  <w:lang w:val="en-US"/>
                </w:rPr>
                <w:t>VTS-</w:t>
              </w:r>
            </w:ins>
            <w:proofErr w:type="spellStart"/>
            <w:ins w:id="1045" w:author="Microsoft Office-gebruiker" w:date="2018-07-31T08:02:00Z">
              <w:r>
                <w:rPr>
                  <w:szCs w:val="22"/>
                  <w:lang w:val="en-US"/>
                </w:rPr>
                <w:t>endorse</w:t>
              </w:r>
            </w:ins>
            <w:ins w:id="1046" w:author="Microsoft Office-gebruiker" w:date="2018-07-31T08:03:00Z">
              <w:r>
                <w:rPr>
                  <w:szCs w:val="22"/>
                  <w:lang w:val="en-US"/>
                </w:rPr>
                <w:t>m</w:t>
              </w:r>
            </w:ins>
            <w:proofErr w:type="spellEnd"/>
          </w:p>
        </w:tc>
        <w:tc>
          <w:tcPr>
            <w:tcW w:w="1090" w:type="dxa"/>
            <w:textDirection w:val="tbRl"/>
            <w:tcPrChange w:id="1047" w:author="Lilian Biber" w:date="2018-08-09T11:44:00Z">
              <w:tcPr>
                <w:tcW w:w="1090" w:type="dxa"/>
                <w:textDirection w:val="tbRl"/>
              </w:tcPr>
            </w:tcPrChange>
          </w:tcPr>
          <w:p w:rsidR="000D7B31" w:rsidRDefault="00E01953">
            <w:pPr>
              <w:autoSpaceDE w:val="0"/>
              <w:autoSpaceDN w:val="0"/>
              <w:adjustRightInd w:val="0"/>
              <w:ind w:left="113" w:right="113"/>
              <w:rPr>
                <w:ins w:id="1048" w:author="Microsoft Office-gebruiker" w:date="2018-07-26T16:04:00Z"/>
                <w:szCs w:val="22"/>
                <w:lang w:val="en-US"/>
              </w:rPr>
              <w:pPrChange w:id="1049" w:author="Microsoft Office-gebruiker" w:date="2018-07-31T08:03:00Z">
                <w:pPr>
                  <w:autoSpaceDE w:val="0"/>
                  <w:autoSpaceDN w:val="0"/>
                  <w:adjustRightInd w:val="0"/>
                </w:pPr>
              </w:pPrChange>
            </w:pPr>
            <w:ins w:id="1050" w:author="Microsoft Office-gebruiker" w:date="2018-07-30T16:00:00Z">
              <w:r>
                <w:rPr>
                  <w:szCs w:val="22"/>
                  <w:lang w:val="en-US"/>
                </w:rPr>
                <w:t>VTS</w:t>
              </w:r>
            </w:ins>
            <w:ins w:id="1051" w:author="Microsoft Office-gebruiker" w:date="2018-07-31T08:03:00Z">
              <w:r>
                <w:rPr>
                  <w:szCs w:val="22"/>
                  <w:lang w:val="en-US"/>
                </w:rPr>
                <w:t xml:space="preserve"> </w:t>
              </w:r>
              <w:proofErr w:type="spellStart"/>
              <w:r>
                <w:rPr>
                  <w:szCs w:val="22"/>
                  <w:lang w:val="en-US"/>
                </w:rPr>
                <w:t>familiarisation</w:t>
              </w:r>
            </w:ins>
            <w:proofErr w:type="spellEnd"/>
          </w:p>
        </w:tc>
        <w:tc>
          <w:tcPr>
            <w:tcW w:w="1090" w:type="dxa"/>
            <w:textDirection w:val="tbRl"/>
            <w:tcPrChange w:id="1052" w:author="Lilian Biber" w:date="2018-08-09T11:44:00Z">
              <w:tcPr>
                <w:tcW w:w="1090" w:type="dxa"/>
                <w:textDirection w:val="tbRl"/>
              </w:tcPr>
            </w:tcPrChange>
          </w:tcPr>
          <w:p w:rsidR="000D7B31" w:rsidRDefault="00E01953">
            <w:pPr>
              <w:autoSpaceDE w:val="0"/>
              <w:autoSpaceDN w:val="0"/>
              <w:adjustRightInd w:val="0"/>
              <w:ind w:left="113" w:right="113"/>
              <w:rPr>
                <w:ins w:id="1053" w:author="Microsoft Office-gebruiker" w:date="2018-07-26T16:04:00Z"/>
                <w:szCs w:val="22"/>
                <w:lang w:val="en-US"/>
              </w:rPr>
              <w:pPrChange w:id="1054" w:author="Microsoft Office-gebruiker" w:date="2018-07-31T08:03:00Z">
                <w:pPr>
                  <w:autoSpaceDE w:val="0"/>
                  <w:autoSpaceDN w:val="0"/>
                  <w:adjustRightInd w:val="0"/>
                </w:pPr>
              </w:pPrChange>
            </w:pPr>
            <w:ins w:id="1055" w:author="Microsoft Office-gebruiker" w:date="2018-07-31T07:59:00Z">
              <w:r>
                <w:rPr>
                  <w:szCs w:val="22"/>
                  <w:lang w:val="en-US"/>
                </w:rPr>
                <w:t>VTS man</w:t>
              </w:r>
            </w:ins>
            <w:ins w:id="1056" w:author="Microsoft Office-gebruiker" w:date="2018-07-31T08:00:00Z">
              <w:r>
                <w:rPr>
                  <w:szCs w:val="22"/>
                  <w:lang w:val="en-US"/>
                </w:rPr>
                <w:t>.</w:t>
              </w:r>
            </w:ins>
          </w:p>
        </w:tc>
        <w:tc>
          <w:tcPr>
            <w:tcW w:w="1090" w:type="dxa"/>
            <w:textDirection w:val="tbRl"/>
            <w:tcPrChange w:id="1057" w:author="Lilian Biber" w:date="2018-08-09T11:44:00Z">
              <w:tcPr>
                <w:tcW w:w="1090" w:type="dxa"/>
                <w:textDirection w:val="tbRl"/>
              </w:tcPr>
            </w:tcPrChange>
          </w:tcPr>
          <w:p w:rsidR="000D7B31" w:rsidRDefault="00E01953">
            <w:pPr>
              <w:autoSpaceDE w:val="0"/>
              <w:autoSpaceDN w:val="0"/>
              <w:adjustRightInd w:val="0"/>
              <w:ind w:left="113" w:right="113"/>
              <w:rPr>
                <w:ins w:id="1058" w:author="Microsoft Office-gebruiker" w:date="2018-07-30T16:05:00Z"/>
                <w:szCs w:val="22"/>
                <w:lang w:val="en-US"/>
              </w:rPr>
              <w:pPrChange w:id="1059" w:author="Microsoft Office-gebruiker" w:date="2018-07-31T08:03:00Z">
                <w:pPr>
                  <w:autoSpaceDE w:val="0"/>
                  <w:autoSpaceDN w:val="0"/>
                  <w:adjustRightInd w:val="0"/>
                </w:pPr>
              </w:pPrChange>
            </w:pPr>
            <w:ins w:id="1060" w:author="Microsoft Office-gebruiker" w:date="2018-07-31T07:59:00Z">
              <w:r>
                <w:rPr>
                  <w:szCs w:val="22"/>
                  <w:lang w:val="en-US"/>
                </w:rPr>
                <w:t>Risk man</w:t>
              </w:r>
            </w:ins>
            <w:ins w:id="1061" w:author="Microsoft Office-gebruiker" w:date="2018-07-31T08:00:00Z">
              <w:r>
                <w:rPr>
                  <w:szCs w:val="22"/>
                  <w:lang w:val="en-US"/>
                </w:rPr>
                <w:t>.</w:t>
              </w:r>
            </w:ins>
          </w:p>
        </w:tc>
        <w:tc>
          <w:tcPr>
            <w:tcW w:w="1090" w:type="dxa"/>
            <w:textDirection w:val="tbRl"/>
            <w:tcPrChange w:id="1062" w:author="Lilian Biber" w:date="2018-08-09T11:44:00Z">
              <w:tcPr>
                <w:tcW w:w="1090" w:type="dxa"/>
                <w:textDirection w:val="tbRl"/>
              </w:tcPr>
            </w:tcPrChange>
          </w:tcPr>
          <w:p w:rsidR="000D7B31" w:rsidRDefault="00E01953">
            <w:pPr>
              <w:autoSpaceDE w:val="0"/>
              <w:autoSpaceDN w:val="0"/>
              <w:adjustRightInd w:val="0"/>
              <w:ind w:left="113" w:right="113"/>
              <w:rPr>
                <w:ins w:id="1063" w:author="Microsoft Office-gebruiker" w:date="2018-07-31T08:01:00Z"/>
                <w:szCs w:val="22"/>
                <w:lang w:val="en-US"/>
              </w:rPr>
              <w:pPrChange w:id="1064" w:author="Microsoft Office-gebruiker" w:date="2018-07-31T08:03:00Z">
                <w:pPr>
                  <w:autoSpaceDE w:val="0"/>
                  <w:autoSpaceDN w:val="0"/>
                  <w:adjustRightInd w:val="0"/>
                </w:pPr>
              </w:pPrChange>
            </w:pPr>
            <w:ins w:id="1065" w:author="Microsoft Office-gebruiker" w:date="2018-07-31T08:01:00Z">
              <w:del w:id="1066" w:author="Lilian Biber" w:date="2018-08-09T11:44:00Z">
                <w:r w:rsidDel="00E01953">
                  <w:rPr>
                    <w:szCs w:val="22"/>
                    <w:lang w:val="en-US"/>
                  </w:rPr>
                  <w:delText>QMS</w:delText>
                </w:r>
              </w:del>
            </w:ins>
          </w:p>
        </w:tc>
      </w:tr>
      <w:tr w:rsidR="00E01953" w:rsidTr="00E01953">
        <w:trPr>
          <w:ins w:id="1067" w:author="Microsoft Office-gebruiker" w:date="2018-07-26T16:04:00Z"/>
        </w:trPr>
        <w:tc>
          <w:tcPr>
            <w:tcW w:w="747" w:type="dxa"/>
            <w:tcPrChange w:id="1068" w:author="Lilian Biber" w:date="2018-08-09T11:44:00Z">
              <w:tcPr>
                <w:tcW w:w="747" w:type="dxa"/>
              </w:tcPr>
            </w:tcPrChange>
          </w:tcPr>
          <w:p w:rsidR="00E01953" w:rsidRPr="000366E9" w:rsidRDefault="00E01953" w:rsidP="00FD0821">
            <w:pPr>
              <w:tabs>
                <w:tab w:val="left" w:pos="20"/>
                <w:tab w:val="left" w:pos="360"/>
              </w:tabs>
              <w:autoSpaceDE w:val="0"/>
              <w:autoSpaceDN w:val="0"/>
              <w:adjustRightInd w:val="0"/>
              <w:rPr>
                <w:ins w:id="1069" w:author="Microsoft Office-gebruiker" w:date="2018-07-30T16:39:00Z"/>
                <w:rFonts w:ascii="Avenir Next" w:hAnsi="Avenir Next" w:cs="Avenir Next"/>
                <w:color w:val="000000"/>
                <w:szCs w:val="22"/>
                <w:lang w:val="en-US" w:eastAsia="en-GB"/>
              </w:rPr>
            </w:pPr>
            <w:ins w:id="1070" w:author="Microsoft Office-gebruiker" w:date="2018-07-30T17:55:00Z">
              <w:r>
                <w:rPr>
                  <w:rFonts w:ascii="Avenir Next" w:hAnsi="Avenir Next" w:cs="Avenir Next"/>
                  <w:color w:val="000000"/>
                  <w:szCs w:val="22"/>
                  <w:lang w:val="en-US" w:eastAsia="en-GB"/>
                </w:rPr>
                <w:t>S</w:t>
              </w:r>
            </w:ins>
          </w:p>
        </w:tc>
        <w:tc>
          <w:tcPr>
            <w:tcW w:w="986" w:type="dxa"/>
            <w:tcPrChange w:id="1071" w:author="Lilian Biber" w:date="2018-08-09T11:44:00Z">
              <w:tcPr>
                <w:tcW w:w="986" w:type="dxa"/>
              </w:tcPr>
            </w:tcPrChange>
          </w:tcPr>
          <w:p w:rsidR="00E01953" w:rsidRPr="000366E9" w:rsidRDefault="00E01953" w:rsidP="00FD0821">
            <w:pPr>
              <w:tabs>
                <w:tab w:val="left" w:pos="20"/>
                <w:tab w:val="left" w:pos="360"/>
              </w:tabs>
              <w:autoSpaceDE w:val="0"/>
              <w:autoSpaceDN w:val="0"/>
              <w:adjustRightInd w:val="0"/>
              <w:rPr>
                <w:ins w:id="1072" w:author="Microsoft Office-gebruiker" w:date="2018-07-30T16:42:00Z"/>
                <w:rFonts w:ascii="Avenir Next" w:hAnsi="Avenir Next" w:cs="Avenir Next"/>
                <w:color w:val="000000"/>
                <w:szCs w:val="22"/>
                <w:lang w:val="en-US" w:eastAsia="en-GB"/>
              </w:rPr>
            </w:pPr>
            <w:ins w:id="1073" w:author="Microsoft Office-gebruiker" w:date="2018-07-30T17:55:00Z">
              <w:r>
                <w:rPr>
                  <w:rFonts w:ascii="Avenir Next" w:hAnsi="Avenir Next" w:cs="Avenir Next"/>
                  <w:color w:val="000000"/>
                  <w:szCs w:val="22"/>
                  <w:lang w:val="en-US" w:eastAsia="en-GB"/>
                </w:rPr>
                <w:t>E</w:t>
              </w:r>
            </w:ins>
            <w:ins w:id="1074" w:author="Microsoft Office-gebruiker" w:date="2018-07-30T17:56:00Z">
              <w:r>
                <w:rPr>
                  <w:rFonts w:ascii="Avenir Next" w:hAnsi="Avenir Next" w:cs="Avenir Next"/>
                  <w:color w:val="000000"/>
                  <w:szCs w:val="22"/>
                  <w:lang w:val="en-US" w:eastAsia="en-GB"/>
                </w:rPr>
                <w:t>/S/H</w:t>
              </w:r>
            </w:ins>
          </w:p>
        </w:tc>
        <w:tc>
          <w:tcPr>
            <w:tcW w:w="6365" w:type="dxa"/>
            <w:tcPrChange w:id="1075" w:author="Lilian Biber" w:date="2018-08-09T11:44:00Z">
              <w:tcPr>
                <w:tcW w:w="6365" w:type="dxa"/>
              </w:tcPr>
            </w:tcPrChange>
          </w:tcPr>
          <w:p w:rsidR="000D7B31" w:rsidRDefault="00E01953">
            <w:pPr>
              <w:tabs>
                <w:tab w:val="left" w:pos="20"/>
                <w:tab w:val="left" w:pos="360"/>
              </w:tabs>
              <w:autoSpaceDE w:val="0"/>
              <w:autoSpaceDN w:val="0"/>
              <w:adjustRightInd w:val="0"/>
              <w:rPr>
                <w:ins w:id="1076" w:author="Microsoft Office-gebruiker" w:date="2018-07-26T16:04:00Z"/>
                <w:rFonts w:ascii="Avenir Next" w:hAnsi="Avenir Next" w:cs="Avenir Next"/>
                <w:color w:val="000000"/>
                <w:szCs w:val="22"/>
                <w:lang w:val="en-US" w:eastAsia="en-GB"/>
                <w:rPrChange w:id="1077" w:author="Microsoft Office-gebruiker" w:date="2018-07-30T16:04:00Z">
                  <w:rPr>
                    <w:ins w:id="1078" w:author="Microsoft Office-gebruiker" w:date="2018-07-26T16:04:00Z"/>
                    <w:szCs w:val="22"/>
                    <w:lang w:val="en-US"/>
                  </w:rPr>
                </w:rPrChange>
              </w:rPr>
              <w:pPrChange w:id="1079" w:author="Microsoft Office-gebruiker" w:date="2018-07-30T16:05:00Z">
                <w:pPr>
                  <w:autoSpaceDE w:val="0"/>
                  <w:autoSpaceDN w:val="0"/>
                  <w:adjustRightInd w:val="0"/>
                </w:pPr>
              </w:pPrChange>
            </w:pPr>
            <w:ins w:id="1080" w:author="Microsoft Office-gebruiker" w:date="2018-07-30T16:01:00Z">
              <w:r w:rsidRPr="000366E9">
                <w:rPr>
                  <w:rFonts w:ascii="Avenir Next" w:hAnsi="Avenir Next" w:cs="Avenir Next"/>
                  <w:color w:val="000000"/>
                  <w:szCs w:val="22"/>
                  <w:lang w:val="en-US" w:eastAsia="en-GB"/>
                </w:rPr>
                <w:t>Participate in cooperation with competent an VTS-authority with regard to development of VTS</w:t>
              </w:r>
            </w:ins>
            <w:ins w:id="1081" w:author="Microsoft Office-gebruiker" w:date="2018-07-30T17:55:00Z">
              <w:r>
                <w:rPr>
                  <w:rFonts w:ascii="Avenir Next" w:hAnsi="Avenir Next" w:cs="Avenir Next"/>
                  <w:color w:val="000000"/>
                  <w:szCs w:val="22"/>
                  <w:lang w:val="en-US" w:eastAsia="en-GB"/>
                </w:rPr>
                <w:t>?????</w:t>
              </w:r>
            </w:ins>
          </w:p>
        </w:tc>
        <w:tc>
          <w:tcPr>
            <w:tcW w:w="1029" w:type="dxa"/>
            <w:tcPrChange w:id="1082" w:author="Lilian Biber" w:date="2018-08-09T11:44:00Z">
              <w:tcPr>
                <w:tcW w:w="1029" w:type="dxa"/>
              </w:tcPr>
            </w:tcPrChange>
          </w:tcPr>
          <w:p w:rsidR="00E01953" w:rsidRDefault="00E01953" w:rsidP="00FD0821">
            <w:pPr>
              <w:autoSpaceDE w:val="0"/>
              <w:autoSpaceDN w:val="0"/>
              <w:adjustRightInd w:val="0"/>
              <w:rPr>
                <w:ins w:id="1083" w:author="Microsoft Office-gebruiker" w:date="2018-07-26T16:04:00Z"/>
                <w:szCs w:val="22"/>
                <w:lang w:val="en-US"/>
              </w:rPr>
            </w:pPr>
            <w:ins w:id="1084" w:author="Microsoft Office-gebruiker" w:date="2018-07-30T16:14:00Z">
              <w:r>
                <w:rPr>
                  <w:szCs w:val="22"/>
                  <w:lang w:val="en-US"/>
                </w:rPr>
                <w:t>X</w:t>
              </w:r>
            </w:ins>
          </w:p>
        </w:tc>
        <w:tc>
          <w:tcPr>
            <w:tcW w:w="1090" w:type="dxa"/>
            <w:tcPrChange w:id="1085" w:author="Lilian Biber" w:date="2018-08-09T11:44:00Z">
              <w:tcPr>
                <w:tcW w:w="1090" w:type="dxa"/>
              </w:tcPr>
            </w:tcPrChange>
          </w:tcPr>
          <w:p w:rsidR="00E01953" w:rsidRDefault="00E01953" w:rsidP="00FD0821">
            <w:pPr>
              <w:autoSpaceDE w:val="0"/>
              <w:autoSpaceDN w:val="0"/>
              <w:adjustRightInd w:val="0"/>
              <w:rPr>
                <w:ins w:id="1086" w:author="Microsoft Office-gebruiker" w:date="2018-07-26T16:04:00Z"/>
                <w:szCs w:val="22"/>
                <w:lang w:val="en-US"/>
              </w:rPr>
            </w:pPr>
          </w:p>
        </w:tc>
        <w:tc>
          <w:tcPr>
            <w:tcW w:w="1090" w:type="dxa"/>
            <w:tcPrChange w:id="1087" w:author="Lilian Biber" w:date="2018-08-09T11:44:00Z">
              <w:tcPr>
                <w:tcW w:w="1090" w:type="dxa"/>
              </w:tcPr>
            </w:tcPrChange>
          </w:tcPr>
          <w:p w:rsidR="00E01953" w:rsidRDefault="00E01953" w:rsidP="00FD0821">
            <w:pPr>
              <w:autoSpaceDE w:val="0"/>
              <w:autoSpaceDN w:val="0"/>
              <w:adjustRightInd w:val="0"/>
              <w:rPr>
                <w:ins w:id="1088" w:author="Microsoft Office-gebruiker" w:date="2018-07-26T16:04:00Z"/>
                <w:szCs w:val="22"/>
                <w:lang w:val="en-US"/>
              </w:rPr>
            </w:pPr>
          </w:p>
        </w:tc>
        <w:tc>
          <w:tcPr>
            <w:tcW w:w="1090" w:type="dxa"/>
            <w:tcPrChange w:id="1089" w:author="Lilian Biber" w:date="2018-08-09T11:44:00Z">
              <w:tcPr>
                <w:tcW w:w="1090" w:type="dxa"/>
              </w:tcPr>
            </w:tcPrChange>
          </w:tcPr>
          <w:p w:rsidR="00E01953" w:rsidRDefault="00E01953" w:rsidP="00FD0821">
            <w:pPr>
              <w:autoSpaceDE w:val="0"/>
              <w:autoSpaceDN w:val="0"/>
              <w:adjustRightInd w:val="0"/>
              <w:rPr>
                <w:ins w:id="1090" w:author="Microsoft Office-gebruiker" w:date="2018-07-30T16:05:00Z"/>
                <w:szCs w:val="22"/>
                <w:lang w:val="en-US"/>
              </w:rPr>
            </w:pPr>
          </w:p>
        </w:tc>
        <w:tc>
          <w:tcPr>
            <w:tcW w:w="1090" w:type="dxa"/>
            <w:tcPrChange w:id="1091" w:author="Lilian Biber" w:date="2018-08-09T11:44:00Z">
              <w:tcPr>
                <w:tcW w:w="1090" w:type="dxa"/>
              </w:tcPr>
            </w:tcPrChange>
          </w:tcPr>
          <w:p w:rsidR="00E01953" w:rsidRDefault="00E01953" w:rsidP="00FD0821">
            <w:pPr>
              <w:autoSpaceDE w:val="0"/>
              <w:autoSpaceDN w:val="0"/>
              <w:adjustRightInd w:val="0"/>
              <w:rPr>
                <w:ins w:id="1092" w:author="Microsoft Office-gebruiker" w:date="2018-07-31T08:01:00Z"/>
                <w:szCs w:val="22"/>
                <w:lang w:val="en-US"/>
              </w:rPr>
            </w:pPr>
          </w:p>
        </w:tc>
      </w:tr>
      <w:tr w:rsidR="00E01953" w:rsidTr="00E01953">
        <w:trPr>
          <w:ins w:id="1093" w:author="Microsoft Office-gebruiker" w:date="2018-07-30T16:02:00Z"/>
        </w:trPr>
        <w:tc>
          <w:tcPr>
            <w:tcW w:w="747" w:type="dxa"/>
            <w:tcPrChange w:id="1094" w:author="Lilian Biber" w:date="2018-08-09T11:44:00Z">
              <w:tcPr>
                <w:tcW w:w="747" w:type="dxa"/>
              </w:tcPr>
            </w:tcPrChange>
          </w:tcPr>
          <w:p w:rsidR="00E01953" w:rsidRPr="000366E9" w:rsidRDefault="00E01953" w:rsidP="00FD0821">
            <w:pPr>
              <w:tabs>
                <w:tab w:val="left" w:pos="20"/>
                <w:tab w:val="left" w:pos="360"/>
              </w:tabs>
              <w:autoSpaceDE w:val="0"/>
              <w:autoSpaceDN w:val="0"/>
              <w:adjustRightInd w:val="0"/>
              <w:rPr>
                <w:ins w:id="1095" w:author="Microsoft Office-gebruiker" w:date="2018-07-30T16:39:00Z"/>
                <w:rFonts w:ascii="Avenir Next" w:hAnsi="Avenir Next" w:cs="Avenir Next"/>
                <w:color w:val="000000"/>
                <w:szCs w:val="22"/>
                <w:lang w:val="en-US" w:eastAsia="en-GB"/>
              </w:rPr>
            </w:pPr>
            <w:ins w:id="1096" w:author="Microsoft Office-gebruiker" w:date="2018-07-30T16:46:00Z">
              <w:r>
                <w:rPr>
                  <w:rFonts w:ascii="Avenir Next" w:hAnsi="Avenir Next" w:cs="Avenir Next"/>
                  <w:color w:val="000000"/>
                  <w:szCs w:val="22"/>
                  <w:lang w:val="en-US" w:eastAsia="en-GB"/>
                </w:rPr>
                <w:t>T</w:t>
              </w:r>
            </w:ins>
          </w:p>
        </w:tc>
        <w:tc>
          <w:tcPr>
            <w:tcW w:w="986" w:type="dxa"/>
            <w:tcPrChange w:id="1097" w:author="Lilian Biber" w:date="2018-08-09T11:44:00Z">
              <w:tcPr>
                <w:tcW w:w="986" w:type="dxa"/>
              </w:tcPr>
            </w:tcPrChange>
          </w:tcPr>
          <w:p w:rsidR="00E01953" w:rsidRPr="000366E9" w:rsidRDefault="00E01953" w:rsidP="00FD0821">
            <w:pPr>
              <w:tabs>
                <w:tab w:val="left" w:pos="20"/>
                <w:tab w:val="left" w:pos="360"/>
              </w:tabs>
              <w:autoSpaceDE w:val="0"/>
              <w:autoSpaceDN w:val="0"/>
              <w:adjustRightInd w:val="0"/>
              <w:rPr>
                <w:ins w:id="1098" w:author="Microsoft Office-gebruiker" w:date="2018-07-30T16:42:00Z"/>
                <w:rFonts w:ascii="Avenir Next" w:hAnsi="Avenir Next" w:cs="Avenir Next"/>
                <w:color w:val="000000"/>
                <w:szCs w:val="22"/>
                <w:lang w:val="en-US" w:eastAsia="en-GB"/>
              </w:rPr>
            </w:pPr>
            <w:ins w:id="1099" w:author="Microsoft Office-gebruiker" w:date="2018-07-30T16:46:00Z">
              <w:r>
                <w:rPr>
                  <w:rFonts w:ascii="Avenir Next" w:hAnsi="Avenir Next" w:cs="Avenir Next"/>
                  <w:color w:val="000000"/>
                  <w:szCs w:val="22"/>
                  <w:lang w:val="en-US" w:eastAsia="en-GB"/>
                </w:rPr>
                <w:t>L</w:t>
              </w:r>
            </w:ins>
          </w:p>
        </w:tc>
        <w:tc>
          <w:tcPr>
            <w:tcW w:w="6365" w:type="dxa"/>
            <w:tcPrChange w:id="1100" w:author="Lilian Biber" w:date="2018-08-09T11:44:00Z">
              <w:tcPr>
                <w:tcW w:w="6365" w:type="dxa"/>
              </w:tcPr>
            </w:tcPrChange>
          </w:tcPr>
          <w:p w:rsidR="000D7B31" w:rsidRDefault="00E01953">
            <w:pPr>
              <w:tabs>
                <w:tab w:val="left" w:pos="20"/>
                <w:tab w:val="left" w:pos="360"/>
              </w:tabs>
              <w:autoSpaceDE w:val="0"/>
              <w:autoSpaceDN w:val="0"/>
              <w:adjustRightInd w:val="0"/>
              <w:rPr>
                <w:ins w:id="1101" w:author="Microsoft Office-gebruiker" w:date="2018-07-30T16:02:00Z"/>
                <w:rFonts w:ascii="Avenir Next" w:hAnsi="Avenir Next" w:cs="Avenir Next"/>
                <w:color w:val="000000"/>
                <w:szCs w:val="22"/>
                <w:lang w:val="en-US" w:eastAsia="en-GB"/>
              </w:rPr>
              <w:pPrChange w:id="1102" w:author="Microsoft Office-gebruiker" w:date="2018-07-30T16:05:00Z">
                <w:pPr>
                  <w:numPr>
                    <w:numId w:val="32"/>
                  </w:numPr>
                  <w:tabs>
                    <w:tab w:val="left" w:pos="20"/>
                    <w:tab w:val="left" w:pos="360"/>
                  </w:tabs>
                  <w:autoSpaceDE w:val="0"/>
                  <w:autoSpaceDN w:val="0"/>
                  <w:adjustRightInd w:val="0"/>
                  <w:ind w:left="360" w:hanging="360"/>
                </w:pPr>
              </w:pPrChange>
            </w:pPr>
            <w:ins w:id="1103" w:author="Microsoft Office-gebruiker" w:date="2018-07-30T16:02:00Z">
              <w:r w:rsidRPr="000366E9">
                <w:rPr>
                  <w:rFonts w:ascii="Avenir Next" w:hAnsi="Avenir Next" w:cs="Avenir Next"/>
                  <w:color w:val="000000"/>
                  <w:szCs w:val="22"/>
                  <w:lang w:val="en-US" w:eastAsia="en-GB"/>
                </w:rPr>
                <w:t xml:space="preserve">Overseeing training of </w:t>
              </w:r>
              <w:proofErr w:type="spellStart"/>
              <w:r w:rsidRPr="000366E9">
                <w:rPr>
                  <w:rFonts w:ascii="Avenir Next" w:hAnsi="Avenir Next" w:cs="Avenir Next"/>
                  <w:color w:val="000000"/>
                  <w:szCs w:val="22"/>
                  <w:lang w:val="en-US" w:eastAsia="en-GB"/>
                </w:rPr>
                <w:t>examinators</w:t>
              </w:r>
              <w:proofErr w:type="spellEnd"/>
              <w:r w:rsidRPr="000366E9">
                <w:rPr>
                  <w:rFonts w:ascii="Avenir Next" w:hAnsi="Avenir Next" w:cs="Avenir Next"/>
                  <w:color w:val="000000"/>
                  <w:szCs w:val="22"/>
                  <w:lang w:val="en-US" w:eastAsia="en-GB"/>
                </w:rPr>
                <w:t xml:space="preserve"> / mentors / instructors</w:t>
              </w:r>
            </w:ins>
          </w:p>
        </w:tc>
        <w:tc>
          <w:tcPr>
            <w:tcW w:w="1029" w:type="dxa"/>
            <w:tcPrChange w:id="1104" w:author="Lilian Biber" w:date="2018-08-09T11:44:00Z">
              <w:tcPr>
                <w:tcW w:w="1029" w:type="dxa"/>
              </w:tcPr>
            </w:tcPrChange>
          </w:tcPr>
          <w:p w:rsidR="00E01953" w:rsidRDefault="00E01953" w:rsidP="00FD0821">
            <w:pPr>
              <w:autoSpaceDE w:val="0"/>
              <w:autoSpaceDN w:val="0"/>
              <w:adjustRightInd w:val="0"/>
              <w:rPr>
                <w:ins w:id="1105" w:author="Microsoft Office-gebruiker" w:date="2018-07-30T16:02:00Z"/>
                <w:szCs w:val="22"/>
                <w:lang w:val="en-US"/>
              </w:rPr>
            </w:pPr>
            <w:ins w:id="1106" w:author="Microsoft Office-gebruiker" w:date="2018-07-30T16:14:00Z">
              <w:r>
                <w:rPr>
                  <w:szCs w:val="22"/>
                  <w:lang w:val="en-US"/>
                </w:rPr>
                <w:t>X</w:t>
              </w:r>
            </w:ins>
          </w:p>
        </w:tc>
        <w:tc>
          <w:tcPr>
            <w:tcW w:w="1090" w:type="dxa"/>
            <w:tcPrChange w:id="1107" w:author="Lilian Biber" w:date="2018-08-09T11:44:00Z">
              <w:tcPr>
                <w:tcW w:w="1090" w:type="dxa"/>
              </w:tcPr>
            </w:tcPrChange>
          </w:tcPr>
          <w:p w:rsidR="00E01953" w:rsidRDefault="00E01953" w:rsidP="00FD0821">
            <w:pPr>
              <w:autoSpaceDE w:val="0"/>
              <w:autoSpaceDN w:val="0"/>
              <w:adjustRightInd w:val="0"/>
              <w:rPr>
                <w:ins w:id="1108" w:author="Microsoft Office-gebruiker" w:date="2018-07-30T16:02:00Z"/>
                <w:szCs w:val="22"/>
                <w:lang w:val="en-US"/>
              </w:rPr>
            </w:pPr>
          </w:p>
        </w:tc>
        <w:tc>
          <w:tcPr>
            <w:tcW w:w="1090" w:type="dxa"/>
            <w:tcPrChange w:id="1109" w:author="Lilian Biber" w:date="2018-08-09T11:44:00Z">
              <w:tcPr>
                <w:tcW w:w="1090" w:type="dxa"/>
              </w:tcPr>
            </w:tcPrChange>
          </w:tcPr>
          <w:p w:rsidR="00E01953" w:rsidRDefault="00E01953" w:rsidP="00FD0821">
            <w:pPr>
              <w:autoSpaceDE w:val="0"/>
              <w:autoSpaceDN w:val="0"/>
              <w:adjustRightInd w:val="0"/>
              <w:rPr>
                <w:ins w:id="1110" w:author="Microsoft Office-gebruiker" w:date="2018-07-30T16:02:00Z"/>
                <w:szCs w:val="22"/>
                <w:lang w:val="en-US"/>
              </w:rPr>
            </w:pPr>
          </w:p>
        </w:tc>
        <w:tc>
          <w:tcPr>
            <w:tcW w:w="1090" w:type="dxa"/>
            <w:tcPrChange w:id="1111" w:author="Lilian Biber" w:date="2018-08-09T11:44:00Z">
              <w:tcPr>
                <w:tcW w:w="1090" w:type="dxa"/>
              </w:tcPr>
            </w:tcPrChange>
          </w:tcPr>
          <w:p w:rsidR="00E01953" w:rsidRDefault="00E01953" w:rsidP="00FD0821">
            <w:pPr>
              <w:autoSpaceDE w:val="0"/>
              <w:autoSpaceDN w:val="0"/>
              <w:adjustRightInd w:val="0"/>
              <w:rPr>
                <w:ins w:id="1112" w:author="Microsoft Office-gebruiker" w:date="2018-07-30T16:05:00Z"/>
                <w:szCs w:val="22"/>
                <w:lang w:val="en-US"/>
              </w:rPr>
            </w:pPr>
          </w:p>
        </w:tc>
        <w:tc>
          <w:tcPr>
            <w:tcW w:w="1090" w:type="dxa"/>
            <w:tcPrChange w:id="1113" w:author="Lilian Biber" w:date="2018-08-09T11:44:00Z">
              <w:tcPr>
                <w:tcW w:w="1090" w:type="dxa"/>
              </w:tcPr>
            </w:tcPrChange>
          </w:tcPr>
          <w:p w:rsidR="00E01953" w:rsidRDefault="00E01953" w:rsidP="00FD0821">
            <w:pPr>
              <w:autoSpaceDE w:val="0"/>
              <w:autoSpaceDN w:val="0"/>
              <w:adjustRightInd w:val="0"/>
              <w:rPr>
                <w:ins w:id="1114" w:author="Microsoft Office-gebruiker" w:date="2018-07-31T08:01:00Z"/>
                <w:szCs w:val="22"/>
                <w:lang w:val="en-US"/>
              </w:rPr>
            </w:pPr>
          </w:p>
        </w:tc>
      </w:tr>
      <w:tr w:rsidR="00E01953" w:rsidTr="00E01953">
        <w:trPr>
          <w:ins w:id="1115" w:author="Microsoft Office-gebruiker" w:date="2018-07-30T16:02:00Z"/>
        </w:trPr>
        <w:tc>
          <w:tcPr>
            <w:tcW w:w="747" w:type="dxa"/>
            <w:tcPrChange w:id="1116"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117" w:author="Microsoft Office-gebruiker" w:date="2018-07-30T16:39:00Z"/>
                <w:rFonts w:ascii="Avenir Next" w:hAnsi="Avenir Next" w:cs="Avenir Next"/>
                <w:color w:val="000000"/>
                <w:szCs w:val="22"/>
                <w:lang w:val="nl-NL" w:eastAsia="en-GB"/>
              </w:rPr>
            </w:pPr>
            <w:ins w:id="1118" w:author="Microsoft Office-gebruiker" w:date="2018-07-30T16:47:00Z">
              <w:r>
                <w:rPr>
                  <w:rFonts w:ascii="Avenir Next" w:hAnsi="Avenir Next" w:cs="Avenir Next"/>
                  <w:color w:val="000000"/>
                  <w:szCs w:val="22"/>
                  <w:lang w:val="nl-NL" w:eastAsia="en-GB"/>
                </w:rPr>
                <w:t>S</w:t>
              </w:r>
            </w:ins>
          </w:p>
        </w:tc>
        <w:tc>
          <w:tcPr>
            <w:tcW w:w="986" w:type="dxa"/>
            <w:tcPrChange w:id="1119"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120" w:author="Microsoft Office-gebruiker" w:date="2018-07-30T16:42:00Z"/>
                <w:rFonts w:ascii="Avenir Next" w:hAnsi="Avenir Next" w:cs="Avenir Next"/>
                <w:color w:val="000000"/>
                <w:szCs w:val="22"/>
                <w:lang w:val="nl-NL" w:eastAsia="en-GB"/>
              </w:rPr>
            </w:pPr>
            <w:ins w:id="1121" w:author="Microsoft Office-gebruiker" w:date="2018-07-30T16:47:00Z">
              <w:r>
                <w:rPr>
                  <w:rFonts w:ascii="Avenir Next" w:hAnsi="Avenir Next" w:cs="Avenir Next"/>
                  <w:color w:val="000000"/>
                  <w:szCs w:val="22"/>
                  <w:lang w:val="nl-NL" w:eastAsia="en-GB"/>
                </w:rPr>
                <w:t>L</w:t>
              </w:r>
            </w:ins>
          </w:p>
        </w:tc>
        <w:tc>
          <w:tcPr>
            <w:tcW w:w="6365" w:type="dxa"/>
            <w:tcPrChange w:id="1122" w:author="Lilian Biber" w:date="2018-08-09T11:44:00Z">
              <w:tcPr>
                <w:tcW w:w="6365" w:type="dxa"/>
              </w:tcPr>
            </w:tcPrChange>
          </w:tcPr>
          <w:p w:rsidR="000D7B31" w:rsidRDefault="00E01953">
            <w:pPr>
              <w:tabs>
                <w:tab w:val="left" w:pos="20"/>
                <w:tab w:val="left" w:pos="360"/>
              </w:tabs>
              <w:autoSpaceDE w:val="0"/>
              <w:autoSpaceDN w:val="0"/>
              <w:adjustRightInd w:val="0"/>
              <w:rPr>
                <w:ins w:id="1123" w:author="Microsoft Office-gebruiker" w:date="2018-07-30T16:02:00Z"/>
                <w:rFonts w:ascii="Avenir Next" w:hAnsi="Avenir Next" w:cs="Avenir Next"/>
                <w:i/>
                <w:iCs/>
                <w:color w:val="000000"/>
                <w:szCs w:val="22"/>
                <w:lang w:val="nl-NL" w:eastAsia="en-GB"/>
                <w:rPrChange w:id="1124" w:author="Microsoft Office-gebruiker" w:date="2018-07-30T16:04:00Z">
                  <w:rPr>
                    <w:ins w:id="1125" w:author="Microsoft Office-gebruiker" w:date="2018-07-30T16:02:00Z"/>
                    <w:rFonts w:ascii="Avenir Next" w:hAnsi="Avenir Next" w:cs="Avenir Next"/>
                    <w:color w:val="000000"/>
                    <w:szCs w:val="22"/>
                    <w:lang w:val="en-US" w:eastAsia="en-GB"/>
                  </w:rPr>
                </w:rPrChange>
              </w:rPr>
              <w:pPrChange w:id="1126" w:author="Microsoft Office-gebruiker" w:date="2018-07-30T16:05:00Z">
                <w:pPr>
                  <w:numPr>
                    <w:numId w:val="32"/>
                  </w:numPr>
                  <w:tabs>
                    <w:tab w:val="left" w:pos="20"/>
                    <w:tab w:val="left" w:pos="360"/>
                  </w:tabs>
                  <w:autoSpaceDE w:val="0"/>
                  <w:autoSpaceDN w:val="0"/>
                  <w:adjustRightInd w:val="0"/>
                  <w:ind w:left="360" w:hanging="360"/>
                </w:pPr>
              </w:pPrChange>
            </w:pPr>
            <w:ins w:id="1127" w:author="Microsoft Office-gebruiker" w:date="2018-07-30T16:02:00Z">
              <w:r>
                <w:rPr>
                  <w:rFonts w:ascii="Avenir Next" w:hAnsi="Avenir Next" w:cs="Avenir Next"/>
                  <w:color w:val="000000"/>
                  <w:szCs w:val="22"/>
                  <w:lang w:val="nl-NL" w:eastAsia="en-GB"/>
                </w:rPr>
                <w:t>Develop, evaluate and adjust system for recurrent training</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indien ook inhoud training dan JA</w:t>
              </w:r>
            </w:ins>
          </w:p>
        </w:tc>
        <w:tc>
          <w:tcPr>
            <w:tcW w:w="1029" w:type="dxa"/>
            <w:tcPrChange w:id="1128" w:author="Lilian Biber" w:date="2018-08-09T11:44:00Z">
              <w:tcPr>
                <w:tcW w:w="1029" w:type="dxa"/>
              </w:tcPr>
            </w:tcPrChange>
          </w:tcPr>
          <w:p w:rsidR="00E01953" w:rsidRDefault="00E01953" w:rsidP="00FD0821">
            <w:pPr>
              <w:autoSpaceDE w:val="0"/>
              <w:autoSpaceDN w:val="0"/>
              <w:adjustRightInd w:val="0"/>
              <w:rPr>
                <w:ins w:id="1129" w:author="Microsoft Office-gebruiker" w:date="2018-07-30T16:02:00Z"/>
                <w:szCs w:val="22"/>
                <w:lang w:val="en-US"/>
              </w:rPr>
            </w:pPr>
            <w:ins w:id="1130" w:author="Microsoft Office-gebruiker" w:date="2018-07-30T16:14:00Z">
              <w:r>
                <w:rPr>
                  <w:szCs w:val="22"/>
                  <w:lang w:val="en-US"/>
                </w:rPr>
                <w:t>X</w:t>
              </w:r>
            </w:ins>
          </w:p>
        </w:tc>
        <w:tc>
          <w:tcPr>
            <w:tcW w:w="1090" w:type="dxa"/>
            <w:tcPrChange w:id="1131" w:author="Lilian Biber" w:date="2018-08-09T11:44:00Z">
              <w:tcPr>
                <w:tcW w:w="1090" w:type="dxa"/>
              </w:tcPr>
            </w:tcPrChange>
          </w:tcPr>
          <w:p w:rsidR="00E01953" w:rsidRDefault="00E01953" w:rsidP="00FD0821">
            <w:pPr>
              <w:autoSpaceDE w:val="0"/>
              <w:autoSpaceDN w:val="0"/>
              <w:adjustRightInd w:val="0"/>
              <w:rPr>
                <w:ins w:id="1132" w:author="Microsoft Office-gebruiker" w:date="2018-07-30T16:02:00Z"/>
                <w:szCs w:val="22"/>
                <w:lang w:val="en-US"/>
              </w:rPr>
            </w:pPr>
          </w:p>
        </w:tc>
        <w:tc>
          <w:tcPr>
            <w:tcW w:w="1090" w:type="dxa"/>
            <w:tcPrChange w:id="1133" w:author="Lilian Biber" w:date="2018-08-09T11:44:00Z">
              <w:tcPr>
                <w:tcW w:w="1090" w:type="dxa"/>
              </w:tcPr>
            </w:tcPrChange>
          </w:tcPr>
          <w:p w:rsidR="00E01953" w:rsidRDefault="00E01953" w:rsidP="00FD0821">
            <w:pPr>
              <w:autoSpaceDE w:val="0"/>
              <w:autoSpaceDN w:val="0"/>
              <w:adjustRightInd w:val="0"/>
              <w:rPr>
                <w:ins w:id="1134" w:author="Microsoft Office-gebruiker" w:date="2018-07-30T16:02:00Z"/>
                <w:szCs w:val="22"/>
                <w:lang w:val="en-US"/>
              </w:rPr>
            </w:pPr>
          </w:p>
        </w:tc>
        <w:tc>
          <w:tcPr>
            <w:tcW w:w="1090" w:type="dxa"/>
            <w:tcPrChange w:id="1135" w:author="Lilian Biber" w:date="2018-08-09T11:44:00Z">
              <w:tcPr>
                <w:tcW w:w="1090" w:type="dxa"/>
              </w:tcPr>
            </w:tcPrChange>
          </w:tcPr>
          <w:p w:rsidR="00E01953" w:rsidRDefault="00E01953" w:rsidP="00FD0821">
            <w:pPr>
              <w:autoSpaceDE w:val="0"/>
              <w:autoSpaceDN w:val="0"/>
              <w:adjustRightInd w:val="0"/>
              <w:rPr>
                <w:ins w:id="1136" w:author="Microsoft Office-gebruiker" w:date="2018-07-30T16:05:00Z"/>
                <w:szCs w:val="22"/>
                <w:lang w:val="en-US"/>
              </w:rPr>
            </w:pPr>
          </w:p>
        </w:tc>
        <w:tc>
          <w:tcPr>
            <w:tcW w:w="1090" w:type="dxa"/>
            <w:tcPrChange w:id="1137" w:author="Lilian Biber" w:date="2018-08-09T11:44:00Z">
              <w:tcPr>
                <w:tcW w:w="1090" w:type="dxa"/>
              </w:tcPr>
            </w:tcPrChange>
          </w:tcPr>
          <w:p w:rsidR="00E01953" w:rsidRDefault="00E01953" w:rsidP="00FD0821">
            <w:pPr>
              <w:autoSpaceDE w:val="0"/>
              <w:autoSpaceDN w:val="0"/>
              <w:adjustRightInd w:val="0"/>
              <w:rPr>
                <w:ins w:id="1138" w:author="Microsoft Office-gebruiker" w:date="2018-07-31T08:01:00Z"/>
                <w:szCs w:val="22"/>
                <w:lang w:val="en-US"/>
              </w:rPr>
            </w:pPr>
          </w:p>
        </w:tc>
      </w:tr>
      <w:tr w:rsidR="00E01953" w:rsidTr="00E01953">
        <w:trPr>
          <w:ins w:id="1139" w:author="Microsoft Office-gebruiker" w:date="2018-07-30T16:02:00Z"/>
        </w:trPr>
        <w:tc>
          <w:tcPr>
            <w:tcW w:w="747" w:type="dxa"/>
            <w:tcPrChange w:id="1140" w:author="Lilian Biber" w:date="2018-08-09T11:44:00Z">
              <w:tcPr>
                <w:tcW w:w="747" w:type="dxa"/>
              </w:tcPr>
            </w:tcPrChange>
          </w:tcPr>
          <w:p w:rsidR="00E01953" w:rsidRPr="001D432C" w:rsidRDefault="00E01953" w:rsidP="00FD0821">
            <w:pPr>
              <w:tabs>
                <w:tab w:val="left" w:pos="20"/>
                <w:tab w:val="left" w:pos="360"/>
              </w:tabs>
              <w:autoSpaceDE w:val="0"/>
              <w:autoSpaceDN w:val="0"/>
              <w:adjustRightInd w:val="0"/>
              <w:rPr>
                <w:ins w:id="1141" w:author="Microsoft Office-gebruiker" w:date="2018-07-30T16:39:00Z"/>
                <w:rFonts w:ascii="Avenir Next" w:hAnsi="Avenir Next" w:cs="Avenir Next"/>
                <w:color w:val="000000"/>
                <w:szCs w:val="22"/>
                <w:lang w:val="en-US" w:eastAsia="en-GB"/>
              </w:rPr>
            </w:pPr>
            <w:ins w:id="1142" w:author="Microsoft Office-gebruiker" w:date="2018-07-30T16:47:00Z">
              <w:r>
                <w:rPr>
                  <w:rFonts w:ascii="Avenir Next" w:hAnsi="Avenir Next" w:cs="Avenir Next"/>
                  <w:color w:val="000000"/>
                  <w:szCs w:val="22"/>
                  <w:lang w:val="en-US" w:eastAsia="en-GB"/>
                </w:rPr>
                <w:t>S</w:t>
              </w:r>
            </w:ins>
          </w:p>
        </w:tc>
        <w:tc>
          <w:tcPr>
            <w:tcW w:w="986" w:type="dxa"/>
            <w:tcPrChange w:id="1143" w:author="Lilian Biber" w:date="2018-08-09T11:44:00Z">
              <w:tcPr>
                <w:tcW w:w="986" w:type="dxa"/>
              </w:tcPr>
            </w:tcPrChange>
          </w:tcPr>
          <w:p w:rsidR="00E01953" w:rsidRPr="001D432C" w:rsidRDefault="00E01953" w:rsidP="00FD0821">
            <w:pPr>
              <w:tabs>
                <w:tab w:val="left" w:pos="20"/>
                <w:tab w:val="left" w:pos="360"/>
              </w:tabs>
              <w:autoSpaceDE w:val="0"/>
              <w:autoSpaceDN w:val="0"/>
              <w:adjustRightInd w:val="0"/>
              <w:rPr>
                <w:ins w:id="1144" w:author="Microsoft Office-gebruiker" w:date="2018-07-30T16:42:00Z"/>
                <w:rFonts w:ascii="Avenir Next" w:hAnsi="Avenir Next" w:cs="Avenir Next"/>
                <w:color w:val="000000"/>
                <w:szCs w:val="22"/>
                <w:lang w:val="en-US" w:eastAsia="en-GB"/>
              </w:rPr>
            </w:pPr>
            <w:ins w:id="1145" w:author="Microsoft Office-gebruiker" w:date="2018-07-30T16:47:00Z">
              <w:r>
                <w:rPr>
                  <w:rFonts w:ascii="Avenir Next" w:hAnsi="Avenir Next" w:cs="Avenir Next"/>
                  <w:color w:val="000000"/>
                  <w:szCs w:val="22"/>
                  <w:lang w:val="en-US" w:eastAsia="en-GB"/>
                </w:rPr>
                <w:t>S</w:t>
              </w:r>
            </w:ins>
          </w:p>
        </w:tc>
        <w:tc>
          <w:tcPr>
            <w:tcW w:w="6365" w:type="dxa"/>
            <w:tcPrChange w:id="1146" w:author="Lilian Biber" w:date="2018-08-09T11:44:00Z">
              <w:tcPr>
                <w:tcW w:w="6365" w:type="dxa"/>
              </w:tcPr>
            </w:tcPrChange>
          </w:tcPr>
          <w:p w:rsidR="000D7B31" w:rsidRDefault="00EF13A5">
            <w:pPr>
              <w:tabs>
                <w:tab w:val="left" w:pos="20"/>
                <w:tab w:val="left" w:pos="360"/>
              </w:tabs>
              <w:autoSpaceDE w:val="0"/>
              <w:autoSpaceDN w:val="0"/>
              <w:adjustRightInd w:val="0"/>
              <w:rPr>
                <w:ins w:id="1147" w:author="Microsoft Office-gebruiker" w:date="2018-07-30T16:02:00Z"/>
                <w:rFonts w:ascii="Avenir Next" w:hAnsi="Avenir Next" w:cs="Avenir Next"/>
                <w:color w:val="000000"/>
                <w:szCs w:val="22"/>
                <w:lang w:val="en-US" w:eastAsia="en-GB"/>
                <w:rPrChange w:id="1148" w:author="Microsoft Office-gebruiker" w:date="2018-07-30T16:06:00Z">
                  <w:rPr>
                    <w:ins w:id="1149" w:author="Microsoft Office-gebruiker" w:date="2018-07-30T16:02:00Z"/>
                    <w:rFonts w:ascii="Avenir Next" w:hAnsi="Avenir Next" w:cs="Avenir Next"/>
                    <w:color w:val="000000"/>
                    <w:szCs w:val="22"/>
                    <w:lang w:val="nl-NL" w:eastAsia="en-GB"/>
                  </w:rPr>
                </w:rPrChange>
              </w:rPr>
              <w:pPrChange w:id="1150" w:author="Microsoft Office-gebruiker" w:date="2018-07-30T16:05:00Z">
                <w:pPr>
                  <w:numPr>
                    <w:numId w:val="32"/>
                  </w:numPr>
                  <w:tabs>
                    <w:tab w:val="left" w:pos="20"/>
                    <w:tab w:val="left" w:pos="360"/>
                  </w:tabs>
                  <w:autoSpaceDE w:val="0"/>
                  <w:autoSpaceDN w:val="0"/>
                  <w:adjustRightInd w:val="0"/>
                  <w:ind w:left="360" w:hanging="360"/>
                </w:pPr>
              </w:pPrChange>
            </w:pPr>
            <w:ins w:id="1151" w:author="Microsoft Office-gebruiker" w:date="2018-07-30T16:03:00Z">
              <w:r w:rsidRPr="00EF13A5">
                <w:rPr>
                  <w:rFonts w:ascii="Avenir Next" w:hAnsi="Avenir Next" w:cs="Avenir Next"/>
                  <w:color w:val="000000"/>
                  <w:szCs w:val="22"/>
                  <w:lang w:val="en-US" w:eastAsia="en-GB"/>
                  <w:rPrChange w:id="1152" w:author="Microsoft Office-gebruiker" w:date="2018-07-30T16:06:00Z">
                    <w:rPr>
                      <w:rFonts w:ascii="Avenir Next" w:hAnsi="Avenir Next" w:cs="Avenir Next"/>
                      <w:color w:val="000000"/>
                      <w:szCs w:val="22"/>
                      <w:lang w:val="nl-NL" w:eastAsia="en-GB"/>
                    </w:rPr>
                  </w:rPrChange>
                </w:rPr>
                <w:t xml:space="preserve">Develop communication and other procedures </w:t>
              </w:r>
            </w:ins>
          </w:p>
        </w:tc>
        <w:tc>
          <w:tcPr>
            <w:tcW w:w="1029" w:type="dxa"/>
            <w:tcPrChange w:id="1153" w:author="Lilian Biber" w:date="2018-08-09T11:44:00Z">
              <w:tcPr>
                <w:tcW w:w="1029" w:type="dxa"/>
              </w:tcPr>
            </w:tcPrChange>
          </w:tcPr>
          <w:p w:rsidR="00E01953" w:rsidRDefault="00E01953" w:rsidP="00FD0821">
            <w:pPr>
              <w:autoSpaceDE w:val="0"/>
              <w:autoSpaceDN w:val="0"/>
              <w:adjustRightInd w:val="0"/>
              <w:rPr>
                <w:ins w:id="1154" w:author="Microsoft Office-gebruiker" w:date="2018-07-30T16:02:00Z"/>
                <w:szCs w:val="22"/>
                <w:lang w:val="en-US"/>
              </w:rPr>
            </w:pPr>
            <w:ins w:id="1155" w:author="Microsoft Office-gebruiker" w:date="2018-07-30T16:14:00Z">
              <w:r>
                <w:rPr>
                  <w:szCs w:val="22"/>
                  <w:lang w:val="en-US"/>
                </w:rPr>
                <w:t>X</w:t>
              </w:r>
            </w:ins>
          </w:p>
        </w:tc>
        <w:tc>
          <w:tcPr>
            <w:tcW w:w="1090" w:type="dxa"/>
            <w:tcPrChange w:id="1156" w:author="Lilian Biber" w:date="2018-08-09T11:44:00Z">
              <w:tcPr>
                <w:tcW w:w="1090" w:type="dxa"/>
              </w:tcPr>
            </w:tcPrChange>
          </w:tcPr>
          <w:p w:rsidR="00E01953" w:rsidRDefault="00E01953" w:rsidP="00FD0821">
            <w:pPr>
              <w:autoSpaceDE w:val="0"/>
              <w:autoSpaceDN w:val="0"/>
              <w:adjustRightInd w:val="0"/>
              <w:rPr>
                <w:ins w:id="1157" w:author="Microsoft Office-gebruiker" w:date="2018-07-30T16:02:00Z"/>
                <w:szCs w:val="22"/>
                <w:lang w:val="en-US"/>
              </w:rPr>
            </w:pPr>
          </w:p>
        </w:tc>
        <w:tc>
          <w:tcPr>
            <w:tcW w:w="1090" w:type="dxa"/>
            <w:tcPrChange w:id="1158" w:author="Lilian Biber" w:date="2018-08-09T11:44:00Z">
              <w:tcPr>
                <w:tcW w:w="1090" w:type="dxa"/>
              </w:tcPr>
            </w:tcPrChange>
          </w:tcPr>
          <w:p w:rsidR="00E01953" w:rsidRDefault="00E01953" w:rsidP="00FD0821">
            <w:pPr>
              <w:autoSpaceDE w:val="0"/>
              <w:autoSpaceDN w:val="0"/>
              <w:adjustRightInd w:val="0"/>
              <w:rPr>
                <w:ins w:id="1159" w:author="Microsoft Office-gebruiker" w:date="2018-07-30T16:02:00Z"/>
                <w:szCs w:val="22"/>
                <w:lang w:val="en-US"/>
              </w:rPr>
            </w:pPr>
          </w:p>
        </w:tc>
        <w:tc>
          <w:tcPr>
            <w:tcW w:w="1090" w:type="dxa"/>
            <w:tcPrChange w:id="1160" w:author="Lilian Biber" w:date="2018-08-09T11:44:00Z">
              <w:tcPr>
                <w:tcW w:w="1090" w:type="dxa"/>
              </w:tcPr>
            </w:tcPrChange>
          </w:tcPr>
          <w:p w:rsidR="00E01953" w:rsidRDefault="00E01953" w:rsidP="00FD0821">
            <w:pPr>
              <w:autoSpaceDE w:val="0"/>
              <w:autoSpaceDN w:val="0"/>
              <w:adjustRightInd w:val="0"/>
              <w:rPr>
                <w:ins w:id="1161" w:author="Microsoft Office-gebruiker" w:date="2018-07-30T16:05:00Z"/>
                <w:szCs w:val="22"/>
                <w:lang w:val="en-US"/>
              </w:rPr>
            </w:pPr>
          </w:p>
        </w:tc>
        <w:tc>
          <w:tcPr>
            <w:tcW w:w="1090" w:type="dxa"/>
            <w:tcPrChange w:id="1162" w:author="Lilian Biber" w:date="2018-08-09T11:44:00Z">
              <w:tcPr>
                <w:tcW w:w="1090" w:type="dxa"/>
              </w:tcPr>
            </w:tcPrChange>
          </w:tcPr>
          <w:p w:rsidR="00E01953" w:rsidRDefault="00E01953" w:rsidP="00FD0821">
            <w:pPr>
              <w:autoSpaceDE w:val="0"/>
              <w:autoSpaceDN w:val="0"/>
              <w:adjustRightInd w:val="0"/>
              <w:rPr>
                <w:ins w:id="1163" w:author="Microsoft Office-gebruiker" w:date="2018-07-31T08:01:00Z"/>
                <w:szCs w:val="22"/>
                <w:lang w:val="en-US"/>
              </w:rPr>
            </w:pPr>
          </w:p>
        </w:tc>
      </w:tr>
      <w:tr w:rsidR="00E01953" w:rsidTr="00E01953">
        <w:trPr>
          <w:ins w:id="1164" w:author="Microsoft Office-gebruiker" w:date="2018-07-30T16:03:00Z"/>
        </w:trPr>
        <w:tc>
          <w:tcPr>
            <w:tcW w:w="747" w:type="dxa"/>
            <w:tcPrChange w:id="1165"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166" w:author="Microsoft Office-gebruiker" w:date="2018-07-30T16:39:00Z"/>
                <w:rFonts w:ascii="Avenir Next" w:hAnsi="Avenir Next" w:cs="Avenir Next"/>
                <w:color w:val="000000"/>
                <w:szCs w:val="22"/>
                <w:lang w:val="nl-NL" w:eastAsia="en-GB"/>
              </w:rPr>
            </w:pPr>
            <w:ins w:id="1167" w:author="Microsoft Office-gebruiker" w:date="2018-07-30T17:19:00Z">
              <w:r>
                <w:rPr>
                  <w:rFonts w:ascii="Avenir Next" w:hAnsi="Avenir Next" w:cs="Avenir Next"/>
                  <w:color w:val="000000"/>
                  <w:szCs w:val="22"/>
                  <w:lang w:val="nl-NL" w:eastAsia="en-GB"/>
                </w:rPr>
                <w:t>S</w:t>
              </w:r>
            </w:ins>
          </w:p>
        </w:tc>
        <w:tc>
          <w:tcPr>
            <w:tcW w:w="986" w:type="dxa"/>
            <w:tcPrChange w:id="1168"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169" w:author="Microsoft Office-gebruiker" w:date="2018-07-30T16:42:00Z"/>
                <w:rFonts w:ascii="Avenir Next" w:hAnsi="Avenir Next" w:cs="Avenir Next"/>
                <w:color w:val="000000"/>
                <w:szCs w:val="22"/>
                <w:lang w:val="nl-NL" w:eastAsia="en-GB"/>
              </w:rPr>
            </w:pPr>
            <w:ins w:id="1170" w:author="Microsoft Office-gebruiker" w:date="2018-07-30T17:19:00Z">
              <w:r>
                <w:rPr>
                  <w:rFonts w:ascii="Avenir Next" w:hAnsi="Avenir Next" w:cs="Avenir Next"/>
                  <w:color w:val="000000"/>
                  <w:szCs w:val="22"/>
                  <w:lang w:val="nl-NL" w:eastAsia="en-GB"/>
                </w:rPr>
                <w:t>S</w:t>
              </w:r>
            </w:ins>
          </w:p>
        </w:tc>
        <w:tc>
          <w:tcPr>
            <w:tcW w:w="6365" w:type="dxa"/>
            <w:tcPrChange w:id="1171" w:author="Lilian Biber" w:date="2018-08-09T11:44:00Z">
              <w:tcPr>
                <w:tcW w:w="6365" w:type="dxa"/>
              </w:tcPr>
            </w:tcPrChange>
          </w:tcPr>
          <w:p w:rsidR="000D7B31" w:rsidRDefault="00E01953">
            <w:pPr>
              <w:tabs>
                <w:tab w:val="left" w:pos="20"/>
                <w:tab w:val="left" w:pos="360"/>
              </w:tabs>
              <w:autoSpaceDE w:val="0"/>
              <w:autoSpaceDN w:val="0"/>
              <w:adjustRightInd w:val="0"/>
              <w:rPr>
                <w:ins w:id="1172" w:author="Microsoft Office-gebruiker" w:date="2018-07-30T16:03:00Z"/>
                <w:rFonts w:ascii="Avenir Next" w:hAnsi="Avenir Next" w:cs="Avenir Next"/>
                <w:color w:val="000000"/>
                <w:szCs w:val="22"/>
                <w:lang w:val="nl-NL" w:eastAsia="en-GB"/>
              </w:rPr>
              <w:pPrChange w:id="1173" w:author="Microsoft Office-gebruiker" w:date="2018-07-30T16:05:00Z">
                <w:pPr>
                  <w:numPr>
                    <w:numId w:val="32"/>
                  </w:numPr>
                  <w:tabs>
                    <w:tab w:val="left" w:pos="20"/>
                    <w:tab w:val="left" w:pos="360"/>
                  </w:tabs>
                  <w:autoSpaceDE w:val="0"/>
                  <w:autoSpaceDN w:val="0"/>
                  <w:adjustRightInd w:val="0"/>
                  <w:ind w:left="360" w:hanging="360"/>
                </w:pPr>
              </w:pPrChange>
            </w:pPr>
            <w:ins w:id="1174" w:author="Microsoft Office-gebruiker" w:date="2018-07-30T16:03:00Z">
              <w:r>
                <w:rPr>
                  <w:rFonts w:ascii="Avenir Next" w:hAnsi="Avenir Next" w:cs="Avenir Next"/>
                  <w:color w:val="000000"/>
                  <w:szCs w:val="22"/>
                  <w:lang w:val="nl-NL" w:eastAsia="en-GB"/>
                </w:rPr>
                <w:t>Design emergency procedures</w:t>
              </w:r>
            </w:ins>
          </w:p>
        </w:tc>
        <w:tc>
          <w:tcPr>
            <w:tcW w:w="1029" w:type="dxa"/>
            <w:tcPrChange w:id="1175" w:author="Lilian Biber" w:date="2018-08-09T11:44:00Z">
              <w:tcPr>
                <w:tcW w:w="1029" w:type="dxa"/>
              </w:tcPr>
            </w:tcPrChange>
          </w:tcPr>
          <w:p w:rsidR="00E01953" w:rsidRDefault="00E01953" w:rsidP="00FD0821">
            <w:pPr>
              <w:autoSpaceDE w:val="0"/>
              <w:autoSpaceDN w:val="0"/>
              <w:adjustRightInd w:val="0"/>
              <w:rPr>
                <w:ins w:id="1176" w:author="Microsoft Office-gebruiker" w:date="2018-07-30T16:03:00Z"/>
                <w:szCs w:val="22"/>
                <w:lang w:val="en-US"/>
              </w:rPr>
            </w:pPr>
            <w:ins w:id="1177" w:author="Microsoft Office-gebruiker" w:date="2018-07-30T16:14:00Z">
              <w:r>
                <w:rPr>
                  <w:szCs w:val="22"/>
                  <w:lang w:val="en-US"/>
                </w:rPr>
                <w:t>X</w:t>
              </w:r>
            </w:ins>
          </w:p>
        </w:tc>
        <w:tc>
          <w:tcPr>
            <w:tcW w:w="1090" w:type="dxa"/>
            <w:tcPrChange w:id="1178" w:author="Lilian Biber" w:date="2018-08-09T11:44:00Z">
              <w:tcPr>
                <w:tcW w:w="1090" w:type="dxa"/>
              </w:tcPr>
            </w:tcPrChange>
          </w:tcPr>
          <w:p w:rsidR="00E01953" w:rsidRDefault="00E01953" w:rsidP="00FD0821">
            <w:pPr>
              <w:autoSpaceDE w:val="0"/>
              <w:autoSpaceDN w:val="0"/>
              <w:adjustRightInd w:val="0"/>
              <w:rPr>
                <w:ins w:id="1179" w:author="Microsoft Office-gebruiker" w:date="2018-07-30T16:03:00Z"/>
                <w:szCs w:val="22"/>
                <w:lang w:val="en-US"/>
              </w:rPr>
            </w:pPr>
          </w:p>
        </w:tc>
        <w:tc>
          <w:tcPr>
            <w:tcW w:w="1090" w:type="dxa"/>
            <w:tcPrChange w:id="1180" w:author="Lilian Biber" w:date="2018-08-09T11:44:00Z">
              <w:tcPr>
                <w:tcW w:w="1090" w:type="dxa"/>
              </w:tcPr>
            </w:tcPrChange>
          </w:tcPr>
          <w:p w:rsidR="00E01953" w:rsidRDefault="00E01953" w:rsidP="00FD0821">
            <w:pPr>
              <w:autoSpaceDE w:val="0"/>
              <w:autoSpaceDN w:val="0"/>
              <w:adjustRightInd w:val="0"/>
              <w:rPr>
                <w:ins w:id="1181" w:author="Microsoft Office-gebruiker" w:date="2018-07-30T16:03:00Z"/>
                <w:szCs w:val="22"/>
                <w:lang w:val="en-US"/>
              </w:rPr>
            </w:pPr>
          </w:p>
        </w:tc>
        <w:tc>
          <w:tcPr>
            <w:tcW w:w="1090" w:type="dxa"/>
            <w:tcPrChange w:id="1182" w:author="Lilian Biber" w:date="2018-08-09T11:44:00Z">
              <w:tcPr>
                <w:tcW w:w="1090" w:type="dxa"/>
              </w:tcPr>
            </w:tcPrChange>
          </w:tcPr>
          <w:p w:rsidR="00E01953" w:rsidRDefault="00E01953" w:rsidP="00FD0821">
            <w:pPr>
              <w:autoSpaceDE w:val="0"/>
              <w:autoSpaceDN w:val="0"/>
              <w:adjustRightInd w:val="0"/>
              <w:rPr>
                <w:ins w:id="1183" w:author="Microsoft Office-gebruiker" w:date="2018-07-30T16:05:00Z"/>
                <w:szCs w:val="22"/>
                <w:lang w:val="en-US"/>
              </w:rPr>
            </w:pPr>
          </w:p>
        </w:tc>
        <w:tc>
          <w:tcPr>
            <w:tcW w:w="1090" w:type="dxa"/>
            <w:tcPrChange w:id="1184" w:author="Lilian Biber" w:date="2018-08-09T11:44:00Z">
              <w:tcPr>
                <w:tcW w:w="1090" w:type="dxa"/>
              </w:tcPr>
            </w:tcPrChange>
          </w:tcPr>
          <w:p w:rsidR="00E01953" w:rsidRDefault="00E01953" w:rsidP="00FD0821">
            <w:pPr>
              <w:autoSpaceDE w:val="0"/>
              <w:autoSpaceDN w:val="0"/>
              <w:adjustRightInd w:val="0"/>
              <w:rPr>
                <w:ins w:id="1185" w:author="Microsoft Office-gebruiker" w:date="2018-07-31T08:01:00Z"/>
                <w:szCs w:val="22"/>
                <w:lang w:val="en-US"/>
              </w:rPr>
            </w:pPr>
          </w:p>
        </w:tc>
      </w:tr>
      <w:tr w:rsidR="00E01953" w:rsidTr="00E01953">
        <w:trPr>
          <w:ins w:id="1186" w:author="Microsoft Office-gebruiker" w:date="2018-07-30T16:04:00Z"/>
        </w:trPr>
        <w:tc>
          <w:tcPr>
            <w:tcW w:w="747" w:type="dxa"/>
            <w:tcPrChange w:id="1187"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188" w:author="Microsoft Office-gebruiker" w:date="2018-07-30T16:39:00Z"/>
                <w:rFonts w:ascii="Avenir Next" w:hAnsi="Avenir Next" w:cs="Avenir Next"/>
                <w:color w:val="000000"/>
                <w:szCs w:val="22"/>
                <w:lang w:val="nl-NL" w:eastAsia="en-GB"/>
              </w:rPr>
            </w:pPr>
            <w:ins w:id="1189" w:author="Microsoft Office-gebruiker" w:date="2018-07-30T16:41:00Z">
              <w:r>
                <w:rPr>
                  <w:rFonts w:ascii="Avenir Next" w:hAnsi="Avenir Next" w:cs="Avenir Next"/>
                  <w:color w:val="000000"/>
                  <w:szCs w:val="22"/>
                  <w:lang w:val="nl-NL" w:eastAsia="en-GB"/>
                </w:rPr>
                <w:t>O</w:t>
              </w:r>
            </w:ins>
          </w:p>
        </w:tc>
        <w:tc>
          <w:tcPr>
            <w:tcW w:w="986" w:type="dxa"/>
            <w:tcPrChange w:id="1190"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191" w:author="Microsoft Office-gebruiker" w:date="2018-07-30T16:42:00Z"/>
                <w:rFonts w:ascii="Avenir Next" w:hAnsi="Avenir Next" w:cs="Avenir Next"/>
                <w:color w:val="000000"/>
                <w:szCs w:val="22"/>
                <w:lang w:val="nl-NL" w:eastAsia="en-GB"/>
              </w:rPr>
            </w:pPr>
            <w:ins w:id="1192" w:author="Microsoft Office-gebruiker" w:date="2018-07-30T16:42:00Z">
              <w:r>
                <w:rPr>
                  <w:rFonts w:ascii="Avenir Next" w:hAnsi="Avenir Next" w:cs="Avenir Next"/>
                  <w:color w:val="000000"/>
                  <w:szCs w:val="22"/>
                  <w:lang w:val="nl-NL" w:eastAsia="en-GB"/>
                </w:rPr>
                <w:t>S</w:t>
              </w:r>
            </w:ins>
          </w:p>
        </w:tc>
        <w:tc>
          <w:tcPr>
            <w:tcW w:w="6365" w:type="dxa"/>
            <w:tcPrChange w:id="1193" w:author="Lilian Biber" w:date="2018-08-09T11:44:00Z">
              <w:tcPr>
                <w:tcW w:w="6365" w:type="dxa"/>
              </w:tcPr>
            </w:tcPrChange>
          </w:tcPr>
          <w:p w:rsidR="000D7B31" w:rsidRDefault="00E01953">
            <w:pPr>
              <w:tabs>
                <w:tab w:val="left" w:pos="20"/>
                <w:tab w:val="left" w:pos="360"/>
              </w:tabs>
              <w:autoSpaceDE w:val="0"/>
              <w:autoSpaceDN w:val="0"/>
              <w:adjustRightInd w:val="0"/>
              <w:rPr>
                <w:ins w:id="1194" w:author="Microsoft Office-gebruiker" w:date="2018-07-30T16:04:00Z"/>
                <w:rFonts w:ascii="Avenir Next" w:hAnsi="Avenir Next" w:cs="Avenir Next"/>
                <w:color w:val="000000"/>
                <w:szCs w:val="22"/>
                <w:lang w:val="nl-NL" w:eastAsia="en-GB"/>
              </w:rPr>
              <w:pPrChange w:id="1195" w:author="Microsoft Office-gebruiker" w:date="2018-07-30T16:05:00Z">
                <w:pPr>
                  <w:numPr>
                    <w:numId w:val="32"/>
                  </w:numPr>
                  <w:tabs>
                    <w:tab w:val="left" w:pos="20"/>
                    <w:tab w:val="left" w:pos="360"/>
                  </w:tabs>
                  <w:autoSpaceDE w:val="0"/>
                  <w:autoSpaceDN w:val="0"/>
                  <w:adjustRightInd w:val="0"/>
                  <w:ind w:left="360" w:hanging="360"/>
                </w:pPr>
              </w:pPrChange>
            </w:pPr>
            <w:ins w:id="1196" w:author="Microsoft Office-gebruiker" w:date="2018-07-30T16:04:00Z">
              <w:r>
                <w:rPr>
                  <w:rFonts w:ascii="Avenir Next" w:hAnsi="Avenir Next" w:cs="Avenir Next"/>
                  <w:color w:val="000000"/>
                  <w:szCs w:val="22"/>
                  <w:lang w:val="nl-NL" w:eastAsia="en-GB"/>
                </w:rPr>
                <w:t>Monitor execution of procedures</w:t>
              </w:r>
            </w:ins>
          </w:p>
        </w:tc>
        <w:tc>
          <w:tcPr>
            <w:tcW w:w="1029" w:type="dxa"/>
            <w:tcPrChange w:id="1197" w:author="Lilian Biber" w:date="2018-08-09T11:44:00Z">
              <w:tcPr>
                <w:tcW w:w="1029" w:type="dxa"/>
              </w:tcPr>
            </w:tcPrChange>
          </w:tcPr>
          <w:p w:rsidR="00E01953" w:rsidRDefault="00E01953" w:rsidP="00FD0821">
            <w:pPr>
              <w:autoSpaceDE w:val="0"/>
              <w:autoSpaceDN w:val="0"/>
              <w:adjustRightInd w:val="0"/>
              <w:rPr>
                <w:ins w:id="1198" w:author="Microsoft Office-gebruiker" w:date="2018-07-30T16:04:00Z"/>
                <w:szCs w:val="22"/>
                <w:lang w:val="en-US"/>
              </w:rPr>
            </w:pPr>
            <w:ins w:id="1199" w:author="Microsoft Office-gebruiker" w:date="2018-07-30T16:14:00Z">
              <w:r>
                <w:rPr>
                  <w:szCs w:val="22"/>
                  <w:lang w:val="en-US"/>
                </w:rPr>
                <w:t>X</w:t>
              </w:r>
            </w:ins>
          </w:p>
        </w:tc>
        <w:tc>
          <w:tcPr>
            <w:tcW w:w="1090" w:type="dxa"/>
            <w:tcPrChange w:id="1200" w:author="Lilian Biber" w:date="2018-08-09T11:44:00Z">
              <w:tcPr>
                <w:tcW w:w="1090" w:type="dxa"/>
              </w:tcPr>
            </w:tcPrChange>
          </w:tcPr>
          <w:p w:rsidR="00E01953" w:rsidRDefault="00E01953" w:rsidP="00FD0821">
            <w:pPr>
              <w:autoSpaceDE w:val="0"/>
              <w:autoSpaceDN w:val="0"/>
              <w:adjustRightInd w:val="0"/>
              <w:rPr>
                <w:ins w:id="1201" w:author="Microsoft Office-gebruiker" w:date="2018-07-30T16:04:00Z"/>
                <w:szCs w:val="22"/>
                <w:lang w:val="en-US"/>
              </w:rPr>
            </w:pPr>
          </w:p>
        </w:tc>
        <w:tc>
          <w:tcPr>
            <w:tcW w:w="1090" w:type="dxa"/>
            <w:tcPrChange w:id="1202" w:author="Lilian Biber" w:date="2018-08-09T11:44:00Z">
              <w:tcPr>
                <w:tcW w:w="1090" w:type="dxa"/>
              </w:tcPr>
            </w:tcPrChange>
          </w:tcPr>
          <w:p w:rsidR="00E01953" w:rsidRDefault="00E01953" w:rsidP="00FD0821">
            <w:pPr>
              <w:autoSpaceDE w:val="0"/>
              <w:autoSpaceDN w:val="0"/>
              <w:adjustRightInd w:val="0"/>
              <w:rPr>
                <w:ins w:id="1203" w:author="Microsoft Office-gebruiker" w:date="2018-07-30T16:04:00Z"/>
                <w:szCs w:val="22"/>
                <w:lang w:val="en-US"/>
              </w:rPr>
            </w:pPr>
          </w:p>
        </w:tc>
        <w:tc>
          <w:tcPr>
            <w:tcW w:w="1090" w:type="dxa"/>
            <w:tcPrChange w:id="1204" w:author="Lilian Biber" w:date="2018-08-09T11:44:00Z">
              <w:tcPr>
                <w:tcW w:w="1090" w:type="dxa"/>
              </w:tcPr>
            </w:tcPrChange>
          </w:tcPr>
          <w:p w:rsidR="00E01953" w:rsidRDefault="00E01953" w:rsidP="00FD0821">
            <w:pPr>
              <w:autoSpaceDE w:val="0"/>
              <w:autoSpaceDN w:val="0"/>
              <w:adjustRightInd w:val="0"/>
              <w:rPr>
                <w:ins w:id="1205" w:author="Microsoft Office-gebruiker" w:date="2018-07-30T16:05:00Z"/>
                <w:szCs w:val="22"/>
                <w:lang w:val="en-US"/>
              </w:rPr>
            </w:pPr>
          </w:p>
        </w:tc>
        <w:tc>
          <w:tcPr>
            <w:tcW w:w="1090" w:type="dxa"/>
            <w:tcPrChange w:id="1206" w:author="Lilian Biber" w:date="2018-08-09T11:44:00Z">
              <w:tcPr>
                <w:tcW w:w="1090" w:type="dxa"/>
              </w:tcPr>
            </w:tcPrChange>
          </w:tcPr>
          <w:p w:rsidR="00E01953" w:rsidRDefault="00E01953" w:rsidP="00FD0821">
            <w:pPr>
              <w:autoSpaceDE w:val="0"/>
              <w:autoSpaceDN w:val="0"/>
              <w:adjustRightInd w:val="0"/>
              <w:rPr>
                <w:ins w:id="1207" w:author="Microsoft Office-gebruiker" w:date="2018-07-31T08:01:00Z"/>
                <w:szCs w:val="22"/>
                <w:lang w:val="en-US"/>
              </w:rPr>
            </w:pPr>
          </w:p>
        </w:tc>
      </w:tr>
      <w:tr w:rsidR="00E01953" w:rsidTr="00E01953">
        <w:trPr>
          <w:ins w:id="1208" w:author="Microsoft Office-gebruiker" w:date="2018-07-26T16:04:00Z"/>
        </w:trPr>
        <w:tc>
          <w:tcPr>
            <w:tcW w:w="747" w:type="dxa"/>
            <w:tcPrChange w:id="1209" w:author="Lilian Biber" w:date="2018-08-09T11:44:00Z">
              <w:tcPr>
                <w:tcW w:w="747" w:type="dxa"/>
              </w:tcPr>
            </w:tcPrChange>
          </w:tcPr>
          <w:p w:rsidR="00E01953" w:rsidRDefault="00E01953" w:rsidP="00FD0821">
            <w:pPr>
              <w:autoSpaceDE w:val="0"/>
              <w:autoSpaceDN w:val="0"/>
              <w:adjustRightInd w:val="0"/>
              <w:rPr>
                <w:ins w:id="1210" w:author="Microsoft Office-gebruiker" w:date="2018-07-30T16:39:00Z"/>
                <w:rFonts w:ascii="Avenir Next" w:hAnsi="Avenir Next" w:cs="Avenir Next"/>
                <w:color w:val="000000"/>
                <w:szCs w:val="22"/>
                <w:lang w:val="nl-NL" w:eastAsia="en-GB"/>
              </w:rPr>
            </w:pPr>
            <w:ins w:id="1211" w:author="Microsoft Office-gebruiker" w:date="2018-07-30T17:20:00Z">
              <w:r>
                <w:rPr>
                  <w:rFonts w:ascii="Avenir Next" w:hAnsi="Avenir Next" w:cs="Avenir Next"/>
                  <w:color w:val="000000"/>
                  <w:szCs w:val="22"/>
                  <w:lang w:val="nl-NL" w:eastAsia="en-GB"/>
                </w:rPr>
                <w:t>S</w:t>
              </w:r>
            </w:ins>
          </w:p>
        </w:tc>
        <w:tc>
          <w:tcPr>
            <w:tcW w:w="986" w:type="dxa"/>
            <w:tcPrChange w:id="1212" w:author="Lilian Biber" w:date="2018-08-09T11:44:00Z">
              <w:tcPr>
                <w:tcW w:w="986" w:type="dxa"/>
              </w:tcPr>
            </w:tcPrChange>
          </w:tcPr>
          <w:p w:rsidR="00E01953" w:rsidRDefault="00E01953" w:rsidP="00FD0821">
            <w:pPr>
              <w:autoSpaceDE w:val="0"/>
              <w:autoSpaceDN w:val="0"/>
              <w:adjustRightInd w:val="0"/>
              <w:rPr>
                <w:ins w:id="1213" w:author="Microsoft Office-gebruiker" w:date="2018-07-30T16:42:00Z"/>
                <w:rFonts w:ascii="Avenir Next" w:hAnsi="Avenir Next" w:cs="Avenir Next"/>
                <w:color w:val="000000"/>
                <w:szCs w:val="22"/>
                <w:lang w:val="nl-NL" w:eastAsia="en-GB"/>
              </w:rPr>
            </w:pPr>
            <w:ins w:id="1214" w:author="Microsoft Office-gebruiker" w:date="2018-07-30T17:20:00Z">
              <w:r>
                <w:rPr>
                  <w:rFonts w:ascii="Avenir Next" w:hAnsi="Avenir Next" w:cs="Avenir Next"/>
                  <w:color w:val="000000"/>
                  <w:szCs w:val="22"/>
                  <w:lang w:val="nl-NL" w:eastAsia="en-GB"/>
                </w:rPr>
                <w:t>H</w:t>
              </w:r>
            </w:ins>
          </w:p>
        </w:tc>
        <w:tc>
          <w:tcPr>
            <w:tcW w:w="6365" w:type="dxa"/>
            <w:tcPrChange w:id="1215" w:author="Lilian Biber" w:date="2018-08-09T11:44:00Z">
              <w:tcPr>
                <w:tcW w:w="6365" w:type="dxa"/>
              </w:tcPr>
            </w:tcPrChange>
          </w:tcPr>
          <w:p w:rsidR="00E01953" w:rsidRDefault="00E01953" w:rsidP="00FD0821">
            <w:pPr>
              <w:autoSpaceDE w:val="0"/>
              <w:autoSpaceDN w:val="0"/>
              <w:adjustRightInd w:val="0"/>
              <w:rPr>
                <w:ins w:id="1216" w:author="Microsoft Office-gebruiker" w:date="2018-07-26T16:04:00Z"/>
                <w:szCs w:val="22"/>
                <w:lang w:val="en-US"/>
              </w:rPr>
            </w:pPr>
            <w:ins w:id="1217" w:author="Microsoft Office-gebruiker" w:date="2018-07-30T16:01:00Z">
              <w:r>
                <w:rPr>
                  <w:rFonts w:ascii="Avenir Next" w:hAnsi="Avenir Next" w:cs="Avenir Next"/>
                  <w:color w:val="000000"/>
                  <w:szCs w:val="22"/>
                  <w:lang w:val="nl-NL" w:eastAsia="en-GB"/>
                </w:rPr>
                <w:t>Purchase new equipment</w:t>
              </w:r>
            </w:ins>
          </w:p>
        </w:tc>
        <w:tc>
          <w:tcPr>
            <w:tcW w:w="1029" w:type="dxa"/>
            <w:tcPrChange w:id="1218" w:author="Lilian Biber" w:date="2018-08-09T11:44:00Z">
              <w:tcPr>
                <w:tcW w:w="1029" w:type="dxa"/>
              </w:tcPr>
            </w:tcPrChange>
          </w:tcPr>
          <w:p w:rsidR="00E01953" w:rsidRDefault="00E01953" w:rsidP="00FD0821">
            <w:pPr>
              <w:autoSpaceDE w:val="0"/>
              <w:autoSpaceDN w:val="0"/>
              <w:adjustRightInd w:val="0"/>
              <w:rPr>
                <w:ins w:id="1219" w:author="Microsoft Office-gebruiker" w:date="2018-07-26T16:04:00Z"/>
                <w:szCs w:val="22"/>
                <w:lang w:val="en-US"/>
              </w:rPr>
            </w:pPr>
            <w:ins w:id="1220" w:author="Microsoft Office-gebruiker" w:date="2018-07-30T16:14:00Z">
              <w:r>
                <w:rPr>
                  <w:szCs w:val="22"/>
                  <w:lang w:val="en-US"/>
                </w:rPr>
                <w:t>X</w:t>
              </w:r>
            </w:ins>
          </w:p>
        </w:tc>
        <w:tc>
          <w:tcPr>
            <w:tcW w:w="1090" w:type="dxa"/>
            <w:tcPrChange w:id="1221" w:author="Lilian Biber" w:date="2018-08-09T11:44:00Z">
              <w:tcPr>
                <w:tcW w:w="1090" w:type="dxa"/>
              </w:tcPr>
            </w:tcPrChange>
          </w:tcPr>
          <w:p w:rsidR="00E01953" w:rsidRDefault="00E01953" w:rsidP="00FD0821">
            <w:pPr>
              <w:autoSpaceDE w:val="0"/>
              <w:autoSpaceDN w:val="0"/>
              <w:adjustRightInd w:val="0"/>
              <w:rPr>
                <w:ins w:id="1222" w:author="Microsoft Office-gebruiker" w:date="2018-07-26T16:04:00Z"/>
                <w:szCs w:val="22"/>
                <w:lang w:val="en-US"/>
              </w:rPr>
            </w:pPr>
          </w:p>
        </w:tc>
        <w:tc>
          <w:tcPr>
            <w:tcW w:w="1090" w:type="dxa"/>
            <w:tcPrChange w:id="1223" w:author="Lilian Biber" w:date="2018-08-09T11:44:00Z">
              <w:tcPr>
                <w:tcW w:w="1090" w:type="dxa"/>
              </w:tcPr>
            </w:tcPrChange>
          </w:tcPr>
          <w:p w:rsidR="00E01953" w:rsidRDefault="00E01953" w:rsidP="00FD0821">
            <w:pPr>
              <w:autoSpaceDE w:val="0"/>
              <w:autoSpaceDN w:val="0"/>
              <w:adjustRightInd w:val="0"/>
              <w:rPr>
                <w:ins w:id="1224" w:author="Microsoft Office-gebruiker" w:date="2018-07-26T16:04:00Z"/>
                <w:szCs w:val="22"/>
                <w:lang w:val="en-US"/>
              </w:rPr>
            </w:pPr>
          </w:p>
        </w:tc>
        <w:tc>
          <w:tcPr>
            <w:tcW w:w="1090" w:type="dxa"/>
            <w:tcPrChange w:id="1225" w:author="Lilian Biber" w:date="2018-08-09T11:44:00Z">
              <w:tcPr>
                <w:tcW w:w="1090" w:type="dxa"/>
              </w:tcPr>
            </w:tcPrChange>
          </w:tcPr>
          <w:p w:rsidR="00E01953" w:rsidRDefault="00E01953" w:rsidP="00FD0821">
            <w:pPr>
              <w:autoSpaceDE w:val="0"/>
              <w:autoSpaceDN w:val="0"/>
              <w:adjustRightInd w:val="0"/>
              <w:rPr>
                <w:ins w:id="1226" w:author="Microsoft Office-gebruiker" w:date="2018-07-30T16:05:00Z"/>
                <w:szCs w:val="22"/>
                <w:lang w:val="en-US"/>
              </w:rPr>
            </w:pPr>
          </w:p>
        </w:tc>
        <w:tc>
          <w:tcPr>
            <w:tcW w:w="1090" w:type="dxa"/>
            <w:tcPrChange w:id="1227" w:author="Lilian Biber" w:date="2018-08-09T11:44:00Z">
              <w:tcPr>
                <w:tcW w:w="1090" w:type="dxa"/>
              </w:tcPr>
            </w:tcPrChange>
          </w:tcPr>
          <w:p w:rsidR="00E01953" w:rsidRDefault="00E01953" w:rsidP="00FD0821">
            <w:pPr>
              <w:autoSpaceDE w:val="0"/>
              <w:autoSpaceDN w:val="0"/>
              <w:adjustRightInd w:val="0"/>
              <w:rPr>
                <w:ins w:id="1228" w:author="Microsoft Office-gebruiker" w:date="2018-07-31T08:01:00Z"/>
                <w:szCs w:val="22"/>
                <w:lang w:val="en-US"/>
              </w:rPr>
            </w:pPr>
          </w:p>
        </w:tc>
      </w:tr>
      <w:tr w:rsidR="00E01953" w:rsidTr="00E01953">
        <w:trPr>
          <w:ins w:id="1229" w:author="Microsoft Office-gebruiker" w:date="2018-07-30T16:14:00Z"/>
        </w:trPr>
        <w:tc>
          <w:tcPr>
            <w:tcW w:w="747" w:type="dxa"/>
            <w:tcPrChange w:id="1230" w:author="Lilian Biber" w:date="2018-08-09T11:44:00Z">
              <w:tcPr>
                <w:tcW w:w="747" w:type="dxa"/>
              </w:tcPr>
            </w:tcPrChange>
          </w:tcPr>
          <w:p w:rsidR="00E01953" w:rsidRPr="001D432C" w:rsidRDefault="00E01953" w:rsidP="00FD0821">
            <w:pPr>
              <w:tabs>
                <w:tab w:val="left" w:pos="20"/>
                <w:tab w:val="left" w:pos="360"/>
              </w:tabs>
              <w:autoSpaceDE w:val="0"/>
              <w:autoSpaceDN w:val="0"/>
              <w:adjustRightInd w:val="0"/>
              <w:rPr>
                <w:ins w:id="1231" w:author="Microsoft Office-gebruiker" w:date="2018-07-30T16:39:00Z"/>
                <w:rFonts w:ascii="Avenir Next" w:hAnsi="Avenir Next" w:cs="Avenir Next"/>
                <w:color w:val="000000"/>
                <w:szCs w:val="22"/>
                <w:lang w:val="en-US" w:eastAsia="en-GB"/>
              </w:rPr>
            </w:pPr>
            <w:ins w:id="1232" w:author="Microsoft Office-gebruiker" w:date="2018-07-30T17:25:00Z">
              <w:r>
                <w:rPr>
                  <w:rFonts w:ascii="Avenir Next" w:hAnsi="Avenir Next" w:cs="Avenir Next"/>
                  <w:color w:val="000000"/>
                  <w:szCs w:val="22"/>
                  <w:lang w:val="en-US" w:eastAsia="en-GB"/>
                </w:rPr>
                <w:t>S</w:t>
              </w:r>
            </w:ins>
          </w:p>
        </w:tc>
        <w:tc>
          <w:tcPr>
            <w:tcW w:w="986" w:type="dxa"/>
            <w:tcPrChange w:id="1233" w:author="Lilian Biber" w:date="2018-08-09T11:44:00Z">
              <w:tcPr>
                <w:tcW w:w="986" w:type="dxa"/>
              </w:tcPr>
            </w:tcPrChange>
          </w:tcPr>
          <w:p w:rsidR="00E01953" w:rsidRPr="001D432C" w:rsidRDefault="00E01953" w:rsidP="00FD0821">
            <w:pPr>
              <w:tabs>
                <w:tab w:val="left" w:pos="20"/>
                <w:tab w:val="left" w:pos="360"/>
              </w:tabs>
              <w:autoSpaceDE w:val="0"/>
              <w:autoSpaceDN w:val="0"/>
              <w:adjustRightInd w:val="0"/>
              <w:rPr>
                <w:ins w:id="1234" w:author="Microsoft Office-gebruiker" w:date="2018-07-30T16:42:00Z"/>
                <w:rFonts w:ascii="Avenir Next" w:hAnsi="Avenir Next" w:cs="Avenir Next"/>
                <w:color w:val="000000"/>
                <w:szCs w:val="22"/>
                <w:lang w:val="en-US" w:eastAsia="en-GB"/>
              </w:rPr>
            </w:pPr>
            <w:ins w:id="1235" w:author="Microsoft Office-gebruiker" w:date="2018-07-30T17:25:00Z">
              <w:r>
                <w:rPr>
                  <w:rFonts w:ascii="Avenir Next" w:hAnsi="Avenir Next" w:cs="Avenir Next"/>
                  <w:color w:val="000000"/>
                  <w:szCs w:val="22"/>
                  <w:lang w:val="en-US" w:eastAsia="en-GB"/>
                </w:rPr>
                <w:t>E</w:t>
              </w:r>
            </w:ins>
          </w:p>
        </w:tc>
        <w:tc>
          <w:tcPr>
            <w:tcW w:w="6365" w:type="dxa"/>
            <w:tcPrChange w:id="1236" w:author="Lilian Biber" w:date="2018-08-09T11:44:00Z">
              <w:tcPr>
                <w:tcW w:w="6365" w:type="dxa"/>
              </w:tcPr>
            </w:tcPrChange>
          </w:tcPr>
          <w:p w:rsidR="000D7B31" w:rsidRDefault="00EF13A5">
            <w:pPr>
              <w:tabs>
                <w:tab w:val="left" w:pos="20"/>
                <w:tab w:val="left" w:pos="360"/>
              </w:tabs>
              <w:autoSpaceDE w:val="0"/>
              <w:autoSpaceDN w:val="0"/>
              <w:adjustRightInd w:val="0"/>
              <w:rPr>
                <w:ins w:id="1237" w:author="Microsoft Office-gebruiker" w:date="2018-07-30T16:14:00Z"/>
                <w:rFonts w:ascii="Avenir Next" w:hAnsi="Avenir Next" w:cs="Avenir Next"/>
                <w:color w:val="000000"/>
                <w:szCs w:val="22"/>
                <w:lang w:val="en-US" w:eastAsia="en-GB"/>
                <w:rPrChange w:id="1238" w:author="Microsoft Office-gebruiker" w:date="2018-07-30T16:16:00Z">
                  <w:rPr>
                    <w:ins w:id="1239" w:author="Microsoft Office-gebruiker" w:date="2018-07-30T16:14:00Z"/>
                    <w:rFonts w:ascii="Avenir Next" w:hAnsi="Avenir Next" w:cs="Avenir Next"/>
                    <w:color w:val="000000"/>
                    <w:szCs w:val="22"/>
                    <w:lang w:val="nl-NL" w:eastAsia="en-GB"/>
                  </w:rPr>
                </w:rPrChange>
              </w:rPr>
              <w:pPrChange w:id="1240" w:author="Microsoft Office-gebruiker" w:date="2018-07-30T16:16:00Z">
                <w:pPr>
                  <w:autoSpaceDE w:val="0"/>
                  <w:autoSpaceDN w:val="0"/>
                  <w:adjustRightInd w:val="0"/>
                </w:pPr>
              </w:pPrChange>
            </w:pPr>
            <w:ins w:id="1241" w:author="Microsoft Office-gebruiker" w:date="2018-07-30T16:15:00Z">
              <w:r w:rsidRPr="00EF13A5">
                <w:rPr>
                  <w:rFonts w:ascii="Avenir Next" w:hAnsi="Avenir Next" w:cs="Avenir Next"/>
                  <w:color w:val="000000"/>
                  <w:szCs w:val="22"/>
                  <w:lang w:val="en-US" w:eastAsia="en-GB"/>
                  <w:rPrChange w:id="1242" w:author="Microsoft Office-gebruiker" w:date="2018-07-30T16:15:00Z">
                    <w:rPr>
                      <w:rFonts w:ascii="Avenir Next" w:hAnsi="Avenir Next" w:cs="Avenir Next"/>
                      <w:color w:val="000000"/>
                      <w:szCs w:val="22"/>
                      <w:lang w:val="nl-NL" w:eastAsia="en-GB"/>
                    </w:rPr>
                  </w:rPrChange>
                </w:rPr>
                <w:t>Ensuring that the aims and objectives of the VTS are met at all times</w:t>
              </w:r>
            </w:ins>
          </w:p>
        </w:tc>
        <w:tc>
          <w:tcPr>
            <w:tcW w:w="1029" w:type="dxa"/>
            <w:tcPrChange w:id="1243" w:author="Lilian Biber" w:date="2018-08-09T11:44:00Z">
              <w:tcPr>
                <w:tcW w:w="1029" w:type="dxa"/>
              </w:tcPr>
            </w:tcPrChange>
          </w:tcPr>
          <w:p w:rsidR="00E01953" w:rsidRDefault="00E01953" w:rsidP="00FD0821">
            <w:pPr>
              <w:autoSpaceDE w:val="0"/>
              <w:autoSpaceDN w:val="0"/>
              <w:adjustRightInd w:val="0"/>
              <w:rPr>
                <w:ins w:id="1244" w:author="Microsoft Office-gebruiker" w:date="2018-07-30T16:14:00Z"/>
                <w:szCs w:val="22"/>
                <w:lang w:val="en-US"/>
              </w:rPr>
            </w:pPr>
          </w:p>
        </w:tc>
        <w:tc>
          <w:tcPr>
            <w:tcW w:w="1090" w:type="dxa"/>
            <w:tcPrChange w:id="1245" w:author="Lilian Biber" w:date="2018-08-09T11:44:00Z">
              <w:tcPr>
                <w:tcW w:w="1090" w:type="dxa"/>
              </w:tcPr>
            </w:tcPrChange>
          </w:tcPr>
          <w:p w:rsidR="00E01953" w:rsidRDefault="00E01953" w:rsidP="00FD0821">
            <w:pPr>
              <w:autoSpaceDE w:val="0"/>
              <w:autoSpaceDN w:val="0"/>
              <w:adjustRightInd w:val="0"/>
              <w:rPr>
                <w:ins w:id="1246" w:author="Microsoft Office-gebruiker" w:date="2018-07-30T16:14:00Z"/>
                <w:szCs w:val="22"/>
                <w:lang w:val="en-US"/>
              </w:rPr>
            </w:pPr>
            <w:ins w:id="1247" w:author="Microsoft Office-gebruiker" w:date="2018-07-30T16:17:00Z">
              <w:r>
                <w:rPr>
                  <w:szCs w:val="22"/>
                  <w:lang w:val="en-US"/>
                </w:rPr>
                <w:t>X</w:t>
              </w:r>
            </w:ins>
          </w:p>
        </w:tc>
        <w:tc>
          <w:tcPr>
            <w:tcW w:w="1090" w:type="dxa"/>
            <w:tcPrChange w:id="1248" w:author="Lilian Biber" w:date="2018-08-09T11:44:00Z">
              <w:tcPr>
                <w:tcW w:w="1090" w:type="dxa"/>
              </w:tcPr>
            </w:tcPrChange>
          </w:tcPr>
          <w:p w:rsidR="00E01953" w:rsidRDefault="00E01953" w:rsidP="00FD0821">
            <w:pPr>
              <w:autoSpaceDE w:val="0"/>
              <w:autoSpaceDN w:val="0"/>
              <w:adjustRightInd w:val="0"/>
              <w:rPr>
                <w:ins w:id="1249" w:author="Microsoft Office-gebruiker" w:date="2018-07-30T16:14:00Z"/>
                <w:szCs w:val="22"/>
                <w:lang w:val="en-US"/>
              </w:rPr>
            </w:pPr>
          </w:p>
        </w:tc>
        <w:tc>
          <w:tcPr>
            <w:tcW w:w="1090" w:type="dxa"/>
            <w:tcPrChange w:id="1250" w:author="Lilian Biber" w:date="2018-08-09T11:44:00Z">
              <w:tcPr>
                <w:tcW w:w="1090" w:type="dxa"/>
              </w:tcPr>
            </w:tcPrChange>
          </w:tcPr>
          <w:p w:rsidR="00E01953" w:rsidRDefault="00E01953" w:rsidP="00FD0821">
            <w:pPr>
              <w:autoSpaceDE w:val="0"/>
              <w:autoSpaceDN w:val="0"/>
              <w:adjustRightInd w:val="0"/>
              <w:rPr>
                <w:ins w:id="1251" w:author="Microsoft Office-gebruiker" w:date="2018-07-30T16:14:00Z"/>
                <w:szCs w:val="22"/>
                <w:lang w:val="en-US"/>
              </w:rPr>
            </w:pPr>
          </w:p>
        </w:tc>
        <w:tc>
          <w:tcPr>
            <w:tcW w:w="1090" w:type="dxa"/>
            <w:tcPrChange w:id="1252" w:author="Lilian Biber" w:date="2018-08-09T11:44:00Z">
              <w:tcPr>
                <w:tcW w:w="1090" w:type="dxa"/>
              </w:tcPr>
            </w:tcPrChange>
          </w:tcPr>
          <w:p w:rsidR="00E01953" w:rsidRDefault="00E01953" w:rsidP="00FD0821">
            <w:pPr>
              <w:autoSpaceDE w:val="0"/>
              <w:autoSpaceDN w:val="0"/>
              <w:adjustRightInd w:val="0"/>
              <w:rPr>
                <w:ins w:id="1253" w:author="Microsoft Office-gebruiker" w:date="2018-07-31T08:01:00Z"/>
                <w:szCs w:val="22"/>
                <w:lang w:val="en-US"/>
              </w:rPr>
            </w:pPr>
          </w:p>
        </w:tc>
      </w:tr>
      <w:tr w:rsidR="00E01953" w:rsidTr="00E01953">
        <w:trPr>
          <w:ins w:id="1254" w:author="Microsoft Office-gebruiker" w:date="2018-07-30T16:16:00Z"/>
        </w:trPr>
        <w:tc>
          <w:tcPr>
            <w:tcW w:w="747" w:type="dxa"/>
            <w:tcPrChange w:id="1255" w:author="Lilian Biber" w:date="2018-08-09T11:44:00Z">
              <w:tcPr>
                <w:tcW w:w="747" w:type="dxa"/>
              </w:tcPr>
            </w:tcPrChange>
          </w:tcPr>
          <w:p w:rsidR="00E01953" w:rsidRPr="00021187" w:rsidRDefault="00E01953" w:rsidP="00FD0821">
            <w:pPr>
              <w:tabs>
                <w:tab w:val="left" w:pos="20"/>
                <w:tab w:val="left" w:pos="360"/>
              </w:tabs>
              <w:autoSpaceDE w:val="0"/>
              <w:autoSpaceDN w:val="0"/>
              <w:adjustRightInd w:val="0"/>
              <w:rPr>
                <w:ins w:id="1256" w:author="Microsoft Office-gebruiker" w:date="2018-07-30T16:39:00Z"/>
                <w:rFonts w:ascii="Avenir Next" w:hAnsi="Avenir Next" w:cs="Avenir Next"/>
                <w:color w:val="000000"/>
                <w:szCs w:val="22"/>
                <w:lang w:val="en-US" w:eastAsia="en-GB"/>
              </w:rPr>
            </w:pPr>
          </w:p>
        </w:tc>
        <w:tc>
          <w:tcPr>
            <w:tcW w:w="986" w:type="dxa"/>
            <w:tcPrChange w:id="1257" w:author="Lilian Biber" w:date="2018-08-09T11:44:00Z">
              <w:tcPr>
                <w:tcW w:w="986" w:type="dxa"/>
              </w:tcPr>
            </w:tcPrChange>
          </w:tcPr>
          <w:p w:rsidR="00E01953" w:rsidRPr="00021187" w:rsidRDefault="00E01953" w:rsidP="00FD0821">
            <w:pPr>
              <w:tabs>
                <w:tab w:val="left" w:pos="20"/>
                <w:tab w:val="left" w:pos="360"/>
              </w:tabs>
              <w:autoSpaceDE w:val="0"/>
              <w:autoSpaceDN w:val="0"/>
              <w:adjustRightInd w:val="0"/>
              <w:rPr>
                <w:ins w:id="1258" w:author="Microsoft Office-gebruiker" w:date="2018-07-30T16:42:00Z"/>
                <w:rFonts w:ascii="Avenir Next" w:hAnsi="Avenir Next" w:cs="Avenir Next"/>
                <w:color w:val="000000"/>
                <w:szCs w:val="22"/>
                <w:lang w:val="en-US" w:eastAsia="en-GB"/>
              </w:rPr>
            </w:pPr>
          </w:p>
        </w:tc>
        <w:tc>
          <w:tcPr>
            <w:tcW w:w="6365" w:type="dxa"/>
            <w:tcPrChange w:id="1259" w:author="Lilian Biber" w:date="2018-08-09T11:44:00Z">
              <w:tcPr>
                <w:tcW w:w="6365" w:type="dxa"/>
              </w:tcPr>
            </w:tcPrChange>
          </w:tcPr>
          <w:p w:rsidR="000D7B31" w:rsidRDefault="00E01953">
            <w:pPr>
              <w:tabs>
                <w:tab w:val="left" w:pos="20"/>
                <w:tab w:val="left" w:pos="360"/>
              </w:tabs>
              <w:autoSpaceDE w:val="0"/>
              <w:autoSpaceDN w:val="0"/>
              <w:adjustRightInd w:val="0"/>
              <w:rPr>
                <w:ins w:id="1260" w:author="Microsoft Office-gebruiker" w:date="2018-07-30T16:16:00Z"/>
                <w:rFonts w:ascii="Avenir Next" w:hAnsi="Avenir Next" w:cs="Avenir Next"/>
                <w:color w:val="000000"/>
                <w:szCs w:val="22"/>
                <w:lang w:val="en-US" w:eastAsia="en-GB"/>
                <w:rPrChange w:id="1261" w:author="Microsoft Office-gebruiker" w:date="2018-07-30T16:16:00Z">
                  <w:rPr>
                    <w:ins w:id="1262" w:author="Microsoft Office-gebruiker" w:date="2018-07-30T16:16:00Z"/>
                    <w:rFonts w:ascii="Avenir Next" w:hAnsi="Avenir Next" w:cs="Avenir Next"/>
                    <w:color w:val="000000"/>
                    <w:szCs w:val="22"/>
                    <w:lang w:val="nl-NL" w:eastAsia="en-GB"/>
                  </w:rPr>
                </w:rPrChange>
              </w:rPr>
              <w:pPrChange w:id="1263" w:author="Microsoft Office-gebruiker" w:date="2018-07-30T16:16:00Z">
                <w:pPr>
                  <w:numPr>
                    <w:numId w:val="32"/>
                  </w:numPr>
                  <w:tabs>
                    <w:tab w:val="left" w:pos="20"/>
                    <w:tab w:val="left" w:pos="360"/>
                  </w:tabs>
                  <w:autoSpaceDE w:val="0"/>
                  <w:autoSpaceDN w:val="0"/>
                  <w:adjustRightInd w:val="0"/>
                  <w:ind w:left="360" w:hanging="360"/>
                </w:pPr>
              </w:pPrChange>
            </w:pPr>
            <w:ins w:id="1264" w:author="Microsoft Office-gebruiker" w:date="2018-07-30T16:16:00Z">
              <w:r w:rsidRPr="00021187">
                <w:rPr>
                  <w:rFonts w:ascii="Avenir Next" w:hAnsi="Avenir Next" w:cs="Avenir Next"/>
                  <w:color w:val="000000"/>
                  <w:szCs w:val="22"/>
                  <w:lang w:val="en-US" w:eastAsia="en-GB"/>
                </w:rPr>
                <w:t>Involved in setup of traffic planning system</w:t>
              </w:r>
            </w:ins>
          </w:p>
        </w:tc>
        <w:tc>
          <w:tcPr>
            <w:tcW w:w="1029" w:type="dxa"/>
            <w:tcPrChange w:id="1265" w:author="Lilian Biber" w:date="2018-08-09T11:44:00Z">
              <w:tcPr>
                <w:tcW w:w="1029" w:type="dxa"/>
              </w:tcPr>
            </w:tcPrChange>
          </w:tcPr>
          <w:p w:rsidR="00E01953" w:rsidRDefault="00E01953" w:rsidP="00FD0821">
            <w:pPr>
              <w:autoSpaceDE w:val="0"/>
              <w:autoSpaceDN w:val="0"/>
              <w:adjustRightInd w:val="0"/>
              <w:rPr>
                <w:ins w:id="1266" w:author="Microsoft Office-gebruiker" w:date="2018-07-30T16:16:00Z"/>
                <w:szCs w:val="22"/>
                <w:lang w:val="en-US"/>
              </w:rPr>
            </w:pPr>
          </w:p>
        </w:tc>
        <w:tc>
          <w:tcPr>
            <w:tcW w:w="1090" w:type="dxa"/>
            <w:tcPrChange w:id="1267" w:author="Lilian Biber" w:date="2018-08-09T11:44:00Z">
              <w:tcPr>
                <w:tcW w:w="1090" w:type="dxa"/>
              </w:tcPr>
            </w:tcPrChange>
          </w:tcPr>
          <w:p w:rsidR="00E01953" w:rsidRDefault="00E01953" w:rsidP="00FD0821">
            <w:pPr>
              <w:autoSpaceDE w:val="0"/>
              <w:autoSpaceDN w:val="0"/>
              <w:adjustRightInd w:val="0"/>
              <w:rPr>
                <w:ins w:id="1268" w:author="Microsoft Office-gebruiker" w:date="2018-07-30T16:16:00Z"/>
                <w:szCs w:val="22"/>
                <w:lang w:val="en-US"/>
              </w:rPr>
            </w:pPr>
            <w:ins w:id="1269" w:author="Microsoft Office-gebruiker" w:date="2018-07-30T16:17:00Z">
              <w:r>
                <w:rPr>
                  <w:szCs w:val="22"/>
                  <w:lang w:val="en-US"/>
                </w:rPr>
                <w:t>X</w:t>
              </w:r>
            </w:ins>
          </w:p>
        </w:tc>
        <w:tc>
          <w:tcPr>
            <w:tcW w:w="1090" w:type="dxa"/>
            <w:tcPrChange w:id="1270" w:author="Lilian Biber" w:date="2018-08-09T11:44:00Z">
              <w:tcPr>
                <w:tcW w:w="1090" w:type="dxa"/>
              </w:tcPr>
            </w:tcPrChange>
          </w:tcPr>
          <w:p w:rsidR="00E01953" w:rsidRDefault="00E01953" w:rsidP="00FD0821">
            <w:pPr>
              <w:autoSpaceDE w:val="0"/>
              <w:autoSpaceDN w:val="0"/>
              <w:adjustRightInd w:val="0"/>
              <w:rPr>
                <w:ins w:id="1271" w:author="Microsoft Office-gebruiker" w:date="2018-07-30T16:16:00Z"/>
                <w:szCs w:val="22"/>
                <w:lang w:val="en-US"/>
              </w:rPr>
            </w:pPr>
          </w:p>
        </w:tc>
        <w:tc>
          <w:tcPr>
            <w:tcW w:w="1090" w:type="dxa"/>
            <w:tcPrChange w:id="1272" w:author="Lilian Biber" w:date="2018-08-09T11:44:00Z">
              <w:tcPr>
                <w:tcW w:w="1090" w:type="dxa"/>
              </w:tcPr>
            </w:tcPrChange>
          </w:tcPr>
          <w:p w:rsidR="00E01953" w:rsidRDefault="00E01953" w:rsidP="00FD0821">
            <w:pPr>
              <w:autoSpaceDE w:val="0"/>
              <w:autoSpaceDN w:val="0"/>
              <w:adjustRightInd w:val="0"/>
              <w:rPr>
                <w:ins w:id="1273" w:author="Microsoft Office-gebruiker" w:date="2018-07-30T16:16:00Z"/>
                <w:szCs w:val="22"/>
                <w:lang w:val="en-US"/>
              </w:rPr>
            </w:pPr>
          </w:p>
        </w:tc>
        <w:tc>
          <w:tcPr>
            <w:tcW w:w="1090" w:type="dxa"/>
            <w:tcPrChange w:id="1274" w:author="Lilian Biber" w:date="2018-08-09T11:44:00Z">
              <w:tcPr>
                <w:tcW w:w="1090" w:type="dxa"/>
              </w:tcPr>
            </w:tcPrChange>
          </w:tcPr>
          <w:p w:rsidR="00E01953" w:rsidRDefault="00E01953" w:rsidP="00FD0821">
            <w:pPr>
              <w:autoSpaceDE w:val="0"/>
              <w:autoSpaceDN w:val="0"/>
              <w:adjustRightInd w:val="0"/>
              <w:rPr>
                <w:ins w:id="1275" w:author="Microsoft Office-gebruiker" w:date="2018-07-31T08:01:00Z"/>
                <w:szCs w:val="22"/>
                <w:lang w:val="en-US"/>
              </w:rPr>
            </w:pPr>
          </w:p>
        </w:tc>
      </w:tr>
      <w:tr w:rsidR="00E01953" w:rsidTr="00E01953">
        <w:trPr>
          <w:ins w:id="1276" w:author="Microsoft Office-gebruiker" w:date="2018-07-30T16:16:00Z"/>
        </w:trPr>
        <w:tc>
          <w:tcPr>
            <w:tcW w:w="747" w:type="dxa"/>
            <w:tcPrChange w:id="1277"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278" w:author="Microsoft Office-gebruiker" w:date="2018-07-30T16:39:00Z"/>
                <w:rFonts w:ascii="Avenir Next" w:hAnsi="Avenir Next" w:cs="Avenir Next"/>
                <w:color w:val="000000"/>
                <w:szCs w:val="22"/>
                <w:lang w:val="nl-NL" w:eastAsia="en-GB"/>
              </w:rPr>
            </w:pPr>
            <w:ins w:id="1279" w:author="Microsoft Office-gebruiker" w:date="2018-07-30T17:21:00Z">
              <w:r>
                <w:rPr>
                  <w:rFonts w:ascii="Avenir Next" w:hAnsi="Avenir Next" w:cs="Avenir Next"/>
                  <w:color w:val="000000"/>
                  <w:szCs w:val="22"/>
                  <w:lang w:val="nl-NL" w:eastAsia="en-GB"/>
                </w:rPr>
                <w:t>T</w:t>
              </w:r>
            </w:ins>
          </w:p>
        </w:tc>
        <w:tc>
          <w:tcPr>
            <w:tcW w:w="986" w:type="dxa"/>
            <w:tcPrChange w:id="1280"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281" w:author="Microsoft Office-gebruiker" w:date="2018-07-30T16:42:00Z"/>
                <w:rFonts w:ascii="Avenir Next" w:hAnsi="Avenir Next" w:cs="Avenir Next"/>
                <w:color w:val="000000"/>
                <w:szCs w:val="22"/>
                <w:lang w:val="nl-NL" w:eastAsia="en-GB"/>
              </w:rPr>
            </w:pPr>
            <w:ins w:id="1282" w:author="Microsoft Office-gebruiker" w:date="2018-07-30T17:21:00Z">
              <w:r>
                <w:rPr>
                  <w:rFonts w:ascii="Avenir Next" w:hAnsi="Avenir Next" w:cs="Avenir Next"/>
                  <w:color w:val="000000"/>
                  <w:szCs w:val="22"/>
                  <w:lang w:val="nl-NL" w:eastAsia="en-GB"/>
                </w:rPr>
                <w:t>L</w:t>
              </w:r>
            </w:ins>
          </w:p>
        </w:tc>
        <w:tc>
          <w:tcPr>
            <w:tcW w:w="6365" w:type="dxa"/>
            <w:tcPrChange w:id="1283" w:author="Lilian Biber" w:date="2018-08-09T11:44:00Z">
              <w:tcPr>
                <w:tcW w:w="6365" w:type="dxa"/>
              </w:tcPr>
            </w:tcPrChange>
          </w:tcPr>
          <w:p w:rsidR="000D7B31" w:rsidRDefault="00E01953">
            <w:pPr>
              <w:tabs>
                <w:tab w:val="left" w:pos="20"/>
                <w:tab w:val="left" w:pos="360"/>
              </w:tabs>
              <w:autoSpaceDE w:val="0"/>
              <w:autoSpaceDN w:val="0"/>
              <w:adjustRightInd w:val="0"/>
              <w:rPr>
                <w:ins w:id="1284" w:author="Microsoft Office-gebruiker" w:date="2018-07-30T16:16:00Z"/>
                <w:rFonts w:ascii="Avenir Next" w:hAnsi="Avenir Next" w:cs="Avenir Next"/>
                <w:color w:val="000000"/>
                <w:szCs w:val="22"/>
                <w:lang w:val="nl-NL" w:eastAsia="en-GB"/>
              </w:rPr>
              <w:pPrChange w:id="1285" w:author="Microsoft Office-gebruiker" w:date="2018-07-30T16:16:00Z">
                <w:pPr>
                  <w:numPr>
                    <w:numId w:val="32"/>
                  </w:numPr>
                  <w:tabs>
                    <w:tab w:val="left" w:pos="20"/>
                    <w:tab w:val="left" w:pos="360"/>
                  </w:tabs>
                  <w:autoSpaceDE w:val="0"/>
                  <w:autoSpaceDN w:val="0"/>
                  <w:adjustRightInd w:val="0"/>
                  <w:ind w:left="360" w:hanging="360"/>
                </w:pPr>
              </w:pPrChange>
            </w:pPr>
            <w:ins w:id="1286" w:author="Microsoft Office-gebruiker" w:date="2018-07-30T16:16:00Z">
              <w:r>
                <w:rPr>
                  <w:rFonts w:ascii="Avenir Next" w:hAnsi="Avenir Next" w:cs="Avenir Next"/>
                  <w:color w:val="000000"/>
                  <w:szCs w:val="22"/>
                  <w:lang w:val="nl-NL" w:eastAsia="en-GB"/>
                </w:rPr>
                <w:t>Appraisal of performance</w:t>
              </w:r>
            </w:ins>
          </w:p>
        </w:tc>
        <w:tc>
          <w:tcPr>
            <w:tcW w:w="1029" w:type="dxa"/>
            <w:tcPrChange w:id="1287" w:author="Lilian Biber" w:date="2018-08-09T11:44:00Z">
              <w:tcPr>
                <w:tcW w:w="1029" w:type="dxa"/>
              </w:tcPr>
            </w:tcPrChange>
          </w:tcPr>
          <w:p w:rsidR="00E01953" w:rsidRDefault="00E01953" w:rsidP="00FD0821">
            <w:pPr>
              <w:autoSpaceDE w:val="0"/>
              <w:autoSpaceDN w:val="0"/>
              <w:adjustRightInd w:val="0"/>
              <w:rPr>
                <w:ins w:id="1288" w:author="Microsoft Office-gebruiker" w:date="2018-07-30T16:16:00Z"/>
                <w:szCs w:val="22"/>
                <w:lang w:val="en-US"/>
              </w:rPr>
            </w:pPr>
          </w:p>
        </w:tc>
        <w:tc>
          <w:tcPr>
            <w:tcW w:w="1090" w:type="dxa"/>
            <w:tcPrChange w:id="1289" w:author="Lilian Biber" w:date="2018-08-09T11:44:00Z">
              <w:tcPr>
                <w:tcW w:w="1090" w:type="dxa"/>
              </w:tcPr>
            </w:tcPrChange>
          </w:tcPr>
          <w:p w:rsidR="00E01953" w:rsidRDefault="00E01953" w:rsidP="00FD0821">
            <w:pPr>
              <w:autoSpaceDE w:val="0"/>
              <w:autoSpaceDN w:val="0"/>
              <w:adjustRightInd w:val="0"/>
              <w:rPr>
                <w:ins w:id="1290" w:author="Microsoft Office-gebruiker" w:date="2018-07-30T16:16:00Z"/>
                <w:szCs w:val="22"/>
                <w:lang w:val="en-US"/>
              </w:rPr>
            </w:pPr>
            <w:ins w:id="1291" w:author="Microsoft Office-gebruiker" w:date="2018-07-30T16:17:00Z">
              <w:r>
                <w:rPr>
                  <w:szCs w:val="22"/>
                  <w:lang w:val="en-US"/>
                </w:rPr>
                <w:t>X</w:t>
              </w:r>
            </w:ins>
          </w:p>
        </w:tc>
        <w:tc>
          <w:tcPr>
            <w:tcW w:w="1090" w:type="dxa"/>
            <w:tcPrChange w:id="1292" w:author="Lilian Biber" w:date="2018-08-09T11:44:00Z">
              <w:tcPr>
                <w:tcW w:w="1090" w:type="dxa"/>
              </w:tcPr>
            </w:tcPrChange>
          </w:tcPr>
          <w:p w:rsidR="00E01953" w:rsidRDefault="00E01953" w:rsidP="00FD0821">
            <w:pPr>
              <w:autoSpaceDE w:val="0"/>
              <w:autoSpaceDN w:val="0"/>
              <w:adjustRightInd w:val="0"/>
              <w:rPr>
                <w:ins w:id="1293" w:author="Microsoft Office-gebruiker" w:date="2018-07-30T16:16:00Z"/>
                <w:szCs w:val="22"/>
                <w:lang w:val="en-US"/>
              </w:rPr>
            </w:pPr>
          </w:p>
        </w:tc>
        <w:tc>
          <w:tcPr>
            <w:tcW w:w="1090" w:type="dxa"/>
            <w:tcPrChange w:id="1294" w:author="Lilian Biber" w:date="2018-08-09T11:44:00Z">
              <w:tcPr>
                <w:tcW w:w="1090" w:type="dxa"/>
              </w:tcPr>
            </w:tcPrChange>
          </w:tcPr>
          <w:p w:rsidR="00E01953" w:rsidRDefault="00E01953" w:rsidP="00FD0821">
            <w:pPr>
              <w:autoSpaceDE w:val="0"/>
              <w:autoSpaceDN w:val="0"/>
              <w:adjustRightInd w:val="0"/>
              <w:rPr>
                <w:ins w:id="1295" w:author="Microsoft Office-gebruiker" w:date="2018-07-30T16:16:00Z"/>
                <w:szCs w:val="22"/>
                <w:lang w:val="en-US"/>
              </w:rPr>
            </w:pPr>
            <w:ins w:id="1296" w:author="Microsoft Office-gebruiker" w:date="2018-07-30T16:17:00Z">
              <w:r>
                <w:rPr>
                  <w:szCs w:val="22"/>
                  <w:lang w:val="en-US"/>
                </w:rPr>
                <w:t>X</w:t>
              </w:r>
            </w:ins>
          </w:p>
        </w:tc>
        <w:tc>
          <w:tcPr>
            <w:tcW w:w="1090" w:type="dxa"/>
            <w:tcPrChange w:id="1297" w:author="Lilian Biber" w:date="2018-08-09T11:44:00Z">
              <w:tcPr>
                <w:tcW w:w="1090" w:type="dxa"/>
              </w:tcPr>
            </w:tcPrChange>
          </w:tcPr>
          <w:p w:rsidR="00E01953" w:rsidRDefault="00E01953" w:rsidP="00FD0821">
            <w:pPr>
              <w:autoSpaceDE w:val="0"/>
              <w:autoSpaceDN w:val="0"/>
              <w:adjustRightInd w:val="0"/>
              <w:rPr>
                <w:ins w:id="1298" w:author="Microsoft Office-gebruiker" w:date="2018-07-31T08:01:00Z"/>
                <w:szCs w:val="22"/>
                <w:lang w:val="en-US"/>
              </w:rPr>
            </w:pPr>
          </w:p>
        </w:tc>
      </w:tr>
      <w:tr w:rsidR="00E01953" w:rsidTr="00E01953">
        <w:trPr>
          <w:ins w:id="1299" w:author="Microsoft Office-gebruiker" w:date="2018-07-30T16:16:00Z"/>
        </w:trPr>
        <w:tc>
          <w:tcPr>
            <w:tcW w:w="747" w:type="dxa"/>
            <w:tcPrChange w:id="1300"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301" w:author="Microsoft Office-gebruiker" w:date="2018-07-30T16:39:00Z"/>
                <w:rFonts w:ascii="Avenir Next" w:hAnsi="Avenir Next" w:cs="Avenir Next"/>
                <w:color w:val="000000"/>
                <w:szCs w:val="22"/>
                <w:lang w:val="nl-NL" w:eastAsia="en-GB"/>
              </w:rPr>
            </w:pPr>
            <w:ins w:id="1302" w:author="Microsoft Office-gebruiker" w:date="2018-07-30T17:21:00Z">
              <w:r>
                <w:rPr>
                  <w:rFonts w:ascii="Avenir Next" w:hAnsi="Avenir Next" w:cs="Avenir Next"/>
                  <w:color w:val="000000"/>
                  <w:szCs w:val="22"/>
                  <w:lang w:val="nl-NL" w:eastAsia="en-GB"/>
                </w:rPr>
                <w:t>S</w:t>
              </w:r>
            </w:ins>
          </w:p>
        </w:tc>
        <w:tc>
          <w:tcPr>
            <w:tcW w:w="986" w:type="dxa"/>
            <w:tcPrChange w:id="1303"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304" w:author="Microsoft Office-gebruiker" w:date="2018-07-30T16:42:00Z"/>
                <w:rFonts w:ascii="Avenir Next" w:hAnsi="Avenir Next" w:cs="Avenir Next"/>
                <w:color w:val="000000"/>
                <w:szCs w:val="22"/>
                <w:lang w:val="nl-NL" w:eastAsia="en-GB"/>
              </w:rPr>
            </w:pPr>
            <w:ins w:id="1305" w:author="Microsoft Office-gebruiker" w:date="2018-07-30T17:21:00Z">
              <w:r>
                <w:rPr>
                  <w:rFonts w:ascii="Avenir Next" w:hAnsi="Avenir Next" w:cs="Avenir Next"/>
                  <w:color w:val="000000"/>
                  <w:szCs w:val="22"/>
                  <w:lang w:val="nl-NL" w:eastAsia="en-GB"/>
                </w:rPr>
                <w:t>L</w:t>
              </w:r>
            </w:ins>
          </w:p>
        </w:tc>
        <w:tc>
          <w:tcPr>
            <w:tcW w:w="6365" w:type="dxa"/>
            <w:tcPrChange w:id="1306" w:author="Lilian Biber" w:date="2018-08-09T11:44:00Z">
              <w:tcPr>
                <w:tcW w:w="6365" w:type="dxa"/>
              </w:tcPr>
            </w:tcPrChange>
          </w:tcPr>
          <w:p w:rsidR="000D7B31" w:rsidRDefault="00E01953">
            <w:pPr>
              <w:tabs>
                <w:tab w:val="left" w:pos="20"/>
                <w:tab w:val="left" w:pos="360"/>
              </w:tabs>
              <w:autoSpaceDE w:val="0"/>
              <w:autoSpaceDN w:val="0"/>
              <w:adjustRightInd w:val="0"/>
              <w:rPr>
                <w:ins w:id="1307" w:author="Microsoft Office-gebruiker" w:date="2018-07-30T16:16:00Z"/>
                <w:rFonts w:ascii="Avenir Next" w:hAnsi="Avenir Next" w:cs="Avenir Next"/>
                <w:color w:val="000000"/>
                <w:szCs w:val="22"/>
                <w:lang w:val="nl-NL" w:eastAsia="en-GB"/>
              </w:rPr>
              <w:pPrChange w:id="1308" w:author="Microsoft Office-gebruiker" w:date="2018-07-30T16:16:00Z">
                <w:pPr>
                  <w:numPr>
                    <w:numId w:val="32"/>
                  </w:numPr>
                  <w:tabs>
                    <w:tab w:val="left" w:pos="20"/>
                    <w:tab w:val="left" w:pos="360"/>
                  </w:tabs>
                  <w:autoSpaceDE w:val="0"/>
                  <w:autoSpaceDN w:val="0"/>
                  <w:adjustRightInd w:val="0"/>
                  <w:ind w:left="360" w:hanging="360"/>
                </w:pPr>
              </w:pPrChange>
            </w:pPr>
            <w:ins w:id="1309" w:author="Microsoft Office-gebruiker" w:date="2018-07-30T16:16:00Z">
              <w:r>
                <w:rPr>
                  <w:rFonts w:ascii="Avenir Next" w:hAnsi="Avenir Next" w:cs="Avenir Next"/>
                  <w:color w:val="000000"/>
                  <w:szCs w:val="22"/>
                  <w:lang w:val="nl-NL" w:eastAsia="en-GB"/>
                </w:rPr>
                <w:t>Develop selection process</w:t>
              </w:r>
            </w:ins>
          </w:p>
        </w:tc>
        <w:tc>
          <w:tcPr>
            <w:tcW w:w="1029" w:type="dxa"/>
            <w:tcPrChange w:id="1310" w:author="Lilian Biber" w:date="2018-08-09T11:44:00Z">
              <w:tcPr>
                <w:tcW w:w="1029" w:type="dxa"/>
              </w:tcPr>
            </w:tcPrChange>
          </w:tcPr>
          <w:p w:rsidR="00E01953" w:rsidRDefault="00E01953" w:rsidP="00FD0821">
            <w:pPr>
              <w:autoSpaceDE w:val="0"/>
              <w:autoSpaceDN w:val="0"/>
              <w:adjustRightInd w:val="0"/>
              <w:rPr>
                <w:ins w:id="1311" w:author="Microsoft Office-gebruiker" w:date="2018-07-30T16:16:00Z"/>
                <w:szCs w:val="22"/>
                <w:lang w:val="en-US"/>
              </w:rPr>
            </w:pPr>
          </w:p>
        </w:tc>
        <w:tc>
          <w:tcPr>
            <w:tcW w:w="1090" w:type="dxa"/>
            <w:tcPrChange w:id="1312" w:author="Lilian Biber" w:date="2018-08-09T11:44:00Z">
              <w:tcPr>
                <w:tcW w:w="1090" w:type="dxa"/>
              </w:tcPr>
            </w:tcPrChange>
          </w:tcPr>
          <w:p w:rsidR="00E01953" w:rsidRDefault="00E01953" w:rsidP="00FD0821">
            <w:pPr>
              <w:autoSpaceDE w:val="0"/>
              <w:autoSpaceDN w:val="0"/>
              <w:adjustRightInd w:val="0"/>
              <w:rPr>
                <w:ins w:id="1313" w:author="Microsoft Office-gebruiker" w:date="2018-07-30T16:16:00Z"/>
                <w:szCs w:val="22"/>
                <w:lang w:val="en-US"/>
              </w:rPr>
            </w:pPr>
            <w:ins w:id="1314" w:author="Microsoft Office-gebruiker" w:date="2018-07-30T16:17:00Z">
              <w:r>
                <w:rPr>
                  <w:szCs w:val="22"/>
                  <w:lang w:val="en-US"/>
                </w:rPr>
                <w:t>X</w:t>
              </w:r>
            </w:ins>
          </w:p>
        </w:tc>
        <w:tc>
          <w:tcPr>
            <w:tcW w:w="1090" w:type="dxa"/>
            <w:tcPrChange w:id="1315" w:author="Lilian Biber" w:date="2018-08-09T11:44:00Z">
              <w:tcPr>
                <w:tcW w:w="1090" w:type="dxa"/>
              </w:tcPr>
            </w:tcPrChange>
          </w:tcPr>
          <w:p w:rsidR="00E01953" w:rsidRDefault="00E01953" w:rsidP="00FD0821">
            <w:pPr>
              <w:autoSpaceDE w:val="0"/>
              <w:autoSpaceDN w:val="0"/>
              <w:adjustRightInd w:val="0"/>
              <w:rPr>
                <w:ins w:id="1316" w:author="Microsoft Office-gebruiker" w:date="2018-07-30T16:16:00Z"/>
                <w:szCs w:val="22"/>
                <w:lang w:val="en-US"/>
              </w:rPr>
            </w:pPr>
          </w:p>
        </w:tc>
        <w:tc>
          <w:tcPr>
            <w:tcW w:w="1090" w:type="dxa"/>
            <w:tcPrChange w:id="1317" w:author="Lilian Biber" w:date="2018-08-09T11:44:00Z">
              <w:tcPr>
                <w:tcW w:w="1090" w:type="dxa"/>
              </w:tcPr>
            </w:tcPrChange>
          </w:tcPr>
          <w:p w:rsidR="00E01953" w:rsidRDefault="00E01953" w:rsidP="00FD0821">
            <w:pPr>
              <w:autoSpaceDE w:val="0"/>
              <w:autoSpaceDN w:val="0"/>
              <w:adjustRightInd w:val="0"/>
              <w:rPr>
                <w:ins w:id="1318" w:author="Microsoft Office-gebruiker" w:date="2018-07-30T16:16:00Z"/>
                <w:szCs w:val="22"/>
                <w:lang w:val="en-US"/>
              </w:rPr>
            </w:pPr>
            <w:ins w:id="1319" w:author="Microsoft Office-gebruiker" w:date="2018-07-30T16:17:00Z">
              <w:r>
                <w:rPr>
                  <w:szCs w:val="22"/>
                  <w:lang w:val="en-US"/>
                </w:rPr>
                <w:t>X</w:t>
              </w:r>
            </w:ins>
          </w:p>
        </w:tc>
        <w:tc>
          <w:tcPr>
            <w:tcW w:w="1090" w:type="dxa"/>
            <w:tcPrChange w:id="1320" w:author="Lilian Biber" w:date="2018-08-09T11:44:00Z">
              <w:tcPr>
                <w:tcW w:w="1090" w:type="dxa"/>
              </w:tcPr>
            </w:tcPrChange>
          </w:tcPr>
          <w:p w:rsidR="00E01953" w:rsidRDefault="00E01953" w:rsidP="00FD0821">
            <w:pPr>
              <w:autoSpaceDE w:val="0"/>
              <w:autoSpaceDN w:val="0"/>
              <w:adjustRightInd w:val="0"/>
              <w:rPr>
                <w:ins w:id="1321" w:author="Microsoft Office-gebruiker" w:date="2018-07-31T08:01:00Z"/>
                <w:szCs w:val="22"/>
                <w:lang w:val="en-US"/>
              </w:rPr>
            </w:pPr>
          </w:p>
        </w:tc>
      </w:tr>
      <w:tr w:rsidR="00E01953" w:rsidTr="00E01953">
        <w:trPr>
          <w:ins w:id="1322" w:author="Microsoft Office-gebruiker" w:date="2018-07-30T16:14:00Z"/>
        </w:trPr>
        <w:tc>
          <w:tcPr>
            <w:tcW w:w="747" w:type="dxa"/>
            <w:tcPrChange w:id="1323"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324" w:author="Microsoft Office-gebruiker" w:date="2018-07-30T16:39:00Z"/>
                <w:rFonts w:ascii="Avenir Next" w:hAnsi="Avenir Next" w:cs="Avenir Next"/>
                <w:color w:val="000000"/>
                <w:szCs w:val="22"/>
                <w:lang w:val="nl-NL" w:eastAsia="en-GB"/>
              </w:rPr>
            </w:pPr>
            <w:ins w:id="1325" w:author="Microsoft Office-gebruiker" w:date="2018-07-30T17:21:00Z">
              <w:r>
                <w:rPr>
                  <w:rFonts w:ascii="Avenir Next" w:hAnsi="Avenir Next" w:cs="Avenir Next"/>
                  <w:color w:val="000000"/>
                  <w:szCs w:val="22"/>
                  <w:lang w:val="nl-NL" w:eastAsia="en-GB"/>
                </w:rPr>
                <w:t>O</w:t>
              </w:r>
            </w:ins>
          </w:p>
        </w:tc>
        <w:tc>
          <w:tcPr>
            <w:tcW w:w="986" w:type="dxa"/>
            <w:tcPrChange w:id="1326"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327" w:author="Microsoft Office-gebruiker" w:date="2018-07-30T16:42:00Z"/>
                <w:rFonts w:ascii="Avenir Next" w:hAnsi="Avenir Next" w:cs="Avenir Next"/>
                <w:color w:val="000000"/>
                <w:szCs w:val="22"/>
                <w:lang w:val="nl-NL" w:eastAsia="en-GB"/>
              </w:rPr>
            </w:pPr>
            <w:ins w:id="1328" w:author="Microsoft Office-gebruiker" w:date="2018-07-30T17:21:00Z">
              <w:r>
                <w:rPr>
                  <w:rFonts w:ascii="Avenir Next" w:hAnsi="Avenir Next" w:cs="Avenir Next"/>
                  <w:color w:val="000000"/>
                  <w:szCs w:val="22"/>
                  <w:lang w:val="nl-NL" w:eastAsia="en-GB"/>
                </w:rPr>
                <w:t>L</w:t>
              </w:r>
            </w:ins>
          </w:p>
        </w:tc>
        <w:tc>
          <w:tcPr>
            <w:tcW w:w="6365" w:type="dxa"/>
            <w:tcPrChange w:id="1329" w:author="Lilian Biber" w:date="2018-08-09T11:44:00Z">
              <w:tcPr>
                <w:tcW w:w="6365" w:type="dxa"/>
              </w:tcPr>
            </w:tcPrChange>
          </w:tcPr>
          <w:p w:rsidR="000D7B31" w:rsidRDefault="00E01953">
            <w:pPr>
              <w:tabs>
                <w:tab w:val="left" w:pos="20"/>
                <w:tab w:val="left" w:pos="360"/>
              </w:tabs>
              <w:autoSpaceDE w:val="0"/>
              <w:autoSpaceDN w:val="0"/>
              <w:adjustRightInd w:val="0"/>
              <w:rPr>
                <w:ins w:id="1330" w:author="Microsoft Office-gebruiker" w:date="2018-07-30T16:14:00Z"/>
                <w:rFonts w:ascii="Avenir Next" w:hAnsi="Avenir Next" w:cs="Avenir Next"/>
                <w:color w:val="000000"/>
                <w:szCs w:val="22"/>
                <w:lang w:val="nl-NL" w:eastAsia="en-GB"/>
              </w:rPr>
              <w:pPrChange w:id="1331" w:author="Microsoft Office-gebruiker" w:date="2018-07-30T16:17:00Z">
                <w:pPr>
                  <w:autoSpaceDE w:val="0"/>
                  <w:autoSpaceDN w:val="0"/>
                  <w:adjustRightInd w:val="0"/>
                </w:pPr>
              </w:pPrChange>
            </w:pPr>
            <w:ins w:id="1332" w:author="Microsoft Office-gebruiker" w:date="2018-07-30T16:15:00Z">
              <w:r>
                <w:rPr>
                  <w:rFonts w:ascii="Avenir Next" w:hAnsi="Avenir Next" w:cs="Avenir Next"/>
                  <w:color w:val="000000"/>
                  <w:szCs w:val="22"/>
                  <w:lang w:val="nl-NL" w:eastAsia="en-GB"/>
                </w:rPr>
                <w:t>Team management</w:t>
              </w:r>
            </w:ins>
          </w:p>
        </w:tc>
        <w:tc>
          <w:tcPr>
            <w:tcW w:w="1029" w:type="dxa"/>
            <w:tcPrChange w:id="1333" w:author="Lilian Biber" w:date="2018-08-09T11:44:00Z">
              <w:tcPr>
                <w:tcW w:w="1029" w:type="dxa"/>
              </w:tcPr>
            </w:tcPrChange>
          </w:tcPr>
          <w:p w:rsidR="00E01953" w:rsidRDefault="00E01953" w:rsidP="00FD0821">
            <w:pPr>
              <w:autoSpaceDE w:val="0"/>
              <w:autoSpaceDN w:val="0"/>
              <w:adjustRightInd w:val="0"/>
              <w:rPr>
                <w:ins w:id="1334" w:author="Microsoft Office-gebruiker" w:date="2018-07-30T16:14:00Z"/>
                <w:szCs w:val="22"/>
                <w:lang w:val="en-US"/>
              </w:rPr>
            </w:pPr>
          </w:p>
        </w:tc>
        <w:tc>
          <w:tcPr>
            <w:tcW w:w="1090" w:type="dxa"/>
            <w:tcPrChange w:id="1335" w:author="Lilian Biber" w:date="2018-08-09T11:44:00Z">
              <w:tcPr>
                <w:tcW w:w="1090" w:type="dxa"/>
              </w:tcPr>
            </w:tcPrChange>
          </w:tcPr>
          <w:p w:rsidR="00E01953" w:rsidRDefault="00E01953" w:rsidP="00FD0821">
            <w:pPr>
              <w:autoSpaceDE w:val="0"/>
              <w:autoSpaceDN w:val="0"/>
              <w:adjustRightInd w:val="0"/>
              <w:rPr>
                <w:ins w:id="1336" w:author="Microsoft Office-gebruiker" w:date="2018-07-30T16:14:00Z"/>
                <w:szCs w:val="22"/>
                <w:lang w:val="en-US"/>
              </w:rPr>
            </w:pPr>
            <w:ins w:id="1337" w:author="Microsoft Office-gebruiker" w:date="2018-07-30T16:17:00Z">
              <w:r>
                <w:rPr>
                  <w:szCs w:val="22"/>
                  <w:lang w:val="en-US"/>
                </w:rPr>
                <w:t>X</w:t>
              </w:r>
            </w:ins>
          </w:p>
        </w:tc>
        <w:tc>
          <w:tcPr>
            <w:tcW w:w="1090" w:type="dxa"/>
            <w:tcPrChange w:id="1338" w:author="Lilian Biber" w:date="2018-08-09T11:44:00Z">
              <w:tcPr>
                <w:tcW w:w="1090" w:type="dxa"/>
              </w:tcPr>
            </w:tcPrChange>
          </w:tcPr>
          <w:p w:rsidR="00E01953" w:rsidRDefault="00E01953" w:rsidP="00FD0821">
            <w:pPr>
              <w:autoSpaceDE w:val="0"/>
              <w:autoSpaceDN w:val="0"/>
              <w:adjustRightInd w:val="0"/>
              <w:rPr>
                <w:ins w:id="1339" w:author="Microsoft Office-gebruiker" w:date="2018-07-30T16:14:00Z"/>
                <w:szCs w:val="22"/>
                <w:lang w:val="en-US"/>
              </w:rPr>
            </w:pPr>
          </w:p>
        </w:tc>
        <w:tc>
          <w:tcPr>
            <w:tcW w:w="1090" w:type="dxa"/>
            <w:tcPrChange w:id="1340" w:author="Lilian Biber" w:date="2018-08-09T11:44:00Z">
              <w:tcPr>
                <w:tcW w:w="1090" w:type="dxa"/>
              </w:tcPr>
            </w:tcPrChange>
          </w:tcPr>
          <w:p w:rsidR="00E01953" w:rsidRDefault="00E01953" w:rsidP="00FD0821">
            <w:pPr>
              <w:autoSpaceDE w:val="0"/>
              <w:autoSpaceDN w:val="0"/>
              <w:adjustRightInd w:val="0"/>
              <w:rPr>
                <w:ins w:id="1341" w:author="Microsoft Office-gebruiker" w:date="2018-07-30T16:14:00Z"/>
                <w:szCs w:val="22"/>
                <w:lang w:val="en-US"/>
              </w:rPr>
            </w:pPr>
            <w:ins w:id="1342" w:author="Microsoft Office-gebruiker" w:date="2018-07-30T16:17:00Z">
              <w:r>
                <w:rPr>
                  <w:szCs w:val="22"/>
                  <w:lang w:val="en-US"/>
                </w:rPr>
                <w:t>X</w:t>
              </w:r>
            </w:ins>
          </w:p>
        </w:tc>
        <w:tc>
          <w:tcPr>
            <w:tcW w:w="1090" w:type="dxa"/>
            <w:tcPrChange w:id="1343" w:author="Lilian Biber" w:date="2018-08-09T11:44:00Z">
              <w:tcPr>
                <w:tcW w:w="1090" w:type="dxa"/>
              </w:tcPr>
            </w:tcPrChange>
          </w:tcPr>
          <w:p w:rsidR="00E01953" w:rsidRDefault="00E01953" w:rsidP="00FD0821">
            <w:pPr>
              <w:autoSpaceDE w:val="0"/>
              <w:autoSpaceDN w:val="0"/>
              <w:adjustRightInd w:val="0"/>
              <w:rPr>
                <w:ins w:id="1344" w:author="Microsoft Office-gebruiker" w:date="2018-07-31T08:01:00Z"/>
                <w:szCs w:val="22"/>
                <w:lang w:val="en-US"/>
              </w:rPr>
            </w:pPr>
          </w:p>
        </w:tc>
      </w:tr>
      <w:tr w:rsidR="00E01953" w:rsidTr="00E01953">
        <w:trPr>
          <w:ins w:id="1345" w:author="Microsoft Office-gebruiker" w:date="2018-07-30T16:14:00Z"/>
        </w:trPr>
        <w:tc>
          <w:tcPr>
            <w:tcW w:w="747" w:type="dxa"/>
            <w:tcPrChange w:id="1346" w:author="Lilian Biber" w:date="2018-08-09T11:44:00Z">
              <w:tcPr>
                <w:tcW w:w="747" w:type="dxa"/>
              </w:tcPr>
            </w:tcPrChange>
          </w:tcPr>
          <w:p w:rsidR="00E01953" w:rsidRDefault="00E01953" w:rsidP="00FD0821">
            <w:pPr>
              <w:tabs>
                <w:tab w:val="left" w:pos="20"/>
                <w:tab w:val="left" w:pos="360"/>
              </w:tabs>
              <w:autoSpaceDE w:val="0"/>
              <w:autoSpaceDN w:val="0"/>
              <w:adjustRightInd w:val="0"/>
              <w:rPr>
                <w:ins w:id="1347" w:author="Microsoft Office-gebruiker" w:date="2018-07-30T16:39:00Z"/>
                <w:rFonts w:ascii="Avenir Next" w:hAnsi="Avenir Next" w:cs="Avenir Next"/>
                <w:color w:val="000000"/>
                <w:szCs w:val="22"/>
                <w:lang w:val="nl-NL" w:eastAsia="en-GB"/>
              </w:rPr>
            </w:pPr>
            <w:ins w:id="1348" w:author="Microsoft Office-gebruiker" w:date="2018-07-30T17:22:00Z">
              <w:r>
                <w:rPr>
                  <w:rFonts w:ascii="Avenir Next" w:hAnsi="Avenir Next" w:cs="Avenir Next"/>
                  <w:color w:val="000000"/>
                  <w:szCs w:val="22"/>
                  <w:lang w:val="nl-NL" w:eastAsia="en-GB"/>
                </w:rPr>
                <w:t>O</w:t>
              </w:r>
            </w:ins>
          </w:p>
        </w:tc>
        <w:tc>
          <w:tcPr>
            <w:tcW w:w="986" w:type="dxa"/>
            <w:tcPrChange w:id="1349" w:author="Lilian Biber" w:date="2018-08-09T11:44:00Z">
              <w:tcPr>
                <w:tcW w:w="986" w:type="dxa"/>
              </w:tcPr>
            </w:tcPrChange>
          </w:tcPr>
          <w:p w:rsidR="00E01953" w:rsidRDefault="00E01953" w:rsidP="00FD0821">
            <w:pPr>
              <w:tabs>
                <w:tab w:val="left" w:pos="20"/>
                <w:tab w:val="left" w:pos="360"/>
              </w:tabs>
              <w:autoSpaceDE w:val="0"/>
              <w:autoSpaceDN w:val="0"/>
              <w:adjustRightInd w:val="0"/>
              <w:rPr>
                <w:ins w:id="1350" w:author="Microsoft Office-gebruiker" w:date="2018-07-30T16:42:00Z"/>
                <w:rFonts w:ascii="Avenir Next" w:hAnsi="Avenir Next" w:cs="Avenir Next"/>
                <w:color w:val="000000"/>
                <w:szCs w:val="22"/>
                <w:lang w:val="nl-NL" w:eastAsia="en-GB"/>
              </w:rPr>
            </w:pPr>
            <w:ins w:id="1351" w:author="Microsoft Office-gebruiker" w:date="2018-07-30T17:22:00Z">
              <w:r>
                <w:rPr>
                  <w:rFonts w:ascii="Avenir Next" w:hAnsi="Avenir Next" w:cs="Avenir Next"/>
                  <w:color w:val="000000"/>
                  <w:szCs w:val="22"/>
                  <w:lang w:val="nl-NL" w:eastAsia="en-GB"/>
                </w:rPr>
                <w:t>L</w:t>
              </w:r>
            </w:ins>
          </w:p>
        </w:tc>
        <w:tc>
          <w:tcPr>
            <w:tcW w:w="6365" w:type="dxa"/>
            <w:tcPrChange w:id="1352" w:author="Lilian Biber" w:date="2018-08-09T11:44:00Z">
              <w:tcPr>
                <w:tcW w:w="6365" w:type="dxa"/>
              </w:tcPr>
            </w:tcPrChange>
          </w:tcPr>
          <w:p w:rsidR="000D7B31" w:rsidRDefault="00E01953">
            <w:pPr>
              <w:tabs>
                <w:tab w:val="left" w:pos="20"/>
                <w:tab w:val="left" w:pos="360"/>
              </w:tabs>
              <w:autoSpaceDE w:val="0"/>
              <w:autoSpaceDN w:val="0"/>
              <w:adjustRightInd w:val="0"/>
              <w:rPr>
                <w:ins w:id="1353" w:author="Microsoft Office-gebruiker" w:date="2018-07-30T16:14:00Z"/>
                <w:rFonts w:ascii="Avenir Next" w:hAnsi="Avenir Next" w:cs="Avenir Next"/>
                <w:color w:val="000000"/>
                <w:szCs w:val="22"/>
                <w:lang w:val="nl-NL" w:eastAsia="en-GB"/>
              </w:rPr>
              <w:pPrChange w:id="1354" w:author="Microsoft Office-gebruiker" w:date="2018-07-30T16:17:00Z">
                <w:pPr>
                  <w:autoSpaceDE w:val="0"/>
                  <w:autoSpaceDN w:val="0"/>
                  <w:adjustRightInd w:val="0"/>
                </w:pPr>
              </w:pPrChange>
            </w:pPr>
            <w:ins w:id="1355" w:author="Microsoft Office-gebruiker" w:date="2018-07-30T16:15:00Z">
              <w:r>
                <w:rPr>
                  <w:rFonts w:ascii="Avenir Next" w:hAnsi="Avenir Next" w:cs="Avenir Next"/>
                  <w:color w:val="000000"/>
                  <w:szCs w:val="22"/>
                  <w:lang w:val="nl-NL" w:eastAsia="en-GB"/>
                </w:rPr>
                <w:t xml:space="preserve">Conflict management </w:t>
              </w:r>
            </w:ins>
          </w:p>
        </w:tc>
        <w:tc>
          <w:tcPr>
            <w:tcW w:w="1029" w:type="dxa"/>
            <w:tcPrChange w:id="1356" w:author="Lilian Biber" w:date="2018-08-09T11:44:00Z">
              <w:tcPr>
                <w:tcW w:w="1029" w:type="dxa"/>
              </w:tcPr>
            </w:tcPrChange>
          </w:tcPr>
          <w:p w:rsidR="00E01953" w:rsidRDefault="00E01953" w:rsidP="00FD0821">
            <w:pPr>
              <w:autoSpaceDE w:val="0"/>
              <w:autoSpaceDN w:val="0"/>
              <w:adjustRightInd w:val="0"/>
              <w:rPr>
                <w:ins w:id="1357" w:author="Microsoft Office-gebruiker" w:date="2018-07-30T16:14:00Z"/>
                <w:szCs w:val="22"/>
                <w:lang w:val="en-US"/>
              </w:rPr>
            </w:pPr>
          </w:p>
        </w:tc>
        <w:tc>
          <w:tcPr>
            <w:tcW w:w="1090" w:type="dxa"/>
            <w:tcPrChange w:id="1358" w:author="Lilian Biber" w:date="2018-08-09T11:44:00Z">
              <w:tcPr>
                <w:tcW w:w="1090" w:type="dxa"/>
              </w:tcPr>
            </w:tcPrChange>
          </w:tcPr>
          <w:p w:rsidR="00E01953" w:rsidRDefault="00E01953" w:rsidP="00FD0821">
            <w:pPr>
              <w:autoSpaceDE w:val="0"/>
              <w:autoSpaceDN w:val="0"/>
              <w:adjustRightInd w:val="0"/>
              <w:rPr>
                <w:ins w:id="1359" w:author="Microsoft Office-gebruiker" w:date="2018-07-30T16:14:00Z"/>
                <w:szCs w:val="22"/>
                <w:lang w:val="en-US"/>
              </w:rPr>
            </w:pPr>
            <w:ins w:id="1360" w:author="Microsoft Office-gebruiker" w:date="2018-07-30T16:17:00Z">
              <w:r>
                <w:rPr>
                  <w:szCs w:val="22"/>
                  <w:lang w:val="en-US"/>
                </w:rPr>
                <w:t>X</w:t>
              </w:r>
            </w:ins>
          </w:p>
        </w:tc>
        <w:tc>
          <w:tcPr>
            <w:tcW w:w="1090" w:type="dxa"/>
            <w:tcPrChange w:id="1361" w:author="Lilian Biber" w:date="2018-08-09T11:44:00Z">
              <w:tcPr>
                <w:tcW w:w="1090" w:type="dxa"/>
              </w:tcPr>
            </w:tcPrChange>
          </w:tcPr>
          <w:p w:rsidR="00E01953" w:rsidRDefault="00E01953" w:rsidP="00FD0821">
            <w:pPr>
              <w:autoSpaceDE w:val="0"/>
              <w:autoSpaceDN w:val="0"/>
              <w:adjustRightInd w:val="0"/>
              <w:rPr>
                <w:ins w:id="1362" w:author="Microsoft Office-gebruiker" w:date="2018-07-30T16:14:00Z"/>
                <w:szCs w:val="22"/>
                <w:lang w:val="en-US"/>
              </w:rPr>
            </w:pPr>
          </w:p>
        </w:tc>
        <w:tc>
          <w:tcPr>
            <w:tcW w:w="1090" w:type="dxa"/>
            <w:tcPrChange w:id="1363" w:author="Lilian Biber" w:date="2018-08-09T11:44:00Z">
              <w:tcPr>
                <w:tcW w:w="1090" w:type="dxa"/>
              </w:tcPr>
            </w:tcPrChange>
          </w:tcPr>
          <w:p w:rsidR="00E01953" w:rsidRDefault="00E01953" w:rsidP="00FD0821">
            <w:pPr>
              <w:autoSpaceDE w:val="0"/>
              <w:autoSpaceDN w:val="0"/>
              <w:adjustRightInd w:val="0"/>
              <w:rPr>
                <w:ins w:id="1364" w:author="Microsoft Office-gebruiker" w:date="2018-07-30T16:14:00Z"/>
                <w:szCs w:val="22"/>
                <w:lang w:val="en-US"/>
              </w:rPr>
            </w:pPr>
            <w:ins w:id="1365" w:author="Microsoft Office-gebruiker" w:date="2018-07-30T16:17:00Z">
              <w:r>
                <w:rPr>
                  <w:szCs w:val="22"/>
                  <w:lang w:val="en-US"/>
                </w:rPr>
                <w:t>X</w:t>
              </w:r>
            </w:ins>
          </w:p>
        </w:tc>
        <w:tc>
          <w:tcPr>
            <w:tcW w:w="1090" w:type="dxa"/>
            <w:tcPrChange w:id="1366" w:author="Lilian Biber" w:date="2018-08-09T11:44:00Z">
              <w:tcPr>
                <w:tcW w:w="1090" w:type="dxa"/>
              </w:tcPr>
            </w:tcPrChange>
          </w:tcPr>
          <w:p w:rsidR="00E01953" w:rsidRDefault="00E01953" w:rsidP="00FD0821">
            <w:pPr>
              <w:autoSpaceDE w:val="0"/>
              <w:autoSpaceDN w:val="0"/>
              <w:adjustRightInd w:val="0"/>
              <w:rPr>
                <w:ins w:id="1367" w:author="Microsoft Office-gebruiker" w:date="2018-07-31T08:01:00Z"/>
                <w:szCs w:val="22"/>
                <w:lang w:val="en-US"/>
              </w:rPr>
            </w:pPr>
          </w:p>
        </w:tc>
      </w:tr>
      <w:tr w:rsidR="00E01953" w:rsidTr="00E01953">
        <w:trPr>
          <w:ins w:id="1368" w:author="Microsoft Office-gebruiker" w:date="2018-07-30T16:14:00Z"/>
        </w:trPr>
        <w:tc>
          <w:tcPr>
            <w:tcW w:w="747" w:type="dxa"/>
            <w:tcPrChange w:id="1369" w:author="Lilian Biber" w:date="2018-08-09T11:44:00Z">
              <w:tcPr>
                <w:tcW w:w="747" w:type="dxa"/>
              </w:tcPr>
            </w:tcPrChange>
          </w:tcPr>
          <w:p w:rsidR="00E01953" w:rsidRPr="001D432C" w:rsidRDefault="00E01953" w:rsidP="00FD0821">
            <w:pPr>
              <w:tabs>
                <w:tab w:val="left" w:pos="20"/>
                <w:tab w:val="left" w:pos="360"/>
              </w:tabs>
              <w:autoSpaceDE w:val="0"/>
              <w:autoSpaceDN w:val="0"/>
              <w:adjustRightInd w:val="0"/>
              <w:rPr>
                <w:ins w:id="1370" w:author="Microsoft Office-gebruiker" w:date="2018-07-30T16:39:00Z"/>
                <w:rFonts w:ascii="Avenir Next" w:hAnsi="Avenir Next" w:cs="Avenir Next"/>
                <w:color w:val="000000"/>
                <w:szCs w:val="22"/>
                <w:lang w:val="en-US" w:eastAsia="en-GB"/>
              </w:rPr>
            </w:pPr>
            <w:ins w:id="1371" w:author="Microsoft Office-gebruiker" w:date="2018-07-30T17:23:00Z">
              <w:r>
                <w:rPr>
                  <w:rFonts w:ascii="Avenir Next" w:hAnsi="Avenir Next" w:cs="Avenir Next"/>
                  <w:color w:val="000000"/>
                  <w:szCs w:val="22"/>
                  <w:lang w:val="en-US" w:eastAsia="en-GB"/>
                </w:rPr>
                <w:t>T</w:t>
              </w:r>
            </w:ins>
          </w:p>
        </w:tc>
        <w:tc>
          <w:tcPr>
            <w:tcW w:w="986" w:type="dxa"/>
            <w:tcPrChange w:id="1372" w:author="Lilian Biber" w:date="2018-08-09T11:44:00Z">
              <w:tcPr>
                <w:tcW w:w="986" w:type="dxa"/>
              </w:tcPr>
            </w:tcPrChange>
          </w:tcPr>
          <w:p w:rsidR="00E01953" w:rsidRPr="001D432C" w:rsidRDefault="00E01953" w:rsidP="00FD0821">
            <w:pPr>
              <w:tabs>
                <w:tab w:val="left" w:pos="20"/>
                <w:tab w:val="left" w:pos="360"/>
              </w:tabs>
              <w:autoSpaceDE w:val="0"/>
              <w:autoSpaceDN w:val="0"/>
              <w:adjustRightInd w:val="0"/>
              <w:rPr>
                <w:ins w:id="1373" w:author="Microsoft Office-gebruiker" w:date="2018-07-30T16:42:00Z"/>
                <w:rFonts w:ascii="Avenir Next" w:hAnsi="Avenir Next" w:cs="Avenir Next"/>
                <w:color w:val="000000"/>
                <w:szCs w:val="22"/>
                <w:lang w:val="en-US" w:eastAsia="en-GB"/>
              </w:rPr>
            </w:pPr>
            <w:ins w:id="1374" w:author="Microsoft Office-gebruiker" w:date="2018-07-30T17:23:00Z">
              <w:r>
                <w:rPr>
                  <w:rFonts w:ascii="Avenir Next" w:hAnsi="Avenir Next" w:cs="Avenir Next"/>
                  <w:color w:val="000000"/>
                  <w:szCs w:val="22"/>
                  <w:lang w:val="en-US" w:eastAsia="en-GB"/>
                </w:rPr>
                <w:t>S</w:t>
              </w:r>
            </w:ins>
          </w:p>
        </w:tc>
        <w:tc>
          <w:tcPr>
            <w:tcW w:w="6365" w:type="dxa"/>
            <w:tcPrChange w:id="1375" w:author="Lilian Biber" w:date="2018-08-09T11:44:00Z">
              <w:tcPr>
                <w:tcW w:w="6365" w:type="dxa"/>
              </w:tcPr>
            </w:tcPrChange>
          </w:tcPr>
          <w:p w:rsidR="000D7B31" w:rsidRDefault="00EF13A5">
            <w:pPr>
              <w:tabs>
                <w:tab w:val="left" w:pos="20"/>
                <w:tab w:val="left" w:pos="360"/>
              </w:tabs>
              <w:autoSpaceDE w:val="0"/>
              <w:autoSpaceDN w:val="0"/>
              <w:adjustRightInd w:val="0"/>
              <w:rPr>
                <w:ins w:id="1376" w:author="Microsoft Office-gebruiker" w:date="2018-07-30T16:14:00Z"/>
                <w:rFonts w:ascii="Avenir Next" w:hAnsi="Avenir Next" w:cs="Avenir Next"/>
                <w:color w:val="000000"/>
                <w:szCs w:val="22"/>
                <w:lang w:val="en-US" w:eastAsia="en-GB"/>
                <w:rPrChange w:id="1377" w:author="Microsoft Office-gebruiker" w:date="2018-07-30T16:35:00Z">
                  <w:rPr>
                    <w:ins w:id="1378" w:author="Microsoft Office-gebruiker" w:date="2018-07-30T16:14:00Z"/>
                    <w:rFonts w:ascii="Avenir Next" w:hAnsi="Avenir Next" w:cs="Avenir Next"/>
                    <w:color w:val="000000"/>
                    <w:szCs w:val="22"/>
                    <w:lang w:val="nl-NL" w:eastAsia="en-GB"/>
                  </w:rPr>
                </w:rPrChange>
              </w:rPr>
              <w:pPrChange w:id="1379" w:author="Microsoft Office-gebruiker" w:date="2018-07-30T16:17:00Z">
                <w:pPr>
                  <w:autoSpaceDE w:val="0"/>
                  <w:autoSpaceDN w:val="0"/>
                  <w:adjustRightInd w:val="0"/>
                </w:pPr>
              </w:pPrChange>
            </w:pPr>
            <w:ins w:id="1380" w:author="Microsoft Office-gebruiker" w:date="2018-07-30T16:15:00Z">
              <w:r w:rsidRPr="00EF13A5">
                <w:rPr>
                  <w:rFonts w:ascii="Avenir Next" w:hAnsi="Avenir Next" w:cs="Avenir Next"/>
                  <w:color w:val="000000"/>
                  <w:szCs w:val="22"/>
                  <w:lang w:val="en-US" w:eastAsia="en-GB"/>
                  <w:rPrChange w:id="1381" w:author="Microsoft Office-gebruiker" w:date="2018-07-30T16:35:00Z">
                    <w:rPr>
                      <w:rFonts w:ascii="Avenir Next" w:hAnsi="Avenir Next" w:cs="Avenir Next"/>
                      <w:color w:val="000000"/>
                      <w:szCs w:val="22"/>
                      <w:lang w:val="nl-NL" w:eastAsia="en-GB"/>
                    </w:rPr>
                  </w:rPrChange>
                </w:rPr>
                <w:t>Evaluate and amend (emergency) procedures</w:t>
              </w:r>
            </w:ins>
          </w:p>
        </w:tc>
        <w:tc>
          <w:tcPr>
            <w:tcW w:w="1029" w:type="dxa"/>
            <w:tcPrChange w:id="1382" w:author="Lilian Biber" w:date="2018-08-09T11:44:00Z">
              <w:tcPr>
                <w:tcW w:w="1029" w:type="dxa"/>
              </w:tcPr>
            </w:tcPrChange>
          </w:tcPr>
          <w:p w:rsidR="00E01953" w:rsidRDefault="00E01953" w:rsidP="00FD0821">
            <w:pPr>
              <w:autoSpaceDE w:val="0"/>
              <w:autoSpaceDN w:val="0"/>
              <w:adjustRightInd w:val="0"/>
              <w:rPr>
                <w:ins w:id="1383" w:author="Microsoft Office-gebruiker" w:date="2018-07-30T16:14:00Z"/>
                <w:szCs w:val="22"/>
                <w:lang w:val="en-US"/>
              </w:rPr>
            </w:pPr>
          </w:p>
        </w:tc>
        <w:tc>
          <w:tcPr>
            <w:tcW w:w="1090" w:type="dxa"/>
            <w:tcPrChange w:id="1384" w:author="Lilian Biber" w:date="2018-08-09T11:44:00Z">
              <w:tcPr>
                <w:tcW w:w="1090" w:type="dxa"/>
              </w:tcPr>
            </w:tcPrChange>
          </w:tcPr>
          <w:p w:rsidR="00E01953" w:rsidRDefault="00E01953" w:rsidP="00FD0821">
            <w:pPr>
              <w:autoSpaceDE w:val="0"/>
              <w:autoSpaceDN w:val="0"/>
              <w:adjustRightInd w:val="0"/>
              <w:rPr>
                <w:ins w:id="1385" w:author="Microsoft Office-gebruiker" w:date="2018-07-30T16:14:00Z"/>
                <w:szCs w:val="22"/>
                <w:lang w:val="en-US"/>
              </w:rPr>
            </w:pPr>
            <w:ins w:id="1386" w:author="Microsoft Office-gebruiker" w:date="2018-07-30T16:17:00Z">
              <w:r>
                <w:rPr>
                  <w:szCs w:val="22"/>
                  <w:lang w:val="en-US"/>
                </w:rPr>
                <w:t>X</w:t>
              </w:r>
            </w:ins>
          </w:p>
        </w:tc>
        <w:tc>
          <w:tcPr>
            <w:tcW w:w="1090" w:type="dxa"/>
            <w:tcPrChange w:id="1387" w:author="Lilian Biber" w:date="2018-08-09T11:44:00Z">
              <w:tcPr>
                <w:tcW w:w="1090" w:type="dxa"/>
              </w:tcPr>
            </w:tcPrChange>
          </w:tcPr>
          <w:p w:rsidR="00E01953" w:rsidRDefault="00E01953" w:rsidP="00FD0821">
            <w:pPr>
              <w:autoSpaceDE w:val="0"/>
              <w:autoSpaceDN w:val="0"/>
              <w:adjustRightInd w:val="0"/>
              <w:rPr>
                <w:ins w:id="1388" w:author="Microsoft Office-gebruiker" w:date="2018-07-30T16:14:00Z"/>
                <w:szCs w:val="22"/>
                <w:lang w:val="en-US"/>
              </w:rPr>
            </w:pPr>
          </w:p>
        </w:tc>
        <w:tc>
          <w:tcPr>
            <w:tcW w:w="1090" w:type="dxa"/>
            <w:tcPrChange w:id="1389" w:author="Lilian Biber" w:date="2018-08-09T11:44:00Z">
              <w:tcPr>
                <w:tcW w:w="1090" w:type="dxa"/>
              </w:tcPr>
            </w:tcPrChange>
          </w:tcPr>
          <w:p w:rsidR="00E01953" w:rsidRDefault="00E01953" w:rsidP="00FD0821">
            <w:pPr>
              <w:autoSpaceDE w:val="0"/>
              <w:autoSpaceDN w:val="0"/>
              <w:adjustRightInd w:val="0"/>
              <w:rPr>
                <w:ins w:id="1390" w:author="Microsoft Office-gebruiker" w:date="2018-07-30T16:14:00Z"/>
                <w:szCs w:val="22"/>
                <w:lang w:val="en-US"/>
              </w:rPr>
            </w:pPr>
          </w:p>
        </w:tc>
        <w:tc>
          <w:tcPr>
            <w:tcW w:w="1090" w:type="dxa"/>
            <w:tcPrChange w:id="1391" w:author="Lilian Biber" w:date="2018-08-09T11:44:00Z">
              <w:tcPr>
                <w:tcW w:w="1090" w:type="dxa"/>
              </w:tcPr>
            </w:tcPrChange>
          </w:tcPr>
          <w:p w:rsidR="00E01953" w:rsidRDefault="00E01953" w:rsidP="00FD0821">
            <w:pPr>
              <w:autoSpaceDE w:val="0"/>
              <w:autoSpaceDN w:val="0"/>
              <w:adjustRightInd w:val="0"/>
              <w:rPr>
                <w:ins w:id="1392" w:author="Microsoft Office-gebruiker" w:date="2018-07-31T08:01:00Z"/>
                <w:szCs w:val="22"/>
                <w:lang w:val="en-US"/>
              </w:rPr>
            </w:pPr>
          </w:p>
        </w:tc>
      </w:tr>
      <w:tr w:rsidR="00E01953" w:rsidTr="00E01953">
        <w:trPr>
          <w:ins w:id="1393" w:author="Microsoft Office-gebruiker" w:date="2018-07-30T16:14:00Z"/>
        </w:trPr>
        <w:tc>
          <w:tcPr>
            <w:tcW w:w="747" w:type="dxa"/>
            <w:tcPrChange w:id="1394" w:author="Lilian Biber" w:date="2018-08-09T11:44:00Z">
              <w:tcPr>
                <w:tcW w:w="747" w:type="dxa"/>
              </w:tcPr>
            </w:tcPrChange>
          </w:tcPr>
          <w:p w:rsidR="00E01953" w:rsidRPr="001D432C" w:rsidRDefault="00E01953" w:rsidP="00FD0821">
            <w:pPr>
              <w:autoSpaceDE w:val="0"/>
              <w:autoSpaceDN w:val="0"/>
              <w:adjustRightInd w:val="0"/>
              <w:rPr>
                <w:ins w:id="1395" w:author="Microsoft Office-gebruiker" w:date="2018-07-30T16:39:00Z"/>
                <w:rFonts w:ascii="Avenir Next" w:hAnsi="Avenir Next" w:cs="Avenir Next"/>
                <w:color w:val="000000"/>
                <w:szCs w:val="22"/>
                <w:lang w:val="en-US" w:eastAsia="en-GB"/>
              </w:rPr>
            </w:pPr>
            <w:ins w:id="1396" w:author="Microsoft Office-gebruiker" w:date="2018-07-30T17:23:00Z">
              <w:r>
                <w:rPr>
                  <w:rFonts w:ascii="Avenir Next" w:hAnsi="Avenir Next" w:cs="Avenir Next"/>
                  <w:color w:val="000000"/>
                  <w:szCs w:val="22"/>
                  <w:lang w:val="en-US" w:eastAsia="en-GB"/>
                </w:rPr>
                <w:t>S</w:t>
              </w:r>
            </w:ins>
          </w:p>
        </w:tc>
        <w:tc>
          <w:tcPr>
            <w:tcW w:w="986" w:type="dxa"/>
            <w:tcPrChange w:id="1397" w:author="Lilian Biber" w:date="2018-08-09T11:44:00Z">
              <w:tcPr>
                <w:tcW w:w="986" w:type="dxa"/>
              </w:tcPr>
            </w:tcPrChange>
          </w:tcPr>
          <w:p w:rsidR="00E01953" w:rsidRPr="001D432C" w:rsidRDefault="00E01953" w:rsidP="00FD0821">
            <w:pPr>
              <w:autoSpaceDE w:val="0"/>
              <w:autoSpaceDN w:val="0"/>
              <w:adjustRightInd w:val="0"/>
              <w:rPr>
                <w:ins w:id="1398" w:author="Microsoft Office-gebruiker" w:date="2018-07-30T16:42:00Z"/>
                <w:rFonts w:ascii="Avenir Next" w:hAnsi="Avenir Next" w:cs="Avenir Next"/>
                <w:color w:val="000000"/>
                <w:szCs w:val="22"/>
                <w:lang w:val="en-US" w:eastAsia="en-GB"/>
              </w:rPr>
            </w:pPr>
            <w:ins w:id="1399" w:author="Microsoft Office-gebruiker" w:date="2018-07-30T17:23:00Z">
              <w:r>
                <w:rPr>
                  <w:rFonts w:ascii="Avenir Next" w:hAnsi="Avenir Next" w:cs="Avenir Next"/>
                  <w:color w:val="000000"/>
                  <w:szCs w:val="22"/>
                  <w:lang w:val="en-US" w:eastAsia="en-GB"/>
                </w:rPr>
                <w:t>S</w:t>
              </w:r>
            </w:ins>
          </w:p>
        </w:tc>
        <w:tc>
          <w:tcPr>
            <w:tcW w:w="6365" w:type="dxa"/>
            <w:tcPrChange w:id="1400" w:author="Lilian Biber" w:date="2018-08-09T11:44:00Z">
              <w:tcPr>
                <w:tcW w:w="6365" w:type="dxa"/>
              </w:tcPr>
            </w:tcPrChange>
          </w:tcPr>
          <w:p w:rsidR="00E01953" w:rsidRPr="00FD0821" w:rsidRDefault="00EF13A5" w:rsidP="00FD0821">
            <w:pPr>
              <w:autoSpaceDE w:val="0"/>
              <w:autoSpaceDN w:val="0"/>
              <w:adjustRightInd w:val="0"/>
              <w:rPr>
                <w:ins w:id="1401" w:author="Microsoft Office-gebruiker" w:date="2018-07-30T16:14:00Z"/>
                <w:rFonts w:ascii="Avenir Next" w:hAnsi="Avenir Next" w:cs="Avenir Next"/>
                <w:color w:val="000000"/>
                <w:szCs w:val="22"/>
                <w:lang w:val="en-US" w:eastAsia="en-GB"/>
                <w:rPrChange w:id="1402" w:author="Microsoft Office-gebruiker" w:date="2018-07-30T16:15:00Z">
                  <w:rPr>
                    <w:ins w:id="1403" w:author="Microsoft Office-gebruiker" w:date="2018-07-30T16:14:00Z"/>
                    <w:rFonts w:ascii="Avenir Next" w:hAnsi="Avenir Next" w:cs="Avenir Next"/>
                    <w:color w:val="000000"/>
                    <w:szCs w:val="22"/>
                    <w:lang w:val="nl-NL" w:eastAsia="en-GB"/>
                  </w:rPr>
                </w:rPrChange>
              </w:rPr>
            </w:pPr>
            <w:ins w:id="1404" w:author="Microsoft Office-gebruiker" w:date="2018-07-30T16:15:00Z">
              <w:r w:rsidRPr="00EF13A5">
                <w:rPr>
                  <w:rFonts w:ascii="Avenir Next" w:hAnsi="Avenir Next" w:cs="Avenir Next"/>
                  <w:color w:val="000000"/>
                  <w:szCs w:val="22"/>
                  <w:lang w:val="en-US" w:eastAsia="en-GB"/>
                  <w:rPrChange w:id="1405" w:author="Microsoft Office-gebruiker" w:date="2018-07-30T16:15:00Z">
                    <w:rPr>
                      <w:rFonts w:ascii="Avenir Next" w:hAnsi="Avenir Next" w:cs="Avenir Next"/>
                      <w:color w:val="000000"/>
                      <w:szCs w:val="22"/>
                      <w:lang w:val="nl-NL" w:eastAsia="en-GB"/>
                    </w:rPr>
                  </w:rPrChange>
                </w:rPr>
                <w:t>Overseeing the development of procedures in accordance to IMO and IALA guidelines / rules</w:t>
              </w:r>
            </w:ins>
          </w:p>
        </w:tc>
        <w:tc>
          <w:tcPr>
            <w:tcW w:w="1029" w:type="dxa"/>
            <w:tcPrChange w:id="1406" w:author="Lilian Biber" w:date="2018-08-09T11:44:00Z">
              <w:tcPr>
                <w:tcW w:w="1029" w:type="dxa"/>
              </w:tcPr>
            </w:tcPrChange>
          </w:tcPr>
          <w:p w:rsidR="00E01953" w:rsidRDefault="00E01953" w:rsidP="00FD0821">
            <w:pPr>
              <w:autoSpaceDE w:val="0"/>
              <w:autoSpaceDN w:val="0"/>
              <w:adjustRightInd w:val="0"/>
              <w:rPr>
                <w:ins w:id="1407" w:author="Microsoft Office-gebruiker" w:date="2018-07-30T16:14:00Z"/>
                <w:szCs w:val="22"/>
                <w:lang w:val="en-US"/>
              </w:rPr>
            </w:pPr>
          </w:p>
        </w:tc>
        <w:tc>
          <w:tcPr>
            <w:tcW w:w="1090" w:type="dxa"/>
            <w:tcPrChange w:id="1408" w:author="Lilian Biber" w:date="2018-08-09T11:44:00Z">
              <w:tcPr>
                <w:tcW w:w="1090" w:type="dxa"/>
              </w:tcPr>
            </w:tcPrChange>
          </w:tcPr>
          <w:p w:rsidR="00E01953" w:rsidRDefault="00E01953" w:rsidP="00FD0821">
            <w:pPr>
              <w:autoSpaceDE w:val="0"/>
              <w:autoSpaceDN w:val="0"/>
              <w:adjustRightInd w:val="0"/>
              <w:rPr>
                <w:ins w:id="1409" w:author="Microsoft Office-gebruiker" w:date="2018-07-30T16:14:00Z"/>
                <w:szCs w:val="22"/>
                <w:lang w:val="en-US"/>
              </w:rPr>
            </w:pPr>
            <w:ins w:id="1410" w:author="Microsoft Office-gebruiker" w:date="2018-07-30T16:17:00Z">
              <w:r>
                <w:rPr>
                  <w:szCs w:val="22"/>
                  <w:lang w:val="en-US"/>
                </w:rPr>
                <w:t>x</w:t>
              </w:r>
            </w:ins>
          </w:p>
        </w:tc>
        <w:tc>
          <w:tcPr>
            <w:tcW w:w="1090" w:type="dxa"/>
            <w:tcPrChange w:id="1411" w:author="Lilian Biber" w:date="2018-08-09T11:44:00Z">
              <w:tcPr>
                <w:tcW w:w="1090" w:type="dxa"/>
              </w:tcPr>
            </w:tcPrChange>
          </w:tcPr>
          <w:p w:rsidR="00E01953" w:rsidRDefault="00E01953" w:rsidP="00FD0821">
            <w:pPr>
              <w:autoSpaceDE w:val="0"/>
              <w:autoSpaceDN w:val="0"/>
              <w:adjustRightInd w:val="0"/>
              <w:rPr>
                <w:ins w:id="1412" w:author="Microsoft Office-gebruiker" w:date="2018-07-30T16:14:00Z"/>
                <w:szCs w:val="22"/>
                <w:lang w:val="en-US"/>
              </w:rPr>
            </w:pPr>
          </w:p>
        </w:tc>
        <w:tc>
          <w:tcPr>
            <w:tcW w:w="1090" w:type="dxa"/>
            <w:tcPrChange w:id="1413" w:author="Lilian Biber" w:date="2018-08-09T11:44:00Z">
              <w:tcPr>
                <w:tcW w:w="1090" w:type="dxa"/>
              </w:tcPr>
            </w:tcPrChange>
          </w:tcPr>
          <w:p w:rsidR="00E01953" w:rsidRDefault="00E01953" w:rsidP="00FD0821">
            <w:pPr>
              <w:autoSpaceDE w:val="0"/>
              <w:autoSpaceDN w:val="0"/>
              <w:adjustRightInd w:val="0"/>
              <w:rPr>
                <w:ins w:id="1414" w:author="Microsoft Office-gebruiker" w:date="2018-07-30T16:14:00Z"/>
                <w:szCs w:val="22"/>
                <w:lang w:val="en-US"/>
              </w:rPr>
            </w:pPr>
          </w:p>
        </w:tc>
        <w:tc>
          <w:tcPr>
            <w:tcW w:w="1090" w:type="dxa"/>
            <w:tcPrChange w:id="1415" w:author="Lilian Biber" w:date="2018-08-09T11:44:00Z">
              <w:tcPr>
                <w:tcW w:w="1090" w:type="dxa"/>
              </w:tcPr>
            </w:tcPrChange>
          </w:tcPr>
          <w:p w:rsidR="00E01953" w:rsidRDefault="00E01953" w:rsidP="00FD0821">
            <w:pPr>
              <w:autoSpaceDE w:val="0"/>
              <w:autoSpaceDN w:val="0"/>
              <w:adjustRightInd w:val="0"/>
              <w:rPr>
                <w:ins w:id="1416" w:author="Microsoft Office-gebruiker" w:date="2018-07-31T08:01:00Z"/>
                <w:szCs w:val="22"/>
                <w:lang w:val="en-US"/>
              </w:rPr>
            </w:pPr>
          </w:p>
        </w:tc>
      </w:tr>
      <w:tr w:rsidR="00E01953" w:rsidTr="00E01953">
        <w:trPr>
          <w:ins w:id="1417" w:author="Microsoft Office-gebruiker" w:date="2018-07-30T16:19:00Z"/>
        </w:trPr>
        <w:tc>
          <w:tcPr>
            <w:tcW w:w="747" w:type="dxa"/>
            <w:tcPrChange w:id="1418"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1419" w:author="Microsoft Office-gebruiker" w:date="2018-07-30T16:39:00Z"/>
                <w:rFonts w:ascii="Avenir Next" w:hAnsi="Avenir Next" w:cs="Avenir Next"/>
                <w:color w:val="000000"/>
                <w:szCs w:val="22"/>
                <w:lang w:val="en-US" w:eastAsia="en-GB"/>
              </w:rPr>
            </w:pPr>
            <w:ins w:id="1420" w:author="Microsoft Office-gebruiker" w:date="2018-07-30T17:56:00Z">
              <w:r>
                <w:rPr>
                  <w:rFonts w:ascii="Avenir Next" w:hAnsi="Avenir Next" w:cs="Avenir Next"/>
                  <w:color w:val="000000"/>
                  <w:szCs w:val="22"/>
                  <w:lang w:val="en-US" w:eastAsia="en-GB"/>
                </w:rPr>
                <w:t>T</w:t>
              </w:r>
            </w:ins>
          </w:p>
        </w:tc>
        <w:tc>
          <w:tcPr>
            <w:tcW w:w="986" w:type="dxa"/>
            <w:tcPrChange w:id="1421"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1422" w:author="Microsoft Office-gebruiker" w:date="2018-07-30T16:42:00Z"/>
                <w:rFonts w:ascii="Avenir Next" w:hAnsi="Avenir Next" w:cs="Avenir Next"/>
                <w:color w:val="000000"/>
                <w:szCs w:val="22"/>
                <w:lang w:val="en-US" w:eastAsia="en-GB"/>
              </w:rPr>
            </w:pPr>
            <w:ins w:id="1423" w:author="Microsoft Office-gebruiker" w:date="2018-07-30T17:56:00Z">
              <w:r>
                <w:rPr>
                  <w:rFonts w:ascii="Avenir Next" w:hAnsi="Avenir Next" w:cs="Avenir Next"/>
                  <w:color w:val="000000"/>
                  <w:szCs w:val="22"/>
                  <w:lang w:val="en-US" w:eastAsia="en-GB"/>
                </w:rPr>
                <w:t>H</w:t>
              </w:r>
            </w:ins>
          </w:p>
        </w:tc>
        <w:tc>
          <w:tcPr>
            <w:tcW w:w="6365" w:type="dxa"/>
            <w:tcPrChange w:id="1424" w:author="Lilian Biber" w:date="2018-08-09T11:44:00Z">
              <w:tcPr>
                <w:tcW w:w="6365" w:type="dxa"/>
              </w:tcPr>
            </w:tcPrChange>
          </w:tcPr>
          <w:p w:rsidR="000D7B31" w:rsidRDefault="00EF13A5">
            <w:pPr>
              <w:tabs>
                <w:tab w:val="left" w:pos="20"/>
                <w:tab w:val="left" w:pos="360"/>
              </w:tabs>
              <w:autoSpaceDE w:val="0"/>
              <w:autoSpaceDN w:val="0"/>
              <w:adjustRightInd w:val="0"/>
              <w:rPr>
                <w:ins w:id="1425" w:author="Microsoft Office-gebruiker" w:date="2018-07-30T16:19:00Z"/>
                <w:rFonts w:ascii="Avenir Next" w:hAnsi="Avenir Next" w:cs="Avenir Next"/>
                <w:color w:val="000000"/>
                <w:szCs w:val="22"/>
                <w:lang w:val="en-US" w:eastAsia="en-GB"/>
              </w:rPr>
              <w:pPrChange w:id="1426" w:author="Microsoft Office-gebruiker" w:date="2018-07-30T16:29:00Z">
                <w:pPr>
                  <w:autoSpaceDE w:val="0"/>
                  <w:autoSpaceDN w:val="0"/>
                  <w:adjustRightInd w:val="0"/>
                </w:pPr>
              </w:pPrChange>
            </w:pPr>
            <w:ins w:id="1427" w:author="Microsoft Office-gebruiker" w:date="2018-07-30T16:19:00Z">
              <w:r w:rsidRPr="00EF13A5">
                <w:rPr>
                  <w:rFonts w:ascii="Avenir Next" w:hAnsi="Avenir Next" w:cs="Avenir Next"/>
                  <w:color w:val="000000"/>
                  <w:szCs w:val="22"/>
                  <w:lang w:val="en-US" w:eastAsia="en-GB"/>
                  <w:rPrChange w:id="1428" w:author="Microsoft Office-gebruiker" w:date="2018-07-30T16:35:00Z">
                    <w:rPr>
                      <w:rFonts w:ascii="Avenir Next" w:hAnsi="Avenir Next" w:cs="Avenir Next"/>
                      <w:color w:val="000000"/>
                      <w:szCs w:val="22"/>
                      <w:lang w:val="nl-NL" w:eastAsia="en-GB"/>
                    </w:rPr>
                  </w:rPrChange>
                </w:rPr>
                <w:t>Involved in placement of equipment</w:t>
              </w:r>
            </w:ins>
          </w:p>
        </w:tc>
        <w:tc>
          <w:tcPr>
            <w:tcW w:w="1029" w:type="dxa"/>
            <w:tcPrChange w:id="1429" w:author="Lilian Biber" w:date="2018-08-09T11:44:00Z">
              <w:tcPr>
                <w:tcW w:w="1029" w:type="dxa"/>
              </w:tcPr>
            </w:tcPrChange>
          </w:tcPr>
          <w:p w:rsidR="00E01953" w:rsidRDefault="00E01953" w:rsidP="00FD0821">
            <w:pPr>
              <w:autoSpaceDE w:val="0"/>
              <w:autoSpaceDN w:val="0"/>
              <w:adjustRightInd w:val="0"/>
              <w:rPr>
                <w:ins w:id="1430" w:author="Microsoft Office-gebruiker" w:date="2018-07-30T16:19:00Z"/>
                <w:szCs w:val="22"/>
                <w:lang w:val="en-US"/>
              </w:rPr>
            </w:pPr>
          </w:p>
        </w:tc>
        <w:tc>
          <w:tcPr>
            <w:tcW w:w="1090" w:type="dxa"/>
            <w:tcPrChange w:id="1431" w:author="Lilian Biber" w:date="2018-08-09T11:44:00Z">
              <w:tcPr>
                <w:tcW w:w="1090" w:type="dxa"/>
              </w:tcPr>
            </w:tcPrChange>
          </w:tcPr>
          <w:p w:rsidR="00E01953" w:rsidRDefault="00E01953" w:rsidP="00FD0821">
            <w:pPr>
              <w:autoSpaceDE w:val="0"/>
              <w:autoSpaceDN w:val="0"/>
              <w:adjustRightInd w:val="0"/>
              <w:rPr>
                <w:ins w:id="1432" w:author="Microsoft Office-gebruiker" w:date="2018-07-30T16:19:00Z"/>
                <w:szCs w:val="22"/>
                <w:lang w:val="en-US"/>
              </w:rPr>
            </w:pPr>
          </w:p>
        </w:tc>
        <w:tc>
          <w:tcPr>
            <w:tcW w:w="1090" w:type="dxa"/>
            <w:tcPrChange w:id="1433" w:author="Lilian Biber" w:date="2018-08-09T11:44:00Z">
              <w:tcPr>
                <w:tcW w:w="1090" w:type="dxa"/>
              </w:tcPr>
            </w:tcPrChange>
          </w:tcPr>
          <w:p w:rsidR="00E01953" w:rsidRDefault="00E01953" w:rsidP="00FD0821">
            <w:pPr>
              <w:autoSpaceDE w:val="0"/>
              <w:autoSpaceDN w:val="0"/>
              <w:adjustRightInd w:val="0"/>
              <w:rPr>
                <w:ins w:id="1434" w:author="Microsoft Office-gebruiker" w:date="2018-07-30T16:19:00Z"/>
                <w:szCs w:val="22"/>
                <w:lang w:val="en-US"/>
              </w:rPr>
            </w:pPr>
            <w:ins w:id="1435" w:author="Microsoft Office-gebruiker" w:date="2018-07-30T16:32:00Z">
              <w:r>
                <w:rPr>
                  <w:szCs w:val="22"/>
                  <w:lang w:val="en-US"/>
                </w:rPr>
                <w:t>X</w:t>
              </w:r>
            </w:ins>
          </w:p>
        </w:tc>
        <w:tc>
          <w:tcPr>
            <w:tcW w:w="1090" w:type="dxa"/>
            <w:tcPrChange w:id="1436" w:author="Lilian Biber" w:date="2018-08-09T11:44:00Z">
              <w:tcPr>
                <w:tcW w:w="1090" w:type="dxa"/>
              </w:tcPr>
            </w:tcPrChange>
          </w:tcPr>
          <w:p w:rsidR="00E01953" w:rsidRDefault="00E01953" w:rsidP="00FD0821">
            <w:pPr>
              <w:autoSpaceDE w:val="0"/>
              <w:autoSpaceDN w:val="0"/>
              <w:adjustRightInd w:val="0"/>
              <w:rPr>
                <w:ins w:id="1437" w:author="Microsoft Office-gebruiker" w:date="2018-07-30T16:19:00Z"/>
                <w:szCs w:val="22"/>
                <w:lang w:val="en-US"/>
              </w:rPr>
            </w:pPr>
          </w:p>
        </w:tc>
        <w:tc>
          <w:tcPr>
            <w:tcW w:w="1090" w:type="dxa"/>
            <w:tcPrChange w:id="1438" w:author="Lilian Biber" w:date="2018-08-09T11:44:00Z">
              <w:tcPr>
                <w:tcW w:w="1090" w:type="dxa"/>
              </w:tcPr>
            </w:tcPrChange>
          </w:tcPr>
          <w:p w:rsidR="00E01953" w:rsidRDefault="00E01953" w:rsidP="00FD0821">
            <w:pPr>
              <w:autoSpaceDE w:val="0"/>
              <w:autoSpaceDN w:val="0"/>
              <w:adjustRightInd w:val="0"/>
              <w:rPr>
                <w:ins w:id="1439" w:author="Microsoft Office-gebruiker" w:date="2018-07-31T08:01:00Z"/>
                <w:szCs w:val="22"/>
                <w:lang w:val="en-US"/>
              </w:rPr>
            </w:pPr>
          </w:p>
        </w:tc>
      </w:tr>
      <w:tr w:rsidR="00E01953" w:rsidTr="00E01953">
        <w:trPr>
          <w:ins w:id="1440" w:author="Microsoft Office-gebruiker" w:date="2018-07-30T16:29:00Z"/>
        </w:trPr>
        <w:tc>
          <w:tcPr>
            <w:tcW w:w="747" w:type="dxa"/>
            <w:tcPrChange w:id="1441"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442" w:author="Microsoft Office-gebruiker" w:date="2018-07-30T16:39:00Z"/>
                <w:rFonts w:ascii="Avenir Next" w:hAnsi="Avenir Next" w:cs="Avenir Next"/>
                <w:color w:val="000000"/>
                <w:szCs w:val="22"/>
                <w:lang w:val="nl-NL" w:eastAsia="en-GB"/>
              </w:rPr>
            </w:pPr>
            <w:ins w:id="1443" w:author="Microsoft Office-gebruiker" w:date="2018-07-30T17:24:00Z">
              <w:r>
                <w:rPr>
                  <w:rFonts w:ascii="Avenir Next" w:hAnsi="Avenir Next" w:cs="Avenir Next"/>
                  <w:color w:val="000000"/>
                  <w:szCs w:val="22"/>
                  <w:lang w:val="nl-NL" w:eastAsia="en-GB"/>
                </w:rPr>
                <w:t>O</w:t>
              </w:r>
            </w:ins>
          </w:p>
        </w:tc>
        <w:tc>
          <w:tcPr>
            <w:tcW w:w="986" w:type="dxa"/>
            <w:tcPrChange w:id="1444"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445" w:author="Microsoft Office-gebruiker" w:date="2018-07-30T16:42:00Z"/>
                <w:rFonts w:ascii="Avenir Next" w:hAnsi="Avenir Next" w:cs="Avenir Next"/>
                <w:color w:val="000000"/>
                <w:szCs w:val="22"/>
                <w:lang w:val="nl-NL" w:eastAsia="en-GB"/>
              </w:rPr>
            </w:pPr>
            <w:ins w:id="1446" w:author="Microsoft Office-gebruiker" w:date="2018-07-30T17:24:00Z">
              <w:r>
                <w:rPr>
                  <w:rFonts w:ascii="Avenir Next" w:hAnsi="Avenir Next" w:cs="Avenir Next"/>
                  <w:color w:val="000000"/>
                  <w:szCs w:val="22"/>
                  <w:lang w:val="nl-NL" w:eastAsia="en-GB"/>
                </w:rPr>
                <w:t>L</w:t>
              </w:r>
            </w:ins>
          </w:p>
        </w:tc>
        <w:tc>
          <w:tcPr>
            <w:tcW w:w="6365" w:type="dxa"/>
            <w:tcPrChange w:id="1447" w:author="Lilian Biber" w:date="2018-08-09T11:44:00Z">
              <w:tcPr>
                <w:tcW w:w="6365" w:type="dxa"/>
              </w:tcPr>
            </w:tcPrChange>
          </w:tcPr>
          <w:p w:rsidR="000D7B31" w:rsidRDefault="00E01953">
            <w:pPr>
              <w:tabs>
                <w:tab w:val="left" w:pos="20"/>
                <w:tab w:val="left" w:pos="360"/>
              </w:tabs>
              <w:autoSpaceDE w:val="0"/>
              <w:autoSpaceDN w:val="0"/>
              <w:adjustRightInd w:val="0"/>
              <w:rPr>
                <w:ins w:id="1448" w:author="Microsoft Office-gebruiker" w:date="2018-07-30T16:29:00Z"/>
                <w:rFonts w:ascii="Avenir Next" w:hAnsi="Avenir Next" w:cs="Avenir Next"/>
                <w:color w:val="000000"/>
                <w:szCs w:val="22"/>
                <w:lang w:val="nl-NL" w:eastAsia="en-GB"/>
                <w:rPrChange w:id="1449" w:author="Microsoft Office-gebruiker" w:date="2018-07-30T16:31:00Z">
                  <w:rPr>
                    <w:ins w:id="1450" w:author="Microsoft Office-gebruiker" w:date="2018-07-30T16:29:00Z"/>
                    <w:rFonts w:ascii="Avenir Next" w:hAnsi="Avenir Next" w:cs="Avenir Next"/>
                    <w:color w:val="000000"/>
                    <w:szCs w:val="22"/>
                    <w:lang w:val="en-US" w:eastAsia="en-GB"/>
                  </w:rPr>
                </w:rPrChange>
              </w:rPr>
              <w:pPrChange w:id="1451" w:author="Microsoft Office-gebruiker" w:date="2018-07-30T16:29:00Z">
                <w:pPr>
                  <w:numPr>
                    <w:numId w:val="32"/>
                  </w:numPr>
                  <w:tabs>
                    <w:tab w:val="left" w:pos="20"/>
                    <w:tab w:val="left" w:pos="360"/>
                  </w:tabs>
                  <w:autoSpaceDE w:val="0"/>
                  <w:autoSpaceDN w:val="0"/>
                  <w:adjustRightInd w:val="0"/>
                  <w:ind w:left="360" w:hanging="360"/>
                </w:pPr>
              </w:pPrChange>
            </w:pPr>
            <w:ins w:id="1452" w:author="Microsoft Office-gebruiker" w:date="2018-07-30T16:29:00Z">
              <w:r>
                <w:rPr>
                  <w:rFonts w:ascii="Avenir Next" w:hAnsi="Avenir Next" w:cs="Avenir Next"/>
                  <w:color w:val="000000"/>
                  <w:szCs w:val="22"/>
                  <w:lang w:val="nl-NL" w:eastAsia="en-GB"/>
                </w:rPr>
                <w:t>Execution of aggression protocol</w:t>
              </w:r>
            </w:ins>
          </w:p>
        </w:tc>
        <w:tc>
          <w:tcPr>
            <w:tcW w:w="1029" w:type="dxa"/>
            <w:tcPrChange w:id="1453" w:author="Lilian Biber" w:date="2018-08-09T11:44:00Z">
              <w:tcPr>
                <w:tcW w:w="1029" w:type="dxa"/>
              </w:tcPr>
            </w:tcPrChange>
          </w:tcPr>
          <w:p w:rsidR="00E01953" w:rsidRDefault="00E01953" w:rsidP="00FD0821">
            <w:pPr>
              <w:autoSpaceDE w:val="0"/>
              <w:autoSpaceDN w:val="0"/>
              <w:adjustRightInd w:val="0"/>
              <w:rPr>
                <w:ins w:id="1454" w:author="Microsoft Office-gebruiker" w:date="2018-07-30T16:29:00Z"/>
                <w:szCs w:val="22"/>
                <w:lang w:val="en-US"/>
              </w:rPr>
            </w:pPr>
          </w:p>
        </w:tc>
        <w:tc>
          <w:tcPr>
            <w:tcW w:w="1090" w:type="dxa"/>
            <w:tcPrChange w:id="1455" w:author="Lilian Biber" w:date="2018-08-09T11:44:00Z">
              <w:tcPr>
                <w:tcW w:w="1090" w:type="dxa"/>
              </w:tcPr>
            </w:tcPrChange>
          </w:tcPr>
          <w:p w:rsidR="00E01953" w:rsidRDefault="00E01953" w:rsidP="00FD0821">
            <w:pPr>
              <w:autoSpaceDE w:val="0"/>
              <w:autoSpaceDN w:val="0"/>
              <w:adjustRightInd w:val="0"/>
              <w:rPr>
                <w:ins w:id="1456" w:author="Microsoft Office-gebruiker" w:date="2018-07-30T16:29:00Z"/>
                <w:szCs w:val="22"/>
                <w:lang w:val="en-US"/>
              </w:rPr>
            </w:pPr>
          </w:p>
        </w:tc>
        <w:tc>
          <w:tcPr>
            <w:tcW w:w="1090" w:type="dxa"/>
            <w:tcPrChange w:id="1457" w:author="Lilian Biber" w:date="2018-08-09T11:44:00Z">
              <w:tcPr>
                <w:tcW w:w="1090" w:type="dxa"/>
              </w:tcPr>
            </w:tcPrChange>
          </w:tcPr>
          <w:p w:rsidR="00E01953" w:rsidRDefault="00E01953" w:rsidP="00FD0821">
            <w:pPr>
              <w:autoSpaceDE w:val="0"/>
              <w:autoSpaceDN w:val="0"/>
              <w:adjustRightInd w:val="0"/>
              <w:rPr>
                <w:ins w:id="1458" w:author="Microsoft Office-gebruiker" w:date="2018-07-30T16:29:00Z"/>
                <w:szCs w:val="22"/>
                <w:lang w:val="en-US"/>
              </w:rPr>
            </w:pPr>
            <w:ins w:id="1459" w:author="Microsoft Office-gebruiker" w:date="2018-07-30T16:32:00Z">
              <w:r>
                <w:rPr>
                  <w:szCs w:val="22"/>
                  <w:lang w:val="en-US"/>
                </w:rPr>
                <w:t>X</w:t>
              </w:r>
            </w:ins>
          </w:p>
        </w:tc>
        <w:tc>
          <w:tcPr>
            <w:tcW w:w="1090" w:type="dxa"/>
            <w:tcPrChange w:id="1460" w:author="Lilian Biber" w:date="2018-08-09T11:44:00Z">
              <w:tcPr>
                <w:tcW w:w="1090" w:type="dxa"/>
              </w:tcPr>
            </w:tcPrChange>
          </w:tcPr>
          <w:p w:rsidR="00E01953" w:rsidRDefault="00E01953" w:rsidP="00FD0821">
            <w:pPr>
              <w:autoSpaceDE w:val="0"/>
              <w:autoSpaceDN w:val="0"/>
              <w:adjustRightInd w:val="0"/>
              <w:rPr>
                <w:ins w:id="1461" w:author="Microsoft Office-gebruiker" w:date="2018-07-30T16:29:00Z"/>
                <w:szCs w:val="22"/>
                <w:lang w:val="en-US"/>
              </w:rPr>
            </w:pPr>
          </w:p>
        </w:tc>
        <w:tc>
          <w:tcPr>
            <w:tcW w:w="1090" w:type="dxa"/>
            <w:tcPrChange w:id="1462" w:author="Lilian Biber" w:date="2018-08-09T11:44:00Z">
              <w:tcPr>
                <w:tcW w:w="1090" w:type="dxa"/>
              </w:tcPr>
            </w:tcPrChange>
          </w:tcPr>
          <w:p w:rsidR="00E01953" w:rsidRDefault="00E01953" w:rsidP="00FD0821">
            <w:pPr>
              <w:autoSpaceDE w:val="0"/>
              <w:autoSpaceDN w:val="0"/>
              <w:adjustRightInd w:val="0"/>
              <w:rPr>
                <w:ins w:id="1463" w:author="Microsoft Office-gebruiker" w:date="2018-07-31T08:01:00Z"/>
                <w:szCs w:val="22"/>
                <w:lang w:val="en-US"/>
              </w:rPr>
            </w:pPr>
          </w:p>
        </w:tc>
      </w:tr>
      <w:tr w:rsidR="00E01953" w:rsidTr="00E01953">
        <w:trPr>
          <w:ins w:id="1464" w:author="Microsoft Office-gebruiker" w:date="2018-07-30T16:29:00Z"/>
        </w:trPr>
        <w:tc>
          <w:tcPr>
            <w:tcW w:w="747" w:type="dxa"/>
            <w:tcPrChange w:id="1465"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466" w:author="Microsoft Office-gebruiker" w:date="2018-07-30T16:39:00Z"/>
                <w:rFonts w:ascii="Avenir Next" w:hAnsi="Avenir Next" w:cs="Avenir Next"/>
                <w:color w:val="000000"/>
                <w:szCs w:val="22"/>
                <w:lang w:val="nl-NL" w:eastAsia="en-GB"/>
              </w:rPr>
            </w:pPr>
            <w:ins w:id="1467" w:author="Microsoft Office-gebruiker" w:date="2018-07-30T17:24:00Z">
              <w:r>
                <w:rPr>
                  <w:rFonts w:ascii="Avenir Next" w:hAnsi="Avenir Next" w:cs="Avenir Next"/>
                  <w:color w:val="000000"/>
                  <w:szCs w:val="22"/>
                  <w:lang w:val="nl-NL" w:eastAsia="en-GB"/>
                </w:rPr>
                <w:t>T</w:t>
              </w:r>
            </w:ins>
          </w:p>
        </w:tc>
        <w:tc>
          <w:tcPr>
            <w:tcW w:w="986" w:type="dxa"/>
            <w:tcPrChange w:id="1468"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469" w:author="Microsoft Office-gebruiker" w:date="2018-07-30T16:42:00Z"/>
                <w:rFonts w:ascii="Avenir Next" w:hAnsi="Avenir Next" w:cs="Avenir Next"/>
                <w:color w:val="000000"/>
                <w:szCs w:val="22"/>
                <w:lang w:val="nl-NL" w:eastAsia="en-GB"/>
              </w:rPr>
            </w:pPr>
            <w:ins w:id="1470" w:author="Microsoft Office-gebruiker" w:date="2018-07-30T17:24:00Z">
              <w:r>
                <w:rPr>
                  <w:rFonts w:ascii="Avenir Next" w:hAnsi="Avenir Next" w:cs="Avenir Next"/>
                  <w:color w:val="000000"/>
                  <w:szCs w:val="22"/>
                  <w:lang w:val="nl-NL" w:eastAsia="en-GB"/>
                </w:rPr>
                <w:t>L</w:t>
              </w:r>
            </w:ins>
          </w:p>
        </w:tc>
        <w:tc>
          <w:tcPr>
            <w:tcW w:w="6365" w:type="dxa"/>
            <w:tcPrChange w:id="1471" w:author="Lilian Biber" w:date="2018-08-09T11:44:00Z">
              <w:tcPr>
                <w:tcW w:w="6365" w:type="dxa"/>
              </w:tcPr>
            </w:tcPrChange>
          </w:tcPr>
          <w:p w:rsidR="000D7B31" w:rsidRDefault="00E01953">
            <w:pPr>
              <w:tabs>
                <w:tab w:val="left" w:pos="20"/>
                <w:tab w:val="left" w:pos="360"/>
              </w:tabs>
              <w:autoSpaceDE w:val="0"/>
              <w:autoSpaceDN w:val="0"/>
              <w:adjustRightInd w:val="0"/>
              <w:rPr>
                <w:ins w:id="1472" w:author="Microsoft Office-gebruiker" w:date="2018-07-30T16:29:00Z"/>
                <w:rFonts w:ascii="Avenir Next" w:hAnsi="Avenir Next" w:cs="Avenir Next"/>
                <w:color w:val="000000"/>
                <w:szCs w:val="22"/>
                <w:lang w:val="nl-NL" w:eastAsia="en-GB"/>
                <w:rPrChange w:id="1473" w:author="Microsoft Office-gebruiker" w:date="2018-07-30T16:31:00Z">
                  <w:rPr>
                    <w:ins w:id="1474" w:author="Microsoft Office-gebruiker" w:date="2018-07-30T16:29:00Z"/>
                    <w:rFonts w:ascii="Avenir Next" w:hAnsi="Avenir Next" w:cs="Avenir Next"/>
                    <w:color w:val="000000"/>
                    <w:szCs w:val="22"/>
                    <w:lang w:val="en-US" w:eastAsia="en-GB"/>
                  </w:rPr>
                </w:rPrChange>
              </w:rPr>
              <w:pPrChange w:id="1475" w:author="Microsoft Office-gebruiker" w:date="2018-07-30T16:29:00Z">
                <w:pPr>
                  <w:numPr>
                    <w:numId w:val="32"/>
                  </w:numPr>
                  <w:tabs>
                    <w:tab w:val="left" w:pos="20"/>
                    <w:tab w:val="left" w:pos="360"/>
                  </w:tabs>
                  <w:autoSpaceDE w:val="0"/>
                  <w:autoSpaceDN w:val="0"/>
                  <w:adjustRightInd w:val="0"/>
                  <w:ind w:left="360" w:hanging="360"/>
                </w:pPr>
              </w:pPrChange>
            </w:pPr>
            <w:ins w:id="1476" w:author="Microsoft Office-gebruiker" w:date="2018-07-30T16:29:00Z">
              <w:r>
                <w:rPr>
                  <w:rFonts w:ascii="Avenir Next" w:hAnsi="Avenir Next" w:cs="Avenir Next"/>
                  <w:color w:val="000000"/>
                  <w:szCs w:val="22"/>
                  <w:lang w:val="nl-NL" w:eastAsia="en-GB"/>
                </w:rPr>
                <w:t>Overseeing TRM-training</w:t>
              </w:r>
            </w:ins>
          </w:p>
        </w:tc>
        <w:tc>
          <w:tcPr>
            <w:tcW w:w="1029" w:type="dxa"/>
            <w:tcPrChange w:id="1477" w:author="Lilian Biber" w:date="2018-08-09T11:44:00Z">
              <w:tcPr>
                <w:tcW w:w="1029" w:type="dxa"/>
              </w:tcPr>
            </w:tcPrChange>
          </w:tcPr>
          <w:p w:rsidR="00E01953" w:rsidRDefault="00E01953" w:rsidP="00FD0821">
            <w:pPr>
              <w:autoSpaceDE w:val="0"/>
              <w:autoSpaceDN w:val="0"/>
              <w:adjustRightInd w:val="0"/>
              <w:rPr>
                <w:ins w:id="1478" w:author="Microsoft Office-gebruiker" w:date="2018-07-30T16:29:00Z"/>
                <w:szCs w:val="22"/>
                <w:lang w:val="en-US"/>
              </w:rPr>
            </w:pPr>
          </w:p>
        </w:tc>
        <w:tc>
          <w:tcPr>
            <w:tcW w:w="1090" w:type="dxa"/>
            <w:tcPrChange w:id="1479" w:author="Lilian Biber" w:date="2018-08-09T11:44:00Z">
              <w:tcPr>
                <w:tcW w:w="1090" w:type="dxa"/>
              </w:tcPr>
            </w:tcPrChange>
          </w:tcPr>
          <w:p w:rsidR="00E01953" w:rsidRDefault="00E01953" w:rsidP="00FD0821">
            <w:pPr>
              <w:autoSpaceDE w:val="0"/>
              <w:autoSpaceDN w:val="0"/>
              <w:adjustRightInd w:val="0"/>
              <w:rPr>
                <w:ins w:id="1480" w:author="Microsoft Office-gebruiker" w:date="2018-07-30T16:29:00Z"/>
                <w:szCs w:val="22"/>
                <w:lang w:val="en-US"/>
              </w:rPr>
            </w:pPr>
          </w:p>
        </w:tc>
        <w:tc>
          <w:tcPr>
            <w:tcW w:w="1090" w:type="dxa"/>
            <w:tcPrChange w:id="1481" w:author="Lilian Biber" w:date="2018-08-09T11:44:00Z">
              <w:tcPr>
                <w:tcW w:w="1090" w:type="dxa"/>
              </w:tcPr>
            </w:tcPrChange>
          </w:tcPr>
          <w:p w:rsidR="00E01953" w:rsidRDefault="00E01953" w:rsidP="00FD0821">
            <w:pPr>
              <w:autoSpaceDE w:val="0"/>
              <w:autoSpaceDN w:val="0"/>
              <w:adjustRightInd w:val="0"/>
              <w:rPr>
                <w:ins w:id="1482" w:author="Microsoft Office-gebruiker" w:date="2018-07-30T16:29:00Z"/>
                <w:szCs w:val="22"/>
                <w:lang w:val="en-US"/>
              </w:rPr>
            </w:pPr>
            <w:ins w:id="1483" w:author="Microsoft Office-gebruiker" w:date="2018-07-30T16:32:00Z">
              <w:r>
                <w:rPr>
                  <w:szCs w:val="22"/>
                  <w:lang w:val="en-US"/>
                </w:rPr>
                <w:t>X</w:t>
              </w:r>
            </w:ins>
          </w:p>
        </w:tc>
        <w:tc>
          <w:tcPr>
            <w:tcW w:w="1090" w:type="dxa"/>
            <w:tcPrChange w:id="1484" w:author="Lilian Biber" w:date="2018-08-09T11:44:00Z">
              <w:tcPr>
                <w:tcW w:w="1090" w:type="dxa"/>
              </w:tcPr>
            </w:tcPrChange>
          </w:tcPr>
          <w:p w:rsidR="00E01953" w:rsidRDefault="00E01953" w:rsidP="00FD0821">
            <w:pPr>
              <w:autoSpaceDE w:val="0"/>
              <w:autoSpaceDN w:val="0"/>
              <w:adjustRightInd w:val="0"/>
              <w:rPr>
                <w:ins w:id="1485" w:author="Microsoft Office-gebruiker" w:date="2018-07-30T16:29:00Z"/>
                <w:szCs w:val="22"/>
                <w:lang w:val="en-US"/>
              </w:rPr>
            </w:pPr>
          </w:p>
        </w:tc>
        <w:tc>
          <w:tcPr>
            <w:tcW w:w="1090" w:type="dxa"/>
            <w:tcPrChange w:id="1486" w:author="Lilian Biber" w:date="2018-08-09T11:44:00Z">
              <w:tcPr>
                <w:tcW w:w="1090" w:type="dxa"/>
              </w:tcPr>
            </w:tcPrChange>
          </w:tcPr>
          <w:p w:rsidR="00E01953" w:rsidRDefault="00E01953" w:rsidP="00FD0821">
            <w:pPr>
              <w:autoSpaceDE w:val="0"/>
              <w:autoSpaceDN w:val="0"/>
              <w:adjustRightInd w:val="0"/>
              <w:rPr>
                <w:ins w:id="1487" w:author="Microsoft Office-gebruiker" w:date="2018-07-31T08:01:00Z"/>
                <w:szCs w:val="22"/>
                <w:lang w:val="en-US"/>
              </w:rPr>
            </w:pPr>
          </w:p>
        </w:tc>
      </w:tr>
      <w:tr w:rsidR="00E01953" w:rsidTr="00E01953">
        <w:trPr>
          <w:ins w:id="1488" w:author="Microsoft Office-gebruiker" w:date="2018-07-30T16:27:00Z"/>
        </w:trPr>
        <w:tc>
          <w:tcPr>
            <w:tcW w:w="747" w:type="dxa"/>
            <w:tcPrChange w:id="1489" w:author="Lilian Biber" w:date="2018-08-09T11:44:00Z">
              <w:tcPr>
                <w:tcW w:w="747" w:type="dxa"/>
              </w:tcPr>
            </w:tcPrChange>
          </w:tcPr>
          <w:p w:rsidR="00E01953" w:rsidRPr="00B724E8" w:rsidRDefault="00E01953" w:rsidP="00696C29">
            <w:pPr>
              <w:tabs>
                <w:tab w:val="left" w:pos="20"/>
                <w:tab w:val="left" w:pos="360"/>
              </w:tabs>
              <w:autoSpaceDE w:val="0"/>
              <w:autoSpaceDN w:val="0"/>
              <w:adjustRightInd w:val="0"/>
              <w:rPr>
                <w:ins w:id="1490" w:author="Microsoft Office-gebruiker" w:date="2018-07-30T16:39:00Z"/>
                <w:rFonts w:ascii="Avenir Next" w:hAnsi="Avenir Next" w:cs="Avenir Next"/>
                <w:color w:val="000000"/>
                <w:szCs w:val="22"/>
                <w:lang w:val="en-US" w:eastAsia="en-GB"/>
              </w:rPr>
            </w:pPr>
            <w:ins w:id="1491" w:author="Microsoft Office-gebruiker" w:date="2018-07-30T17:56:00Z">
              <w:r>
                <w:rPr>
                  <w:rFonts w:ascii="Avenir Next" w:hAnsi="Avenir Next" w:cs="Avenir Next"/>
                  <w:color w:val="000000"/>
                  <w:szCs w:val="22"/>
                  <w:lang w:val="en-US" w:eastAsia="en-GB"/>
                </w:rPr>
                <w:t>T</w:t>
              </w:r>
            </w:ins>
          </w:p>
        </w:tc>
        <w:tc>
          <w:tcPr>
            <w:tcW w:w="986" w:type="dxa"/>
            <w:tcPrChange w:id="1492" w:author="Lilian Biber" w:date="2018-08-09T11:44:00Z">
              <w:tcPr>
                <w:tcW w:w="986" w:type="dxa"/>
              </w:tcPr>
            </w:tcPrChange>
          </w:tcPr>
          <w:p w:rsidR="00E01953" w:rsidRPr="00B724E8" w:rsidRDefault="00E01953" w:rsidP="00696C29">
            <w:pPr>
              <w:tabs>
                <w:tab w:val="left" w:pos="20"/>
                <w:tab w:val="left" w:pos="360"/>
              </w:tabs>
              <w:autoSpaceDE w:val="0"/>
              <w:autoSpaceDN w:val="0"/>
              <w:adjustRightInd w:val="0"/>
              <w:rPr>
                <w:ins w:id="1493" w:author="Microsoft Office-gebruiker" w:date="2018-07-30T16:42:00Z"/>
                <w:rFonts w:ascii="Avenir Next" w:hAnsi="Avenir Next" w:cs="Avenir Next"/>
                <w:color w:val="000000"/>
                <w:szCs w:val="22"/>
                <w:lang w:val="en-US" w:eastAsia="en-GB"/>
              </w:rPr>
            </w:pPr>
            <w:ins w:id="1494" w:author="Microsoft Office-gebruiker" w:date="2018-07-30T17:56:00Z">
              <w:r>
                <w:rPr>
                  <w:rFonts w:ascii="Avenir Next" w:hAnsi="Avenir Next" w:cs="Avenir Next"/>
                  <w:color w:val="000000"/>
                  <w:szCs w:val="22"/>
                  <w:lang w:val="en-US" w:eastAsia="en-GB"/>
                </w:rPr>
                <w:t>S/H/L/E</w:t>
              </w:r>
            </w:ins>
          </w:p>
        </w:tc>
        <w:tc>
          <w:tcPr>
            <w:tcW w:w="6365" w:type="dxa"/>
            <w:tcPrChange w:id="1495" w:author="Lilian Biber" w:date="2018-08-09T11:44:00Z">
              <w:tcPr>
                <w:tcW w:w="6365" w:type="dxa"/>
              </w:tcPr>
            </w:tcPrChange>
          </w:tcPr>
          <w:p w:rsidR="000D7B31" w:rsidRDefault="00E01953">
            <w:pPr>
              <w:tabs>
                <w:tab w:val="left" w:pos="20"/>
                <w:tab w:val="left" w:pos="360"/>
              </w:tabs>
              <w:autoSpaceDE w:val="0"/>
              <w:autoSpaceDN w:val="0"/>
              <w:adjustRightInd w:val="0"/>
              <w:rPr>
                <w:ins w:id="1496" w:author="Microsoft Office-gebruiker" w:date="2018-07-30T16:27:00Z"/>
                <w:rFonts w:ascii="Avenir Next" w:hAnsi="Avenir Next" w:cs="Avenir Next"/>
                <w:color w:val="000000"/>
                <w:szCs w:val="22"/>
                <w:lang w:val="en-US" w:eastAsia="en-GB"/>
                <w:rPrChange w:id="1497" w:author="Microsoft Office-gebruiker" w:date="2018-07-30T16:29:00Z">
                  <w:rPr>
                    <w:ins w:id="1498" w:author="Microsoft Office-gebruiker" w:date="2018-07-30T16:27:00Z"/>
                    <w:rFonts w:ascii="Avenir Next" w:hAnsi="Avenir Next" w:cs="Avenir Next"/>
                    <w:color w:val="000000"/>
                    <w:szCs w:val="22"/>
                    <w:lang w:val="nl-NL" w:eastAsia="en-GB"/>
                  </w:rPr>
                </w:rPrChange>
              </w:rPr>
              <w:pPrChange w:id="1499" w:author="Microsoft Office-gebruiker" w:date="2018-07-30T16:29:00Z">
                <w:pPr>
                  <w:numPr>
                    <w:numId w:val="32"/>
                  </w:numPr>
                  <w:tabs>
                    <w:tab w:val="left" w:pos="20"/>
                    <w:tab w:val="left" w:pos="360"/>
                  </w:tabs>
                  <w:autoSpaceDE w:val="0"/>
                  <w:autoSpaceDN w:val="0"/>
                  <w:adjustRightInd w:val="0"/>
                  <w:ind w:left="360" w:hanging="360"/>
                </w:pPr>
              </w:pPrChange>
            </w:pPr>
            <w:ins w:id="1500" w:author="Microsoft Office-gebruiker" w:date="2018-07-30T16:29:00Z">
              <w:r w:rsidRPr="00B724E8">
                <w:rPr>
                  <w:rFonts w:ascii="Avenir Next" w:hAnsi="Avenir Next" w:cs="Avenir Next"/>
                  <w:color w:val="000000"/>
                  <w:szCs w:val="22"/>
                  <w:lang w:val="en-US" w:eastAsia="en-GB"/>
                </w:rPr>
                <w:t>Ensure that training facilities are operational</w:t>
              </w:r>
            </w:ins>
          </w:p>
        </w:tc>
        <w:tc>
          <w:tcPr>
            <w:tcW w:w="1029" w:type="dxa"/>
            <w:tcPrChange w:id="1501" w:author="Lilian Biber" w:date="2018-08-09T11:44:00Z">
              <w:tcPr>
                <w:tcW w:w="1029" w:type="dxa"/>
              </w:tcPr>
            </w:tcPrChange>
          </w:tcPr>
          <w:p w:rsidR="00E01953" w:rsidRDefault="00E01953" w:rsidP="00FD0821">
            <w:pPr>
              <w:autoSpaceDE w:val="0"/>
              <w:autoSpaceDN w:val="0"/>
              <w:adjustRightInd w:val="0"/>
              <w:rPr>
                <w:ins w:id="1502" w:author="Microsoft Office-gebruiker" w:date="2018-07-30T16:27:00Z"/>
                <w:szCs w:val="22"/>
                <w:lang w:val="en-US"/>
              </w:rPr>
            </w:pPr>
          </w:p>
        </w:tc>
        <w:tc>
          <w:tcPr>
            <w:tcW w:w="1090" w:type="dxa"/>
            <w:tcPrChange w:id="1503" w:author="Lilian Biber" w:date="2018-08-09T11:44:00Z">
              <w:tcPr>
                <w:tcW w:w="1090" w:type="dxa"/>
              </w:tcPr>
            </w:tcPrChange>
          </w:tcPr>
          <w:p w:rsidR="00E01953" w:rsidRDefault="00E01953" w:rsidP="00FD0821">
            <w:pPr>
              <w:autoSpaceDE w:val="0"/>
              <w:autoSpaceDN w:val="0"/>
              <w:adjustRightInd w:val="0"/>
              <w:rPr>
                <w:ins w:id="1504" w:author="Microsoft Office-gebruiker" w:date="2018-07-30T16:27:00Z"/>
                <w:szCs w:val="22"/>
                <w:lang w:val="en-US"/>
              </w:rPr>
            </w:pPr>
          </w:p>
        </w:tc>
        <w:tc>
          <w:tcPr>
            <w:tcW w:w="1090" w:type="dxa"/>
            <w:tcPrChange w:id="1505" w:author="Lilian Biber" w:date="2018-08-09T11:44:00Z">
              <w:tcPr>
                <w:tcW w:w="1090" w:type="dxa"/>
              </w:tcPr>
            </w:tcPrChange>
          </w:tcPr>
          <w:p w:rsidR="00E01953" w:rsidRDefault="00E01953" w:rsidP="00FD0821">
            <w:pPr>
              <w:autoSpaceDE w:val="0"/>
              <w:autoSpaceDN w:val="0"/>
              <w:adjustRightInd w:val="0"/>
              <w:rPr>
                <w:ins w:id="1506" w:author="Microsoft Office-gebruiker" w:date="2018-07-30T16:27:00Z"/>
                <w:szCs w:val="22"/>
                <w:lang w:val="en-US"/>
              </w:rPr>
            </w:pPr>
            <w:ins w:id="1507" w:author="Microsoft Office-gebruiker" w:date="2018-07-30T16:32:00Z">
              <w:r>
                <w:rPr>
                  <w:szCs w:val="22"/>
                  <w:lang w:val="en-US"/>
                </w:rPr>
                <w:t>X</w:t>
              </w:r>
            </w:ins>
          </w:p>
        </w:tc>
        <w:tc>
          <w:tcPr>
            <w:tcW w:w="1090" w:type="dxa"/>
            <w:tcPrChange w:id="1508" w:author="Lilian Biber" w:date="2018-08-09T11:44:00Z">
              <w:tcPr>
                <w:tcW w:w="1090" w:type="dxa"/>
              </w:tcPr>
            </w:tcPrChange>
          </w:tcPr>
          <w:p w:rsidR="00E01953" w:rsidRDefault="00E01953" w:rsidP="00FD0821">
            <w:pPr>
              <w:autoSpaceDE w:val="0"/>
              <w:autoSpaceDN w:val="0"/>
              <w:adjustRightInd w:val="0"/>
              <w:rPr>
                <w:ins w:id="1509" w:author="Microsoft Office-gebruiker" w:date="2018-07-30T16:27:00Z"/>
                <w:szCs w:val="22"/>
                <w:lang w:val="en-US"/>
              </w:rPr>
            </w:pPr>
          </w:p>
        </w:tc>
        <w:tc>
          <w:tcPr>
            <w:tcW w:w="1090" w:type="dxa"/>
            <w:tcPrChange w:id="1510" w:author="Lilian Biber" w:date="2018-08-09T11:44:00Z">
              <w:tcPr>
                <w:tcW w:w="1090" w:type="dxa"/>
              </w:tcPr>
            </w:tcPrChange>
          </w:tcPr>
          <w:p w:rsidR="00E01953" w:rsidRDefault="00E01953" w:rsidP="00FD0821">
            <w:pPr>
              <w:autoSpaceDE w:val="0"/>
              <w:autoSpaceDN w:val="0"/>
              <w:adjustRightInd w:val="0"/>
              <w:rPr>
                <w:ins w:id="1511" w:author="Microsoft Office-gebruiker" w:date="2018-07-31T08:01:00Z"/>
                <w:szCs w:val="22"/>
                <w:lang w:val="en-US"/>
              </w:rPr>
            </w:pPr>
          </w:p>
        </w:tc>
      </w:tr>
      <w:tr w:rsidR="00E01953" w:rsidTr="00E01953">
        <w:trPr>
          <w:ins w:id="1512" w:author="Microsoft Office-gebruiker" w:date="2018-07-30T16:28:00Z"/>
        </w:trPr>
        <w:tc>
          <w:tcPr>
            <w:tcW w:w="747" w:type="dxa"/>
            <w:tcPrChange w:id="1513"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514" w:author="Microsoft Office-gebruiker" w:date="2018-07-30T16:39:00Z"/>
                <w:rFonts w:ascii="Avenir Next" w:hAnsi="Avenir Next" w:cs="Avenir Next"/>
                <w:color w:val="000000"/>
                <w:szCs w:val="22"/>
                <w:lang w:val="nl-NL" w:eastAsia="en-GB"/>
              </w:rPr>
            </w:pPr>
            <w:ins w:id="1515" w:author="Microsoft Office-gebruiker" w:date="2018-07-30T17:26:00Z">
              <w:r>
                <w:rPr>
                  <w:rFonts w:ascii="Avenir Next" w:hAnsi="Avenir Next" w:cs="Avenir Next"/>
                  <w:color w:val="000000"/>
                  <w:szCs w:val="22"/>
                  <w:lang w:val="nl-NL" w:eastAsia="en-GB"/>
                </w:rPr>
                <w:t>S</w:t>
              </w:r>
            </w:ins>
          </w:p>
        </w:tc>
        <w:tc>
          <w:tcPr>
            <w:tcW w:w="986" w:type="dxa"/>
            <w:tcPrChange w:id="1516"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517" w:author="Microsoft Office-gebruiker" w:date="2018-07-30T16:42:00Z"/>
                <w:rFonts w:ascii="Avenir Next" w:hAnsi="Avenir Next" w:cs="Avenir Next"/>
                <w:color w:val="000000"/>
                <w:szCs w:val="22"/>
                <w:lang w:val="nl-NL" w:eastAsia="en-GB"/>
              </w:rPr>
            </w:pPr>
            <w:ins w:id="1518" w:author="Microsoft Office-gebruiker" w:date="2018-07-30T17:26:00Z">
              <w:r>
                <w:rPr>
                  <w:rFonts w:ascii="Avenir Next" w:hAnsi="Avenir Next" w:cs="Avenir Next"/>
                  <w:color w:val="000000"/>
                  <w:szCs w:val="22"/>
                  <w:lang w:val="nl-NL" w:eastAsia="en-GB"/>
                </w:rPr>
                <w:t>E</w:t>
              </w:r>
            </w:ins>
          </w:p>
        </w:tc>
        <w:tc>
          <w:tcPr>
            <w:tcW w:w="6365" w:type="dxa"/>
            <w:tcPrChange w:id="1519" w:author="Lilian Biber" w:date="2018-08-09T11:44:00Z">
              <w:tcPr>
                <w:tcW w:w="6365" w:type="dxa"/>
              </w:tcPr>
            </w:tcPrChange>
          </w:tcPr>
          <w:p w:rsidR="000D7B31" w:rsidRDefault="00E01953">
            <w:pPr>
              <w:tabs>
                <w:tab w:val="left" w:pos="20"/>
                <w:tab w:val="left" w:pos="360"/>
              </w:tabs>
              <w:autoSpaceDE w:val="0"/>
              <w:autoSpaceDN w:val="0"/>
              <w:adjustRightInd w:val="0"/>
              <w:rPr>
                <w:ins w:id="1520" w:author="Microsoft Office-gebruiker" w:date="2018-07-30T16:28:00Z"/>
                <w:rFonts w:ascii="Avenir Next" w:hAnsi="Avenir Next" w:cs="Avenir Next"/>
                <w:color w:val="000000"/>
                <w:szCs w:val="22"/>
                <w:lang w:val="nl-NL" w:eastAsia="en-GB"/>
                <w:rPrChange w:id="1521" w:author="Microsoft Office-gebruiker" w:date="2018-07-30T16:30:00Z">
                  <w:rPr>
                    <w:ins w:id="1522" w:author="Microsoft Office-gebruiker" w:date="2018-07-30T16:28:00Z"/>
                    <w:rFonts w:ascii="Avenir Next" w:hAnsi="Avenir Next" w:cs="Avenir Next"/>
                    <w:color w:val="000000"/>
                    <w:szCs w:val="22"/>
                    <w:lang w:val="en-US" w:eastAsia="en-GB"/>
                  </w:rPr>
                </w:rPrChange>
              </w:rPr>
              <w:pPrChange w:id="1523" w:author="Microsoft Office-gebruiker" w:date="2018-07-30T16:29:00Z">
                <w:pPr>
                  <w:numPr>
                    <w:numId w:val="32"/>
                  </w:numPr>
                  <w:tabs>
                    <w:tab w:val="left" w:pos="20"/>
                    <w:tab w:val="left" w:pos="360"/>
                  </w:tabs>
                  <w:autoSpaceDE w:val="0"/>
                  <w:autoSpaceDN w:val="0"/>
                  <w:adjustRightInd w:val="0"/>
                  <w:ind w:left="360" w:hanging="360"/>
                </w:pPr>
              </w:pPrChange>
            </w:pPr>
            <w:ins w:id="1524" w:author="Microsoft Office-gebruiker" w:date="2018-07-30T16:29:00Z">
              <w:r>
                <w:rPr>
                  <w:rFonts w:ascii="Avenir Next" w:hAnsi="Avenir Next" w:cs="Avenir Next"/>
                  <w:color w:val="000000"/>
                  <w:szCs w:val="22"/>
                  <w:lang w:val="nl-NL" w:eastAsia="en-GB"/>
                </w:rPr>
                <w:t>Risk management analysis</w:t>
              </w:r>
            </w:ins>
          </w:p>
        </w:tc>
        <w:tc>
          <w:tcPr>
            <w:tcW w:w="1029" w:type="dxa"/>
            <w:tcPrChange w:id="1525" w:author="Lilian Biber" w:date="2018-08-09T11:44:00Z">
              <w:tcPr>
                <w:tcW w:w="1029" w:type="dxa"/>
              </w:tcPr>
            </w:tcPrChange>
          </w:tcPr>
          <w:p w:rsidR="00E01953" w:rsidRDefault="00E01953" w:rsidP="00FD0821">
            <w:pPr>
              <w:autoSpaceDE w:val="0"/>
              <w:autoSpaceDN w:val="0"/>
              <w:adjustRightInd w:val="0"/>
              <w:rPr>
                <w:ins w:id="1526" w:author="Microsoft Office-gebruiker" w:date="2018-07-30T16:28:00Z"/>
                <w:szCs w:val="22"/>
                <w:lang w:val="en-US"/>
              </w:rPr>
            </w:pPr>
          </w:p>
        </w:tc>
        <w:tc>
          <w:tcPr>
            <w:tcW w:w="1090" w:type="dxa"/>
            <w:tcPrChange w:id="1527" w:author="Lilian Biber" w:date="2018-08-09T11:44:00Z">
              <w:tcPr>
                <w:tcW w:w="1090" w:type="dxa"/>
              </w:tcPr>
            </w:tcPrChange>
          </w:tcPr>
          <w:p w:rsidR="00E01953" w:rsidRDefault="00E01953" w:rsidP="00FD0821">
            <w:pPr>
              <w:autoSpaceDE w:val="0"/>
              <w:autoSpaceDN w:val="0"/>
              <w:adjustRightInd w:val="0"/>
              <w:rPr>
                <w:ins w:id="1528" w:author="Microsoft Office-gebruiker" w:date="2018-07-30T16:28:00Z"/>
                <w:szCs w:val="22"/>
                <w:lang w:val="en-US"/>
              </w:rPr>
            </w:pPr>
          </w:p>
        </w:tc>
        <w:tc>
          <w:tcPr>
            <w:tcW w:w="1090" w:type="dxa"/>
            <w:tcPrChange w:id="1529" w:author="Lilian Biber" w:date="2018-08-09T11:44:00Z">
              <w:tcPr>
                <w:tcW w:w="1090" w:type="dxa"/>
              </w:tcPr>
            </w:tcPrChange>
          </w:tcPr>
          <w:p w:rsidR="00E01953" w:rsidRDefault="00E01953" w:rsidP="00FD0821">
            <w:pPr>
              <w:autoSpaceDE w:val="0"/>
              <w:autoSpaceDN w:val="0"/>
              <w:adjustRightInd w:val="0"/>
              <w:rPr>
                <w:ins w:id="1530" w:author="Microsoft Office-gebruiker" w:date="2018-07-30T16:28:00Z"/>
                <w:szCs w:val="22"/>
                <w:lang w:val="en-US"/>
              </w:rPr>
            </w:pPr>
            <w:ins w:id="1531" w:author="Microsoft Office-gebruiker" w:date="2018-07-30T16:32:00Z">
              <w:r>
                <w:rPr>
                  <w:szCs w:val="22"/>
                  <w:lang w:val="en-US"/>
                </w:rPr>
                <w:t>X</w:t>
              </w:r>
            </w:ins>
          </w:p>
        </w:tc>
        <w:tc>
          <w:tcPr>
            <w:tcW w:w="1090" w:type="dxa"/>
            <w:tcPrChange w:id="1532" w:author="Lilian Biber" w:date="2018-08-09T11:44:00Z">
              <w:tcPr>
                <w:tcW w:w="1090" w:type="dxa"/>
              </w:tcPr>
            </w:tcPrChange>
          </w:tcPr>
          <w:p w:rsidR="00E01953" w:rsidRDefault="00E01953" w:rsidP="00FD0821">
            <w:pPr>
              <w:autoSpaceDE w:val="0"/>
              <w:autoSpaceDN w:val="0"/>
              <w:adjustRightInd w:val="0"/>
              <w:rPr>
                <w:ins w:id="1533" w:author="Microsoft Office-gebruiker" w:date="2018-07-30T16:28:00Z"/>
                <w:szCs w:val="22"/>
                <w:lang w:val="en-US"/>
              </w:rPr>
            </w:pPr>
          </w:p>
        </w:tc>
        <w:tc>
          <w:tcPr>
            <w:tcW w:w="1090" w:type="dxa"/>
            <w:tcPrChange w:id="1534" w:author="Lilian Biber" w:date="2018-08-09T11:44:00Z">
              <w:tcPr>
                <w:tcW w:w="1090" w:type="dxa"/>
              </w:tcPr>
            </w:tcPrChange>
          </w:tcPr>
          <w:p w:rsidR="00E01953" w:rsidRDefault="00E01953" w:rsidP="00FD0821">
            <w:pPr>
              <w:autoSpaceDE w:val="0"/>
              <w:autoSpaceDN w:val="0"/>
              <w:adjustRightInd w:val="0"/>
              <w:rPr>
                <w:ins w:id="1535" w:author="Microsoft Office-gebruiker" w:date="2018-07-31T08:01:00Z"/>
                <w:szCs w:val="22"/>
                <w:lang w:val="en-US"/>
              </w:rPr>
            </w:pPr>
          </w:p>
        </w:tc>
      </w:tr>
      <w:tr w:rsidR="00E01953" w:rsidTr="00E01953">
        <w:trPr>
          <w:ins w:id="1536" w:author="Microsoft Office-gebruiker" w:date="2018-07-30T16:28:00Z"/>
        </w:trPr>
        <w:tc>
          <w:tcPr>
            <w:tcW w:w="747" w:type="dxa"/>
            <w:tcPrChange w:id="1537"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538" w:author="Microsoft Office-gebruiker" w:date="2018-07-30T16:39:00Z"/>
                <w:rFonts w:ascii="Avenir Next" w:hAnsi="Avenir Next" w:cs="Avenir Next"/>
                <w:color w:val="000000"/>
                <w:szCs w:val="22"/>
                <w:lang w:val="nl-NL" w:eastAsia="en-GB"/>
              </w:rPr>
            </w:pPr>
            <w:ins w:id="1539" w:author="Microsoft Office-gebruiker" w:date="2018-07-30T17:26:00Z">
              <w:r>
                <w:rPr>
                  <w:rFonts w:ascii="Avenir Next" w:hAnsi="Avenir Next" w:cs="Avenir Next"/>
                  <w:color w:val="000000"/>
                  <w:szCs w:val="22"/>
                  <w:lang w:val="nl-NL" w:eastAsia="en-GB"/>
                </w:rPr>
                <w:t>S</w:t>
              </w:r>
            </w:ins>
          </w:p>
        </w:tc>
        <w:tc>
          <w:tcPr>
            <w:tcW w:w="986" w:type="dxa"/>
            <w:tcPrChange w:id="1540"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541" w:author="Microsoft Office-gebruiker" w:date="2018-07-30T16:42:00Z"/>
                <w:rFonts w:ascii="Avenir Next" w:hAnsi="Avenir Next" w:cs="Avenir Next"/>
                <w:color w:val="000000"/>
                <w:szCs w:val="22"/>
                <w:lang w:val="nl-NL" w:eastAsia="en-GB"/>
              </w:rPr>
            </w:pPr>
            <w:ins w:id="1542" w:author="Microsoft Office-gebruiker" w:date="2018-07-30T17:26:00Z">
              <w:r>
                <w:rPr>
                  <w:rFonts w:ascii="Avenir Next" w:hAnsi="Avenir Next" w:cs="Avenir Next"/>
                  <w:color w:val="000000"/>
                  <w:szCs w:val="22"/>
                  <w:lang w:val="nl-NL" w:eastAsia="en-GB"/>
                </w:rPr>
                <w:t>L</w:t>
              </w:r>
            </w:ins>
          </w:p>
        </w:tc>
        <w:tc>
          <w:tcPr>
            <w:tcW w:w="6365" w:type="dxa"/>
            <w:tcPrChange w:id="1543" w:author="Lilian Biber" w:date="2018-08-09T11:44:00Z">
              <w:tcPr>
                <w:tcW w:w="6365" w:type="dxa"/>
              </w:tcPr>
            </w:tcPrChange>
          </w:tcPr>
          <w:p w:rsidR="000D7B31" w:rsidRDefault="00E01953">
            <w:pPr>
              <w:tabs>
                <w:tab w:val="left" w:pos="20"/>
                <w:tab w:val="left" w:pos="360"/>
              </w:tabs>
              <w:autoSpaceDE w:val="0"/>
              <w:autoSpaceDN w:val="0"/>
              <w:adjustRightInd w:val="0"/>
              <w:rPr>
                <w:ins w:id="1544" w:author="Microsoft Office-gebruiker" w:date="2018-07-30T16:28:00Z"/>
                <w:rFonts w:ascii="Avenir Next" w:hAnsi="Avenir Next" w:cs="Avenir Next"/>
                <w:color w:val="000000"/>
                <w:szCs w:val="22"/>
                <w:lang w:val="nl-NL" w:eastAsia="en-GB"/>
                <w:rPrChange w:id="1545" w:author="Microsoft Office-gebruiker" w:date="2018-07-30T16:30:00Z">
                  <w:rPr>
                    <w:ins w:id="1546" w:author="Microsoft Office-gebruiker" w:date="2018-07-30T16:28:00Z"/>
                    <w:rFonts w:ascii="Avenir Next" w:hAnsi="Avenir Next" w:cs="Avenir Next"/>
                    <w:color w:val="000000"/>
                    <w:szCs w:val="22"/>
                    <w:lang w:val="en-US" w:eastAsia="en-GB"/>
                  </w:rPr>
                </w:rPrChange>
              </w:rPr>
              <w:pPrChange w:id="1547" w:author="Microsoft Office-gebruiker" w:date="2018-07-30T16:29:00Z">
                <w:pPr>
                  <w:numPr>
                    <w:numId w:val="32"/>
                  </w:numPr>
                  <w:tabs>
                    <w:tab w:val="left" w:pos="20"/>
                    <w:tab w:val="left" w:pos="360"/>
                  </w:tabs>
                  <w:autoSpaceDE w:val="0"/>
                  <w:autoSpaceDN w:val="0"/>
                  <w:adjustRightInd w:val="0"/>
                  <w:ind w:left="360" w:hanging="360"/>
                </w:pPr>
              </w:pPrChange>
            </w:pPr>
            <w:ins w:id="1548" w:author="Microsoft Office-gebruiker" w:date="2018-07-30T16:29:00Z">
              <w:r>
                <w:rPr>
                  <w:rFonts w:ascii="Avenir Next" w:hAnsi="Avenir Next" w:cs="Avenir Next"/>
                  <w:color w:val="000000"/>
                  <w:szCs w:val="22"/>
                  <w:lang w:val="nl-NL" w:eastAsia="en-GB"/>
                </w:rPr>
                <w:t>Development of aggression policy</w:t>
              </w:r>
            </w:ins>
          </w:p>
        </w:tc>
        <w:tc>
          <w:tcPr>
            <w:tcW w:w="1029" w:type="dxa"/>
            <w:tcPrChange w:id="1549" w:author="Lilian Biber" w:date="2018-08-09T11:44:00Z">
              <w:tcPr>
                <w:tcW w:w="1029" w:type="dxa"/>
              </w:tcPr>
            </w:tcPrChange>
          </w:tcPr>
          <w:p w:rsidR="00E01953" w:rsidRDefault="00E01953" w:rsidP="00FD0821">
            <w:pPr>
              <w:autoSpaceDE w:val="0"/>
              <w:autoSpaceDN w:val="0"/>
              <w:adjustRightInd w:val="0"/>
              <w:rPr>
                <w:ins w:id="1550" w:author="Microsoft Office-gebruiker" w:date="2018-07-30T16:28:00Z"/>
                <w:szCs w:val="22"/>
                <w:lang w:val="en-US"/>
              </w:rPr>
            </w:pPr>
          </w:p>
        </w:tc>
        <w:tc>
          <w:tcPr>
            <w:tcW w:w="1090" w:type="dxa"/>
            <w:tcPrChange w:id="1551" w:author="Lilian Biber" w:date="2018-08-09T11:44:00Z">
              <w:tcPr>
                <w:tcW w:w="1090" w:type="dxa"/>
              </w:tcPr>
            </w:tcPrChange>
          </w:tcPr>
          <w:p w:rsidR="00E01953" w:rsidRDefault="00E01953" w:rsidP="00FD0821">
            <w:pPr>
              <w:autoSpaceDE w:val="0"/>
              <w:autoSpaceDN w:val="0"/>
              <w:adjustRightInd w:val="0"/>
              <w:rPr>
                <w:ins w:id="1552" w:author="Microsoft Office-gebruiker" w:date="2018-07-30T16:28:00Z"/>
                <w:szCs w:val="22"/>
                <w:lang w:val="en-US"/>
              </w:rPr>
            </w:pPr>
          </w:p>
        </w:tc>
        <w:tc>
          <w:tcPr>
            <w:tcW w:w="1090" w:type="dxa"/>
            <w:tcPrChange w:id="1553" w:author="Lilian Biber" w:date="2018-08-09T11:44:00Z">
              <w:tcPr>
                <w:tcW w:w="1090" w:type="dxa"/>
              </w:tcPr>
            </w:tcPrChange>
          </w:tcPr>
          <w:p w:rsidR="00E01953" w:rsidRDefault="00E01953" w:rsidP="00FD0821">
            <w:pPr>
              <w:autoSpaceDE w:val="0"/>
              <w:autoSpaceDN w:val="0"/>
              <w:adjustRightInd w:val="0"/>
              <w:rPr>
                <w:ins w:id="1554" w:author="Microsoft Office-gebruiker" w:date="2018-07-30T16:28:00Z"/>
                <w:szCs w:val="22"/>
                <w:lang w:val="en-US"/>
              </w:rPr>
            </w:pPr>
            <w:ins w:id="1555" w:author="Microsoft Office-gebruiker" w:date="2018-07-30T16:32:00Z">
              <w:r>
                <w:rPr>
                  <w:szCs w:val="22"/>
                  <w:lang w:val="en-US"/>
                </w:rPr>
                <w:t>X</w:t>
              </w:r>
            </w:ins>
          </w:p>
        </w:tc>
        <w:tc>
          <w:tcPr>
            <w:tcW w:w="1090" w:type="dxa"/>
            <w:tcPrChange w:id="1556" w:author="Lilian Biber" w:date="2018-08-09T11:44:00Z">
              <w:tcPr>
                <w:tcW w:w="1090" w:type="dxa"/>
              </w:tcPr>
            </w:tcPrChange>
          </w:tcPr>
          <w:p w:rsidR="00E01953" w:rsidRDefault="00E01953" w:rsidP="00FD0821">
            <w:pPr>
              <w:autoSpaceDE w:val="0"/>
              <w:autoSpaceDN w:val="0"/>
              <w:adjustRightInd w:val="0"/>
              <w:rPr>
                <w:ins w:id="1557" w:author="Microsoft Office-gebruiker" w:date="2018-07-30T16:28:00Z"/>
                <w:szCs w:val="22"/>
                <w:lang w:val="en-US"/>
              </w:rPr>
            </w:pPr>
          </w:p>
        </w:tc>
        <w:tc>
          <w:tcPr>
            <w:tcW w:w="1090" w:type="dxa"/>
            <w:tcPrChange w:id="1558" w:author="Lilian Biber" w:date="2018-08-09T11:44:00Z">
              <w:tcPr>
                <w:tcW w:w="1090" w:type="dxa"/>
              </w:tcPr>
            </w:tcPrChange>
          </w:tcPr>
          <w:p w:rsidR="00E01953" w:rsidRDefault="00E01953" w:rsidP="00FD0821">
            <w:pPr>
              <w:autoSpaceDE w:val="0"/>
              <w:autoSpaceDN w:val="0"/>
              <w:adjustRightInd w:val="0"/>
              <w:rPr>
                <w:ins w:id="1559" w:author="Microsoft Office-gebruiker" w:date="2018-07-31T08:01:00Z"/>
                <w:szCs w:val="22"/>
                <w:lang w:val="en-US"/>
              </w:rPr>
            </w:pPr>
          </w:p>
        </w:tc>
      </w:tr>
      <w:tr w:rsidR="00E01953" w:rsidTr="00E01953">
        <w:trPr>
          <w:ins w:id="1560" w:author="Microsoft Office-gebruiker" w:date="2018-07-30T16:28:00Z"/>
        </w:trPr>
        <w:tc>
          <w:tcPr>
            <w:tcW w:w="747" w:type="dxa"/>
            <w:tcPrChange w:id="1561" w:author="Lilian Biber" w:date="2018-08-09T11:44:00Z">
              <w:tcPr>
                <w:tcW w:w="747" w:type="dxa"/>
              </w:tcPr>
            </w:tcPrChange>
          </w:tcPr>
          <w:p w:rsidR="00E01953" w:rsidRPr="001C555E" w:rsidRDefault="00E01953" w:rsidP="00696C29">
            <w:pPr>
              <w:tabs>
                <w:tab w:val="left" w:pos="20"/>
                <w:tab w:val="left" w:pos="360"/>
              </w:tabs>
              <w:autoSpaceDE w:val="0"/>
              <w:autoSpaceDN w:val="0"/>
              <w:adjustRightInd w:val="0"/>
              <w:rPr>
                <w:ins w:id="1562" w:author="Microsoft Office-gebruiker" w:date="2018-07-30T16:39:00Z"/>
                <w:rFonts w:ascii="Avenir Next" w:hAnsi="Avenir Next" w:cs="Avenir Next"/>
                <w:color w:val="000000"/>
                <w:szCs w:val="22"/>
                <w:lang w:val="en-US" w:eastAsia="en-GB"/>
              </w:rPr>
            </w:pPr>
            <w:ins w:id="1563" w:author="Microsoft Office-gebruiker" w:date="2018-07-30T16:45:00Z">
              <w:r>
                <w:rPr>
                  <w:rFonts w:ascii="Avenir Next" w:hAnsi="Avenir Next" w:cs="Avenir Next"/>
                  <w:color w:val="000000"/>
                  <w:szCs w:val="22"/>
                  <w:lang w:val="en-US" w:eastAsia="en-GB"/>
                </w:rPr>
                <w:t>O</w:t>
              </w:r>
            </w:ins>
          </w:p>
        </w:tc>
        <w:tc>
          <w:tcPr>
            <w:tcW w:w="986" w:type="dxa"/>
            <w:tcPrChange w:id="1564" w:author="Lilian Biber" w:date="2018-08-09T11:44:00Z">
              <w:tcPr>
                <w:tcW w:w="986" w:type="dxa"/>
              </w:tcPr>
            </w:tcPrChange>
          </w:tcPr>
          <w:p w:rsidR="00E01953" w:rsidRPr="001C555E" w:rsidRDefault="00E01953" w:rsidP="00696C29">
            <w:pPr>
              <w:tabs>
                <w:tab w:val="left" w:pos="20"/>
                <w:tab w:val="left" w:pos="360"/>
              </w:tabs>
              <w:autoSpaceDE w:val="0"/>
              <w:autoSpaceDN w:val="0"/>
              <w:adjustRightInd w:val="0"/>
              <w:rPr>
                <w:ins w:id="1565" w:author="Microsoft Office-gebruiker" w:date="2018-07-30T16:42:00Z"/>
                <w:rFonts w:ascii="Avenir Next" w:hAnsi="Avenir Next" w:cs="Avenir Next"/>
                <w:color w:val="000000"/>
                <w:szCs w:val="22"/>
                <w:lang w:val="en-US" w:eastAsia="en-GB"/>
              </w:rPr>
            </w:pPr>
            <w:ins w:id="1566" w:author="Microsoft Office-gebruiker" w:date="2018-07-30T16:44:00Z">
              <w:r>
                <w:rPr>
                  <w:rFonts w:ascii="Avenir Next" w:hAnsi="Avenir Next" w:cs="Avenir Next"/>
                  <w:color w:val="000000"/>
                  <w:szCs w:val="22"/>
                  <w:lang w:val="en-US" w:eastAsia="en-GB"/>
                </w:rPr>
                <w:t>L</w:t>
              </w:r>
            </w:ins>
          </w:p>
        </w:tc>
        <w:tc>
          <w:tcPr>
            <w:tcW w:w="6365" w:type="dxa"/>
            <w:tcPrChange w:id="1567" w:author="Lilian Biber" w:date="2018-08-09T11:44:00Z">
              <w:tcPr>
                <w:tcW w:w="6365" w:type="dxa"/>
              </w:tcPr>
            </w:tcPrChange>
          </w:tcPr>
          <w:p w:rsidR="000D7B31" w:rsidRDefault="00E01953">
            <w:pPr>
              <w:tabs>
                <w:tab w:val="left" w:pos="20"/>
                <w:tab w:val="left" w:pos="360"/>
              </w:tabs>
              <w:autoSpaceDE w:val="0"/>
              <w:autoSpaceDN w:val="0"/>
              <w:adjustRightInd w:val="0"/>
              <w:rPr>
                <w:ins w:id="1568" w:author="Microsoft Office-gebruiker" w:date="2018-07-30T16:28:00Z"/>
                <w:rFonts w:ascii="Avenir Next" w:hAnsi="Avenir Next" w:cs="Avenir Next"/>
                <w:color w:val="000000"/>
                <w:szCs w:val="22"/>
                <w:lang w:val="en-US" w:eastAsia="en-GB"/>
              </w:rPr>
              <w:pPrChange w:id="1569" w:author="Microsoft Office-gebruiker" w:date="2018-07-30T16:29:00Z">
                <w:pPr>
                  <w:numPr>
                    <w:numId w:val="32"/>
                  </w:numPr>
                  <w:tabs>
                    <w:tab w:val="left" w:pos="20"/>
                    <w:tab w:val="left" w:pos="360"/>
                  </w:tabs>
                  <w:autoSpaceDE w:val="0"/>
                  <w:autoSpaceDN w:val="0"/>
                  <w:adjustRightInd w:val="0"/>
                  <w:ind w:left="360" w:hanging="360"/>
                </w:pPr>
              </w:pPrChange>
            </w:pPr>
            <w:ins w:id="1570" w:author="Microsoft Office-gebruiker" w:date="2018-07-30T16:28:00Z">
              <w:r w:rsidRPr="001C555E">
                <w:rPr>
                  <w:rFonts w:ascii="Avenir Next" w:hAnsi="Avenir Next" w:cs="Avenir Next"/>
                  <w:color w:val="000000"/>
                  <w:szCs w:val="22"/>
                  <w:lang w:val="en-US" w:eastAsia="en-GB"/>
                </w:rPr>
                <w:t xml:space="preserve">Execution of TRM-training (statistics, decision </w:t>
              </w:r>
              <w:proofErr w:type="spellStart"/>
              <w:r w:rsidRPr="001C555E">
                <w:rPr>
                  <w:rFonts w:ascii="Avenir Next" w:hAnsi="Avenir Next" w:cs="Avenir Next"/>
                  <w:color w:val="000000"/>
                  <w:szCs w:val="22"/>
                  <w:lang w:val="en-US" w:eastAsia="en-GB"/>
                </w:rPr>
                <w:t>making,teamwork</w:t>
              </w:r>
              <w:proofErr w:type="spellEnd"/>
              <w:r w:rsidRPr="001C555E">
                <w:rPr>
                  <w:rFonts w:ascii="Avenir Next" w:hAnsi="Avenir Next" w:cs="Avenir Next"/>
                  <w:color w:val="000000"/>
                  <w:szCs w:val="22"/>
                  <w:lang w:val="en-US" w:eastAsia="en-GB"/>
                </w:rPr>
                <w:t>, leadership, communication, stress and fatigue etc.)</w:t>
              </w:r>
            </w:ins>
          </w:p>
        </w:tc>
        <w:tc>
          <w:tcPr>
            <w:tcW w:w="1029" w:type="dxa"/>
            <w:tcPrChange w:id="1571" w:author="Lilian Biber" w:date="2018-08-09T11:44:00Z">
              <w:tcPr>
                <w:tcW w:w="1029" w:type="dxa"/>
              </w:tcPr>
            </w:tcPrChange>
          </w:tcPr>
          <w:p w:rsidR="00E01953" w:rsidRDefault="00E01953" w:rsidP="00FD0821">
            <w:pPr>
              <w:autoSpaceDE w:val="0"/>
              <w:autoSpaceDN w:val="0"/>
              <w:adjustRightInd w:val="0"/>
              <w:rPr>
                <w:ins w:id="1572" w:author="Microsoft Office-gebruiker" w:date="2018-07-30T16:28:00Z"/>
                <w:szCs w:val="22"/>
                <w:lang w:val="en-US"/>
              </w:rPr>
            </w:pPr>
          </w:p>
        </w:tc>
        <w:tc>
          <w:tcPr>
            <w:tcW w:w="1090" w:type="dxa"/>
            <w:tcPrChange w:id="1573" w:author="Lilian Biber" w:date="2018-08-09T11:44:00Z">
              <w:tcPr>
                <w:tcW w:w="1090" w:type="dxa"/>
              </w:tcPr>
            </w:tcPrChange>
          </w:tcPr>
          <w:p w:rsidR="00E01953" w:rsidRDefault="00E01953" w:rsidP="00FD0821">
            <w:pPr>
              <w:autoSpaceDE w:val="0"/>
              <w:autoSpaceDN w:val="0"/>
              <w:adjustRightInd w:val="0"/>
              <w:rPr>
                <w:ins w:id="1574" w:author="Microsoft Office-gebruiker" w:date="2018-07-30T16:28:00Z"/>
                <w:szCs w:val="22"/>
                <w:lang w:val="en-US"/>
              </w:rPr>
            </w:pPr>
          </w:p>
        </w:tc>
        <w:tc>
          <w:tcPr>
            <w:tcW w:w="1090" w:type="dxa"/>
            <w:tcPrChange w:id="1575" w:author="Lilian Biber" w:date="2018-08-09T11:44:00Z">
              <w:tcPr>
                <w:tcW w:w="1090" w:type="dxa"/>
              </w:tcPr>
            </w:tcPrChange>
          </w:tcPr>
          <w:p w:rsidR="00E01953" w:rsidRDefault="00E01953" w:rsidP="00FD0821">
            <w:pPr>
              <w:autoSpaceDE w:val="0"/>
              <w:autoSpaceDN w:val="0"/>
              <w:adjustRightInd w:val="0"/>
              <w:rPr>
                <w:ins w:id="1576" w:author="Microsoft Office-gebruiker" w:date="2018-07-30T16:28:00Z"/>
                <w:szCs w:val="22"/>
                <w:lang w:val="en-US"/>
              </w:rPr>
            </w:pPr>
            <w:ins w:id="1577" w:author="Microsoft Office-gebruiker" w:date="2018-07-30T16:32:00Z">
              <w:r>
                <w:rPr>
                  <w:szCs w:val="22"/>
                  <w:lang w:val="en-US"/>
                </w:rPr>
                <w:t>X</w:t>
              </w:r>
            </w:ins>
          </w:p>
        </w:tc>
        <w:tc>
          <w:tcPr>
            <w:tcW w:w="1090" w:type="dxa"/>
            <w:tcPrChange w:id="1578" w:author="Lilian Biber" w:date="2018-08-09T11:44:00Z">
              <w:tcPr>
                <w:tcW w:w="1090" w:type="dxa"/>
              </w:tcPr>
            </w:tcPrChange>
          </w:tcPr>
          <w:p w:rsidR="00E01953" w:rsidRDefault="00E01953" w:rsidP="00FD0821">
            <w:pPr>
              <w:autoSpaceDE w:val="0"/>
              <w:autoSpaceDN w:val="0"/>
              <w:adjustRightInd w:val="0"/>
              <w:rPr>
                <w:ins w:id="1579" w:author="Microsoft Office-gebruiker" w:date="2018-07-30T16:28:00Z"/>
                <w:szCs w:val="22"/>
                <w:lang w:val="en-US"/>
              </w:rPr>
            </w:pPr>
          </w:p>
        </w:tc>
        <w:tc>
          <w:tcPr>
            <w:tcW w:w="1090" w:type="dxa"/>
            <w:tcPrChange w:id="1580" w:author="Lilian Biber" w:date="2018-08-09T11:44:00Z">
              <w:tcPr>
                <w:tcW w:w="1090" w:type="dxa"/>
              </w:tcPr>
            </w:tcPrChange>
          </w:tcPr>
          <w:p w:rsidR="00E01953" w:rsidRDefault="00E01953" w:rsidP="00FD0821">
            <w:pPr>
              <w:autoSpaceDE w:val="0"/>
              <w:autoSpaceDN w:val="0"/>
              <w:adjustRightInd w:val="0"/>
              <w:rPr>
                <w:ins w:id="1581" w:author="Microsoft Office-gebruiker" w:date="2018-07-31T08:01:00Z"/>
                <w:szCs w:val="22"/>
                <w:lang w:val="en-US"/>
              </w:rPr>
            </w:pPr>
          </w:p>
        </w:tc>
      </w:tr>
      <w:tr w:rsidR="00E01953" w:rsidTr="00E01953">
        <w:trPr>
          <w:ins w:id="1582" w:author="Microsoft Office-gebruiker" w:date="2018-07-30T16:28:00Z"/>
        </w:trPr>
        <w:tc>
          <w:tcPr>
            <w:tcW w:w="747" w:type="dxa"/>
            <w:tcPrChange w:id="1583"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584" w:author="Microsoft Office-gebruiker" w:date="2018-07-30T16:39:00Z"/>
                <w:rFonts w:ascii="Avenir Next" w:hAnsi="Avenir Next" w:cs="Avenir Next"/>
                <w:color w:val="000000"/>
                <w:szCs w:val="22"/>
                <w:lang w:val="nl-NL" w:eastAsia="en-GB"/>
              </w:rPr>
            </w:pPr>
            <w:ins w:id="1585" w:author="Microsoft Office-gebruiker" w:date="2018-07-30T17:27:00Z">
              <w:r>
                <w:rPr>
                  <w:rFonts w:ascii="Avenir Next" w:hAnsi="Avenir Next" w:cs="Avenir Next"/>
                  <w:color w:val="000000"/>
                  <w:szCs w:val="22"/>
                  <w:lang w:val="nl-NL" w:eastAsia="en-GB"/>
                </w:rPr>
                <w:t>T</w:t>
              </w:r>
            </w:ins>
          </w:p>
        </w:tc>
        <w:tc>
          <w:tcPr>
            <w:tcW w:w="986" w:type="dxa"/>
            <w:tcPrChange w:id="1586"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587" w:author="Microsoft Office-gebruiker" w:date="2018-07-30T16:42:00Z"/>
                <w:rFonts w:ascii="Avenir Next" w:hAnsi="Avenir Next" w:cs="Avenir Next"/>
                <w:color w:val="000000"/>
                <w:szCs w:val="22"/>
                <w:lang w:val="nl-NL" w:eastAsia="en-GB"/>
              </w:rPr>
            </w:pPr>
            <w:ins w:id="1588" w:author="Microsoft Office-gebruiker" w:date="2018-07-30T17:27:00Z">
              <w:r>
                <w:rPr>
                  <w:rFonts w:ascii="Avenir Next" w:hAnsi="Avenir Next" w:cs="Avenir Next"/>
                  <w:color w:val="000000"/>
                  <w:szCs w:val="22"/>
                  <w:lang w:val="nl-NL" w:eastAsia="en-GB"/>
                </w:rPr>
                <w:t>L</w:t>
              </w:r>
            </w:ins>
          </w:p>
        </w:tc>
        <w:tc>
          <w:tcPr>
            <w:tcW w:w="6365" w:type="dxa"/>
            <w:tcPrChange w:id="1589" w:author="Lilian Biber" w:date="2018-08-09T11:44:00Z">
              <w:tcPr>
                <w:tcW w:w="6365" w:type="dxa"/>
              </w:tcPr>
            </w:tcPrChange>
          </w:tcPr>
          <w:p w:rsidR="000D7B31" w:rsidRDefault="00E01953">
            <w:pPr>
              <w:tabs>
                <w:tab w:val="left" w:pos="20"/>
                <w:tab w:val="left" w:pos="360"/>
              </w:tabs>
              <w:autoSpaceDE w:val="0"/>
              <w:autoSpaceDN w:val="0"/>
              <w:adjustRightInd w:val="0"/>
              <w:rPr>
                <w:ins w:id="1590" w:author="Microsoft Office-gebruiker" w:date="2018-07-30T16:28:00Z"/>
                <w:rFonts w:ascii="Avenir Next" w:hAnsi="Avenir Next" w:cs="Avenir Next"/>
                <w:i/>
                <w:iCs/>
                <w:color w:val="000000"/>
                <w:sz w:val="20"/>
                <w:szCs w:val="20"/>
                <w:lang w:val="nl-NL" w:eastAsia="en-GB"/>
                <w:rPrChange w:id="1591" w:author="Microsoft Office-gebruiker" w:date="2018-07-30T16:30:00Z">
                  <w:rPr>
                    <w:ins w:id="1592" w:author="Microsoft Office-gebruiker" w:date="2018-07-30T16:28:00Z"/>
                    <w:rFonts w:ascii="Avenir Next" w:hAnsi="Avenir Next" w:cs="Avenir Next"/>
                    <w:color w:val="000000"/>
                    <w:szCs w:val="22"/>
                    <w:lang w:val="en-US" w:eastAsia="en-GB"/>
                  </w:rPr>
                </w:rPrChange>
              </w:rPr>
              <w:pPrChange w:id="1593" w:author="Microsoft Office-gebruiker" w:date="2018-07-30T16:29:00Z">
                <w:pPr>
                  <w:numPr>
                    <w:numId w:val="32"/>
                  </w:numPr>
                  <w:tabs>
                    <w:tab w:val="left" w:pos="20"/>
                    <w:tab w:val="left" w:pos="360"/>
                  </w:tabs>
                  <w:autoSpaceDE w:val="0"/>
                  <w:autoSpaceDN w:val="0"/>
                  <w:adjustRightInd w:val="0"/>
                  <w:ind w:left="360" w:hanging="360"/>
                </w:pPr>
              </w:pPrChange>
            </w:pPr>
            <w:ins w:id="1594" w:author="Microsoft Office-gebruiker" w:date="2018-07-30T16:28:00Z">
              <w:r>
                <w:rPr>
                  <w:rFonts w:ascii="Avenir Next" w:hAnsi="Avenir Next" w:cs="Avenir Next"/>
                  <w:color w:val="000000"/>
                  <w:szCs w:val="22"/>
                  <w:lang w:val="nl-NL" w:eastAsia="en-GB"/>
                </w:rPr>
                <w:t>Review selection process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tenminste 1x in selectie team</w:t>
              </w:r>
            </w:ins>
          </w:p>
        </w:tc>
        <w:tc>
          <w:tcPr>
            <w:tcW w:w="1029" w:type="dxa"/>
            <w:tcPrChange w:id="1595" w:author="Lilian Biber" w:date="2018-08-09T11:44:00Z">
              <w:tcPr>
                <w:tcW w:w="1029" w:type="dxa"/>
              </w:tcPr>
            </w:tcPrChange>
          </w:tcPr>
          <w:p w:rsidR="00E01953" w:rsidRDefault="00E01953" w:rsidP="00FD0821">
            <w:pPr>
              <w:autoSpaceDE w:val="0"/>
              <w:autoSpaceDN w:val="0"/>
              <w:adjustRightInd w:val="0"/>
              <w:rPr>
                <w:ins w:id="1596" w:author="Microsoft Office-gebruiker" w:date="2018-07-30T16:28:00Z"/>
                <w:szCs w:val="22"/>
                <w:lang w:val="en-US"/>
              </w:rPr>
            </w:pPr>
          </w:p>
        </w:tc>
        <w:tc>
          <w:tcPr>
            <w:tcW w:w="1090" w:type="dxa"/>
            <w:tcPrChange w:id="1597" w:author="Lilian Biber" w:date="2018-08-09T11:44:00Z">
              <w:tcPr>
                <w:tcW w:w="1090" w:type="dxa"/>
              </w:tcPr>
            </w:tcPrChange>
          </w:tcPr>
          <w:p w:rsidR="00E01953" w:rsidRDefault="00E01953" w:rsidP="00FD0821">
            <w:pPr>
              <w:autoSpaceDE w:val="0"/>
              <w:autoSpaceDN w:val="0"/>
              <w:adjustRightInd w:val="0"/>
              <w:rPr>
                <w:ins w:id="1598" w:author="Microsoft Office-gebruiker" w:date="2018-07-30T16:28:00Z"/>
                <w:szCs w:val="22"/>
                <w:lang w:val="en-US"/>
              </w:rPr>
            </w:pPr>
          </w:p>
        </w:tc>
        <w:tc>
          <w:tcPr>
            <w:tcW w:w="1090" w:type="dxa"/>
            <w:tcPrChange w:id="1599" w:author="Lilian Biber" w:date="2018-08-09T11:44:00Z">
              <w:tcPr>
                <w:tcW w:w="1090" w:type="dxa"/>
              </w:tcPr>
            </w:tcPrChange>
          </w:tcPr>
          <w:p w:rsidR="00E01953" w:rsidRDefault="00E01953" w:rsidP="00FD0821">
            <w:pPr>
              <w:autoSpaceDE w:val="0"/>
              <w:autoSpaceDN w:val="0"/>
              <w:adjustRightInd w:val="0"/>
              <w:rPr>
                <w:ins w:id="1600" w:author="Microsoft Office-gebruiker" w:date="2018-07-30T16:28:00Z"/>
                <w:szCs w:val="22"/>
                <w:lang w:val="en-US"/>
              </w:rPr>
            </w:pPr>
            <w:ins w:id="1601" w:author="Microsoft Office-gebruiker" w:date="2018-07-30T16:32:00Z">
              <w:r>
                <w:rPr>
                  <w:szCs w:val="22"/>
                  <w:lang w:val="en-US"/>
                </w:rPr>
                <w:t>X</w:t>
              </w:r>
            </w:ins>
          </w:p>
        </w:tc>
        <w:tc>
          <w:tcPr>
            <w:tcW w:w="1090" w:type="dxa"/>
            <w:tcPrChange w:id="1602" w:author="Lilian Biber" w:date="2018-08-09T11:44:00Z">
              <w:tcPr>
                <w:tcW w:w="1090" w:type="dxa"/>
              </w:tcPr>
            </w:tcPrChange>
          </w:tcPr>
          <w:p w:rsidR="00E01953" w:rsidRDefault="00E01953" w:rsidP="00FD0821">
            <w:pPr>
              <w:autoSpaceDE w:val="0"/>
              <w:autoSpaceDN w:val="0"/>
              <w:adjustRightInd w:val="0"/>
              <w:rPr>
                <w:ins w:id="1603" w:author="Microsoft Office-gebruiker" w:date="2018-07-30T16:28:00Z"/>
                <w:szCs w:val="22"/>
                <w:lang w:val="en-US"/>
              </w:rPr>
            </w:pPr>
          </w:p>
        </w:tc>
        <w:tc>
          <w:tcPr>
            <w:tcW w:w="1090" w:type="dxa"/>
            <w:tcPrChange w:id="1604" w:author="Lilian Biber" w:date="2018-08-09T11:44:00Z">
              <w:tcPr>
                <w:tcW w:w="1090" w:type="dxa"/>
              </w:tcPr>
            </w:tcPrChange>
          </w:tcPr>
          <w:p w:rsidR="00E01953" w:rsidRDefault="00E01953" w:rsidP="00FD0821">
            <w:pPr>
              <w:autoSpaceDE w:val="0"/>
              <w:autoSpaceDN w:val="0"/>
              <w:adjustRightInd w:val="0"/>
              <w:rPr>
                <w:ins w:id="1605" w:author="Microsoft Office-gebruiker" w:date="2018-07-31T08:01:00Z"/>
                <w:szCs w:val="22"/>
                <w:lang w:val="en-US"/>
              </w:rPr>
            </w:pPr>
          </w:p>
        </w:tc>
      </w:tr>
      <w:tr w:rsidR="00E01953" w:rsidTr="00E01953">
        <w:trPr>
          <w:ins w:id="1606" w:author="Microsoft Office-gebruiker" w:date="2018-07-30T16:27:00Z"/>
        </w:trPr>
        <w:tc>
          <w:tcPr>
            <w:tcW w:w="747" w:type="dxa"/>
            <w:tcPrChange w:id="1607" w:author="Lilian Biber" w:date="2018-08-09T11:44:00Z">
              <w:tcPr>
                <w:tcW w:w="747" w:type="dxa"/>
              </w:tcPr>
            </w:tcPrChange>
          </w:tcPr>
          <w:p w:rsidR="00E01953" w:rsidRPr="000702C1" w:rsidRDefault="00E01953" w:rsidP="00696C29">
            <w:pPr>
              <w:tabs>
                <w:tab w:val="left" w:pos="20"/>
                <w:tab w:val="left" w:pos="360"/>
              </w:tabs>
              <w:autoSpaceDE w:val="0"/>
              <w:autoSpaceDN w:val="0"/>
              <w:adjustRightInd w:val="0"/>
              <w:rPr>
                <w:ins w:id="1608" w:author="Microsoft Office-gebruiker" w:date="2018-07-30T16:39:00Z"/>
                <w:rFonts w:ascii="Avenir Next" w:hAnsi="Avenir Next" w:cs="Avenir Next"/>
                <w:color w:val="000000"/>
                <w:szCs w:val="22"/>
                <w:lang w:val="en-US" w:eastAsia="en-GB"/>
              </w:rPr>
            </w:pPr>
            <w:ins w:id="1609" w:author="Microsoft Office-gebruiker" w:date="2018-07-30T17:57:00Z">
              <w:r>
                <w:rPr>
                  <w:rFonts w:ascii="Avenir Next" w:hAnsi="Avenir Next" w:cs="Avenir Next"/>
                  <w:color w:val="000000"/>
                  <w:szCs w:val="22"/>
                  <w:lang w:val="en-US" w:eastAsia="en-GB"/>
                </w:rPr>
                <w:lastRenderedPageBreak/>
                <w:t>S</w:t>
              </w:r>
            </w:ins>
          </w:p>
        </w:tc>
        <w:tc>
          <w:tcPr>
            <w:tcW w:w="986" w:type="dxa"/>
            <w:tcPrChange w:id="1610" w:author="Lilian Biber" w:date="2018-08-09T11:44:00Z">
              <w:tcPr>
                <w:tcW w:w="986" w:type="dxa"/>
              </w:tcPr>
            </w:tcPrChange>
          </w:tcPr>
          <w:p w:rsidR="00E01953" w:rsidRPr="000702C1" w:rsidRDefault="00E01953" w:rsidP="00696C29">
            <w:pPr>
              <w:tabs>
                <w:tab w:val="left" w:pos="20"/>
                <w:tab w:val="left" w:pos="360"/>
              </w:tabs>
              <w:autoSpaceDE w:val="0"/>
              <w:autoSpaceDN w:val="0"/>
              <w:adjustRightInd w:val="0"/>
              <w:rPr>
                <w:ins w:id="1611" w:author="Microsoft Office-gebruiker" w:date="2018-07-30T16:42:00Z"/>
                <w:rFonts w:ascii="Avenir Next" w:hAnsi="Avenir Next" w:cs="Avenir Next"/>
                <w:color w:val="000000"/>
                <w:szCs w:val="22"/>
                <w:lang w:val="en-US" w:eastAsia="en-GB"/>
              </w:rPr>
            </w:pPr>
            <w:ins w:id="1612" w:author="Microsoft Office-gebruiker" w:date="2018-07-30T17:57:00Z">
              <w:r>
                <w:rPr>
                  <w:rFonts w:ascii="Avenir Next" w:hAnsi="Avenir Next" w:cs="Avenir Next"/>
                  <w:color w:val="000000"/>
                  <w:szCs w:val="22"/>
                  <w:lang w:val="en-US" w:eastAsia="en-GB"/>
                </w:rPr>
                <w:t>E</w:t>
              </w:r>
            </w:ins>
          </w:p>
        </w:tc>
        <w:tc>
          <w:tcPr>
            <w:tcW w:w="6365" w:type="dxa"/>
            <w:tcPrChange w:id="1613" w:author="Lilian Biber" w:date="2018-08-09T11:44:00Z">
              <w:tcPr>
                <w:tcW w:w="6365" w:type="dxa"/>
              </w:tcPr>
            </w:tcPrChange>
          </w:tcPr>
          <w:p w:rsidR="000D7B31" w:rsidRDefault="00E01953">
            <w:pPr>
              <w:tabs>
                <w:tab w:val="left" w:pos="20"/>
                <w:tab w:val="left" w:pos="360"/>
              </w:tabs>
              <w:autoSpaceDE w:val="0"/>
              <w:autoSpaceDN w:val="0"/>
              <w:adjustRightInd w:val="0"/>
              <w:rPr>
                <w:ins w:id="1614" w:author="Microsoft Office-gebruiker" w:date="2018-07-30T16:27:00Z"/>
                <w:rFonts w:ascii="Avenir Next" w:hAnsi="Avenir Next" w:cs="Avenir Next"/>
                <w:color w:val="000000"/>
                <w:szCs w:val="22"/>
                <w:lang w:val="en-US" w:eastAsia="en-GB"/>
                <w:rPrChange w:id="1615" w:author="Microsoft Office-gebruiker" w:date="2018-07-30T16:28:00Z">
                  <w:rPr>
                    <w:ins w:id="1616" w:author="Microsoft Office-gebruiker" w:date="2018-07-30T16:27:00Z"/>
                    <w:rFonts w:ascii="Avenir Next" w:hAnsi="Avenir Next" w:cs="Avenir Next"/>
                    <w:color w:val="000000"/>
                    <w:szCs w:val="22"/>
                    <w:lang w:val="nl-NL" w:eastAsia="en-GB"/>
                  </w:rPr>
                </w:rPrChange>
              </w:rPr>
              <w:pPrChange w:id="1617" w:author="Microsoft Office-gebruiker" w:date="2018-07-30T16:29:00Z">
                <w:pPr>
                  <w:numPr>
                    <w:numId w:val="32"/>
                  </w:numPr>
                  <w:tabs>
                    <w:tab w:val="left" w:pos="20"/>
                    <w:tab w:val="left" w:pos="360"/>
                  </w:tabs>
                  <w:autoSpaceDE w:val="0"/>
                  <w:autoSpaceDN w:val="0"/>
                  <w:adjustRightInd w:val="0"/>
                  <w:ind w:left="360" w:hanging="360"/>
                </w:pPr>
              </w:pPrChange>
            </w:pPr>
            <w:ins w:id="1618" w:author="Microsoft Office-gebruiker" w:date="2018-07-30T16:28:00Z">
              <w:r w:rsidRPr="000702C1">
                <w:rPr>
                  <w:rFonts w:ascii="Avenir Next" w:hAnsi="Avenir Next" w:cs="Avenir Next"/>
                  <w:color w:val="000000"/>
                  <w:szCs w:val="22"/>
                  <w:lang w:val="en-US" w:eastAsia="en-GB"/>
                </w:rPr>
                <w:t>Enter contract with suppliers in coordination with purchase department</w:t>
              </w:r>
            </w:ins>
          </w:p>
        </w:tc>
        <w:tc>
          <w:tcPr>
            <w:tcW w:w="1029" w:type="dxa"/>
            <w:tcPrChange w:id="1619" w:author="Lilian Biber" w:date="2018-08-09T11:44:00Z">
              <w:tcPr>
                <w:tcW w:w="1029" w:type="dxa"/>
              </w:tcPr>
            </w:tcPrChange>
          </w:tcPr>
          <w:p w:rsidR="00E01953" w:rsidRDefault="00E01953" w:rsidP="00FD0821">
            <w:pPr>
              <w:autoSpaceDE w:val="0"/>
              <w:autoSpaceDN w:val="0"/>
              <w:adjustRightInd w:val="0"/>
              <w:rPr>
                <w:ins w:id="1620" w:author="Microsoft Office-gebruiker" w:date="2018-07-30T16:27:00Z"/>
                <w:szCs w:val="22"/>
                <w:lang w:val="en-US"/>
              </w:rPr>
            </w:pPr>
          </w:p>
        </w:tc>
        <w:tc>
          <w:tcPr>
            <w:tcW w:w="1090" w:type="dxa"/>
            <w:tcPrChange w:id="1621" w:author="Lilian Biber" w:date="2018-08-09T11:44:00Z">
              <w:tcPr>
                <w:tcW w:w="1090" w:type="dxa"/>
              </w:tcPr>
            </w:tcPrChange>
          </w:tcPr>
          <w:p w:rsidR="00E01953" w:rsidRDefault="00E01953" w:rsidP="00FD0821">
            <w:pPr>
              <w:autoSpaceDE w:val="0"/>
              <w:autoSpaceDN w:val="0"/>
              <w:adjustRightInd w:val="0"/>
              <w:rPr>
                <w:ins w:id="1622" w:author="Microsoft Office-gebruiker" w:date="2018-07-30T16:27:00Z"/>
                <w:szCs w:val="22"/>
                <w:lang w:val="en-US"/>
              </w:rPr>
            </w:pPr>
          </w:p>
        </w:tc>
        <w:tc>
          <w:tcPr>
            <w:tcW w:w="1090" w:type="dxa"/>
            <w:tcPrChange w:id="1623" w:author="Lilian Biber" w:date="2018-08-09T11:44:00Z">
              <w:tcPr>
                <w:tcW w:w="1090" w:type="dxa"/>
              </w:tcPr>
            </w:tcPrChange>
          </w:tcPr>
          <w:p w:rsidR="00E01953" w:rsidRDefault="00E01953" w:rsidP="00FD0821">
            <w:pPr>
              <w:autoSpaceDE w:val="0"/>
              <w:autoSpaceDN w:val="0"/>
              <w:adjustRightInd w:val="0"/>
              <w:rPr>
                <w:ins w:id="1624" w:author="Microsoft Office-gebruiker" w:date="2018-07-30T16:27:00Z"/>
                <w:szCs w:val="22"/>
                <w:lang w:val="en-US"/>
              </w:rPr>
            </w:pPr>
            <w:ins w:id="1625" w:author="Microsoft Office-gebruiker" w:date="2018-07-30T16:32:00Z">
              <w:r>
                <w:rPr>
                  <w:szCs w:val="22"/>
                  <w:lang w:val="en-US"/>
                </w:rPr>
                <w:t>X</w:t>
              </w:r>
            </w:ins>
          </w:p>
        </w:tc>
        <w:tc>
          <w:tcPr>
            <w:tcW w:w="1090" w:type="dxa"/>
            <w:tcPrChange w:id="1626" w:author="Lilian Biber" w:date="2018-08-09T11:44:00Z">
              <w:tcPr>
                <w:tcW w:w="1090" w:type="dxa"/>
              </w:tcPr>
            </w:tcPrChange>
          </w:tcPr>
          <w:p w:rsidR="00E01953" w:rsidRDefault="00E01953" w:rsidP="00FD0821">
            <w:pPr>
              <w:autoSpaceDE w:val="0"/>
              <w:autoSpaceDN w:val="0"/>
              <w:adjustRightInd w:val="0"/>
              <w:rPr>
                <w:ins w:id="1627" w:author="Microsoft Office-gebruiker" w:date="2018-07-30T16:27:00Z"/>
                <w:szCs w:val="22"/>
                <w:lang w:val="en-US"/>
              </w:rPr>
            </w:pPr>
          </w:p>
        </w:tc>
        <w:tc>
          <w:tcPr>
            <w:tcW w:w="1090" w:type="dxa"/>
            <w:tcPrChange w:id="1628" w:author="Lilian Biber" w:date="2018-08-09T11:44:00Z">
              <w:tcPr>
                <w:tcW w:w="1090" w:type="dxa"/>
              </w:tcPr>
            </w:tcPrChange>
          </w:tcPr>
          <w:p w:rsidR="00E01953" w:rsidRDefault="00E01953" w:rsidP="00FD0821">
            <w:pPr>
              <w:autoSpaceDE w:val="0"/>
              <w:autoSpaceDN w:val="0"/>
              <w:adjustRightInd w:val="0"/>
              <w:rPr>
                <w:ins w:id="1629" w:author="Microsoft Office-gebruiker" w:date="2018-07-31T08:01:00Z"/>
                <w:szCs w:val="22"/>
                <w:lang w:val="en-US"/>
              </w:rPr>
            </w:pPr>
          </w:p>
        </w:tc>
      </w:tr>
      <w:tr w:rsidR="00E01953" w:rsidRPr="00696C29" w:rsidTr="00E01953">
        <w:trPr>
          <w:ins w:id="1630" w:author="Microsoft Office-gebruiker" w:date="2018-07-30T16:27:00Z"/>
        </w:trPr>
        <w:tc>
          <w:tcPr>
            <w:tcW w:w="747" w:type="dxa"/>
            <w:tcPrChange w:id="1631"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632" w:author="Microsoft Office-gebruiker" w:date="2018-07-30T16:39:00Z"/>
                <w:rFonts w:ascii="Avenir Next" w:hAnsi="Avenir Next" w:cs="Avenir Next"/>
                <w:color w:val="000000"/>
                <w:szCs w:val="22"/>
                <w:lang w:val="nl-NL" w:eastAsia="en-GB"/>
              </w:rPr>
            </w:pPr>
            <w:ins w:id="1633" w:author="Microsoft Office-gebruiker" w:date="2018-07-30T17:28:00Z">
              <w:r>
                <w:rPr>
                  <w:rFonts w:ascii="Avenir Next" w:hAnsi="Avenir Next" w:cs="Avenir Next"/>
                  <w:color w:val="000000"/>
                  <w:szCs w:val="22"/>
                  <w:lang w:val="nl-NL" w:eastAsia="en-GB"/>
                </w:rPr>
                <w:t>T</w:t>
              </w:r>
            </w:ins>
          </w:p>
        </w:tc>
        <w:tc>
          <w:tcPr>
            <w:tcW w:w="986" w:type="dxa"/>
            <w:tcPrChange w:id="1634"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635" w:author="Microsoft Office-gebruiker" w:date="2018-07-30T16:42:00Z"/>
                <w:rFonts w:ascii="Avenir Next" w:hAnsi="Avenir Next" w:cs="Avenir Next"/>
                <w:color w:val="000000"/>
                <w:szCs w:val="22"/>
                <w:lang w:val="nl-NL" w:eastAsia="en-GB"/>
              </w:rPr>
            </w:pPr>
            <w:ins w:id="1636" w:author="Microsoft Office-gebruiker" w:date="2018-07-30T17:28:00Z">
              <w:r>
                <w:rPr>
                  <w:rFonts w:ascii="Avenir Next" w:hAnsi="Avenir Next" w:cs="Avenir Next"/>
                  <w:color w:val="000000"/>
                  <w:szCs w:val="22"/>
                  <w:lang w:val="nl-NL" w:eastAsia="en-GB"/>
                </w:rPr>
                <w:t>L</w:t>
              </w:r>
            </w:ins>
          </w:p>
        </w:tc>
        <w:tc>
          <w:tcPr>
            <w:tcW w:w="6365" w:type="dxa"/>
            <w:tcPrChange w:id="1637" w:author="Lilian Biber" w:date="2018-08-09T11:44:00Z">
              <w:tcPr>
                <w:tcW w:w="6365" w:type="dxa"/>
              </w:tcPr>
            </w:tcPrChange>
          </w:tcPr>
          <w:p w:rsidR="000D7B31" w:rsidRDefault="00E01953">
            <w:pPr>
              <w:tabs>
                <w:tab w:val="left" w:pos="20"/>
                <w:tab w:val="left" w:pos="360"/>
              </w:tabs>
              <w:autoSpaceDE w:val="0"/>
              <w:autoSpaceDN w:val="0"/>
              <w:adjustRightInd w:val="0"/>
              <w:rPr>
                <w:ins w:id="1638" w:author="Microsoft Office-gebruiker" w:date="2018-07-30T16:27:00Z"/>
                <w:rFonts w:ascii="Avenir Next" w:hAnsi="Avenir Next" w:cs="Avenir Next"/>
                <w:i/>
                <w:iCs/>
                <w:color w:val="000000"/>
                <w:sz w:val="20"/>
                <w:szCs w:val="20"/>
                <w:lang w:val="nl-NL" w:eastAsia="en-GB"/>
                <w:rPrChange w:id="1639" w:author="Microsoft Office-gebruiker" w:date="2018-07-30T16:30:00Z">
                  <w:rPr>
                    <w:ins w:id="1640" w:author="Microsoft Office-gebruiker" w:date="2018-07-30T16:27:00Z"/>
                    <w:rFonts w:ascii="Avenir Next" w:hAnsi="Avenir Next" w:cs="Avenir Next"/>
                    <w:color w:val="000000"/>
                    <w:szCs w:val="22"/>
                    <w:lang w:val="nl-NL" w:eastAsia="en-GB"/>
                  </w:rPr>
                </w:rPrChange>
              </w:rPr>
              <w:pPrChange w:id="1641" w:author="Microsoft Office-gebruiker" w:date="2018-07-30T16:29:00Z">
                <w:pPr>
                  <w:numPr>
                    <w:numId w:val="32"/>
                  </w:numPr>
                  <w:tabs>
                    <w:tab w:val="left" w:pos="20"/>
                    <w:tab w:val="left" w:pos="360"/>
                  </w:tabs>
                  <w:autoSpaceDE w:val="0"/>
                  <w:autoSpaceDN w:val="0"/>
                  <w:adjustRightInd w:val="0"/>
                  <w:ind w:left="360" w:hanging="360"/>
                </w:pPr>
              </w:pPrChange>
            </w:pPr>
            <w:ins w:id="1642" w:author="Microsoft Office-gebruiker" w:date="2018-07-30T16:28:00Z">
              <w:r>
                <w:rPr>
                  <w:rFonts w:ascii="Avenir Next" w:hAnsi="Avenir Next" w:cs="Avenir Next"/>
                  <w:color w:val="000000"/>
                  <w:szCs w:val="22"/>
                  <w:lang w:val="nl-NL" w:eastAsia="en-GB"/>
                </w:rPr>
                <w:t>Organizes meeting between VTSO’s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inhoudelijk?</w:t>
              </w:r>
            </w:ins>
          </w:p>
        </w:tc>
        <w:tc>
          <w:tcPr>
            <w:tcW w:w="1029" w:type="dxa"/>
            <w:tcPrChange w:id="1643" w:author="Lilian Biber" w:date="2018-08-09T11:44:00Z">
              <w:tcPr>
                <w:tcW w:w="1029" w:type="dxa"/>
              </w:tcPr>
            </w:tcPrChange>
          </w:tcPr>
          <w:p w:rsidR="00E01953" w:rsidRPr="00696C29" w:rsidRDefault="00E01953" w:rsidP="00FD0821">
            <w:pPr>
              <w:autoSpaceDE w:val="0"/>
              <w:autoSpaceDN w:val="0"/>
              <w:adjustRightInd w:val="0"/>
              <w:rPr>
                <w:ins w:id="1644" w:author="Microsoft Office-gebruiker" w:date="2018-07-30T16:27:00Z"/>
                <w:szCs w:val="22"/>
                <w:lang w:val="nl-NL"/>
                <w:rPrChange w:id="1645" w:author="Microsoft Office-gebruiker" w:date="2018-07-30T16:28:00Z">
                  <w:rPr>
                    <w:ins w:id="1646" w:author="Microsoft Office-gebruiker" w:date="2018-07-30T16:27:00Z"/>
                    <w:szCs w:val="22"/>
                    <w:lang w:val="en-US"/>
                  </w:rPr>
                </w:rPrChange>
              </w:rPr>
            </w:pPr>
          </w:p>
        </w:tc>
        <w:tc>
          <w:tcPr>
            <w:tcW w:w="1090" w:type="dxa"/>
            <w:tcPrChange w:id="1647" w:author="Lilian Biber" w:date="2018-08-09T11:44:00Z">
              <w:tcPr>
                <w:tcW w:w="1090" w:type="dxa"/>
              </w:tcPr>
            </w:tcPrChange>
          </w:tcPr>
          <w:p w:rsidR="00E01953" w:rsidRPr="00696C29" w:rsidRDefault="00E01953" w:rsidP="00FD0821">
            <w:pPr>
              <w:autoSpaceDE w:val="0"/>
              <w:autoSpaceDN w:val="0"/>
              <w:adjustRightInd w:val="0"/>
              <w:rPr>
                <w:ins w:id="1648" w:author="Microsoft Office-gebruiker" w:date="2018-07-30T16:27:00Z"/>
                <w:szCs w:val="22"/>
                <w:lang w:val="nl-NL"/>
                <w:rPrChange w:id="1649" w:author="Microsoft Office-gebruiker" w:date="2018-07-30T16:28:00Z">
                  <w:rPr>
                    <w:ins w:id="1650" w:author="Microsoft Office-gebruiker" w:date="2018-07-30T16:27:00Z"/>
                    <w:szCs w:val="22"/>
                    <w:lang w:val="en-US"/>
                  </w:rPr>
                </w:rPrChange>
              </w:rPr>
            </w:pPr>
          </w:p>
        </w:tc>
        <w:tc>
          <w:tcPr>
            <w:tcW w:w="1090" w:type="dxa"/>
            <w:tcPrChange w:id="1651" w:author="Lilian Biber" w:date="2018-08-09T11:44:00Z">
              <w:tcPr>
                <w:tcW w:w="1090" w:type="dxa"/>
              </w:tcPr>
            </w:tcPrChange>
          </w:tcPr>
          <w:p w:rsidR="00E01953" w:rsidRPr="00696C29" w:rsidRDefault="00E01953" w:rsidP="00FD0821">
            <w:pPr>
              <w:autoSpaceDE w:val="0"/>
              <w:autoSpaceDN w:val="0"/>
              <w:adjustRightInd w:val="0"/>
              <w:rPr>
                <w:ins w:id="1652" w:author="Microsoft Office-gebruiker" w:date="2018-07-30T16:27:00Z"/>
                <w:szCs w:val="22"/>
                <w:lang w:val="nl-NL"/>
                <w:rPrChange w:id="1653" w:author="Microsoft Office-gebruiker" w:date="2018-07-30T16:28:00Z">
                  <w:rPr>
                    <w:ins w:id="1654" w:author="Microsoft Office-gebruiker" w:date="2018-07-30T16:27:00Z"/>
                    <w:szCs w:val="22"/>
                    <w:lang w:val="en-US"/>
                  </w:rPr>
                </w:rPrChange>
              </w:rPr>
            </w:pPr>
            <w:ins w:id="1655" w:author="Microsoft Office-gebruiker" w:date="2018-07-30T16:32:00Z">
              <w:r>
                <w:rPr>
                  <w:szCs w:val="22"/>
                  <w:lang w:val="nl-NL"/>
                </w:rPr>
                <w:t>X</w:t>
              </w:r>
            </w:ins>
          </w:p>
        </w:tc>
        <w:tc>
          <w:tcPr>
            <w:tcW w:w="1090" w:type="dxa"/>
            <w:tcPrChange w:id="1656" w:author="Lilian Biber" w:date="2018-08-09T11:44:00Z">
              <w:tcPr>
                <w:tcW w:w="1090" w:type="dxa"/>
              </w:tcPr>
            </w:tcPrChange>
          </w:tcPr>
          <w:p w:rsidR="00E01953" w:rsidRPr="00696C29" w:rsidRDefault="00E01953" w:rsidP="00FD0821">
            <w:pPr>
              <w:autoSpaceDE w:val="0"/>
              <w:autoSpaceDN w:val="0"/>
              <w:adjustRightInd w:val="0"/>
              <w:rPr>
                <w:ins w:id="1657" w:author="Microsoft Office-gebruiker" w:date="2018-07-30T16:27:00Z"/>
                <w:szCs w:val="22"/>
                <w:lang w:val="nl-NL"/>
                <w:rPrChange w:id="1658" w:author="Microsoft Office-gebruiker" w:date="2018-07-30T16:28:00Z">
                  <w:rPr>
                    <w:ins w:id="1659" w:author="Microsoft Office-gebruiker" w:date="2018-07-30T16:27:00Z"/>
                    <w:szCs w:val="22"/>
                    <w:lang w:val="en-US"/>
                  </w:rPr>
                </w:rPrChange>
              </w:rPr>
            </w:pPr>
          </w:p>
        </w:tc>
        <w:tc>
          <w:tcPr>
            <w:tcW w:w="1090" w:type="dxa"/>
            <w:tcPrChange w:id="1660" w:author="Lilian Biber" w:date="2018-08-09T11:44:00Z">
              <w:tcPr>
                <w:tcW w:w="1090" w:type="dxa"/>
              </w:tcPr>
            </w:tcPrChange>
          </w:tcPr>
          <w:p w:rsidR="00E01953" w:rsidRPr="00E42893" w:rsidRDefault="00E01953" w:rsidP="00FD0821">
            <w:pPr>
              <w:autoSpaceDE w:val="0"/>
              <w:autoSpaceDN w:val="0"/>
              <w:adjustRightInd w:val="0"/>
              <w:rPr>
                <w:ins w:id="1661" w:author="Microsoft Office-gebruiker" w:date="2018-07-31T08:01:00Z"/>
                <w:szCs w:val="22"/>
                <w:lang w:val="nl-NL"/>
              </w:rPr>
            </w:pPr>
          </w:p>
        </w:tc>
      </w:tr>
      <w:tr w:rsidR="00E01953" w:rsidTr="00E01953">
        <w:trPr>
          <w:ins w:id="1662" w:author="Microsoft Office-gebruiker" w:date="2018-07-30T16:27:00Z"/>
        </w:trPr>
        <w:tc>
          <w:tcPr>
            <w:tcW w:w="747" w:type="dxa"/>
            <w:tcPrChange w:id="1663"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664" w:author="Microsoft Office-gebruiker" w:date="2018-07-30T16:39:00Z"/>
                <w:rFonts w:ascii="Avenir Next" w:hAnsi="Avenir Next" w:cs="Avenir Next"/>
                <w:color w:val="000000"/>
                <w:szCs w:val="22"/>
                <w:lang w:val="nl-NL" w:eastAsia="en-GB"/>
              </w:rPr>
            </w:pPr>
            <w:ins w:id="1665" w:author="Microsoft Office-gebruiker" w:date="2018-07-30T17:29:00Z">
              <w:r>
                <w:rPr>
                  <w:rFonts w:ascii="Avenir Next" w:hAnsi="Avenir Next" w:cs="Avenir Next"/>
                  <w:color w:val="000000"/>
                  <w:szCs w:val="22"/>
                  <w:lang w:val="nl-NL" w:eastAsia="en-GB"/>
                </w:rPr>
                <w:t>T</w:t>
              </w:r>
            </w:ins>
          </w:p>
        </w:tc>
        <w:tc>
          <w:tcPr>
            <w:tcW w:w="986" w:type="dxa"/>
            <w:tcPrChange w:id="1666"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667" w:author="Microsoft Office-gebruiker" w:date="2018-07-30T16:42:00Z"/>
                <w:rFonts w:ascii="Avenir Next" w:hAnsi="Avenir Next" w:cs="Avenir Next"/>
                <w:color w:val="000000"/>
                <w:szCs w:val="22"/>
                <w:lang w:val="nl-NL" w:eastAsia="en-GB"/>
              </w:rPr>
            </w:pPr>
            <w:ins w:id="1668" w:author="Microsoft Office-gebruiker" w:date="2018-07-30T17:29:00Z">
              <w:r>
                <w:rPr>
                  <w:rFonts w:ascii="Avenir Next" w:hAnsi="Avenir Next" w:cs="Avenir Next"/>
                  <w:color w:val="000000"/>
                  <w:szCs w:val="22"/>
                  <w:lang w:val="nl-NL" w:eastAsia="en-GB"/>
                </w:rPr>
                <w:t>L</w:t>
              </w:r>
            </w:ins>
          </w:p>
        </w:tc>
        <w:tc>
          <w:tcPr>
            <w:tcW w:w="6365" w:type="dxa"/>
            <w:tcPrChange w:id="1669" w:author="Lilian Biber" w:date="2018-08-09T11:44:00Z">
              <w:tcPr>
                <w:tcW w:w="6365" w:type="dxa"/>
              </w:tcPr>
            </w:tcPrChange>
          </w:tcPr>
          <w:p w:rsidR="000D7B31" w:rsidRDefault="00E01953">
            <w:pPr>
              <w:tabs>
                <w:tab w:val="left" w:pos="20"/>
                <w:tab w:val="left" w:pos="360"/>
              </w:tabs>
              <w:autoSpaceDE w:val="0"/>
              <w:autoSpaceDN w:val="0"/>
              <w:adjustRightInd w:val="0"/>
              <w:rPr>
                <w:ins w:id="1670" w:author="Microsoft Office-gebruiker" w:date="2018-07-30T16:27:00Z"/>
                <w:rFonts w:ascii="Avenir Next" w:hAnsi="Avenir Next" w:cs="Avenir Next"/>
                <w:color w:val="000000"/>
                <w:szCs w:val="22"/>
                <w:lang w:val="nl-NL" w:eastAsia="en-GB"/>
              </w:rPr>
              <w:pPrChange w:id="1671" w:author="Microsoft Office-gebruiker" w:date="2018-07-30T16:29:00Z">
                <w:pPr>
                  <w:numPr>
                    <w:numId w:val="32"/>
                  </w:numPr>
                  <w:tabs>
                    <w:tab w:val="left" w:pos="20"/>
                    <w:tab w:val="left" w:pos="360"/>
                  </w:tabs>
                  <w:autoSpaceDE w:val="0"/>
                  <w:autoSpaceDN w:val="0"/>
                  <w:adjustRightInd w:val="0"/>
                  <w:ind w:left="360" w:hanging="360"/>
                </w:pPr>
              </w:pPrChange>
            </w:pPr>
            <w:ins w:id="1672" w:author="Microsoft Office-gebruiker" w:date="2018-07-30T16:28:00Z">
              <w:r>
                <w:rPr>
                  <w:rFonts w:ascii="Avenir Next" w:hAnsi="Avenir Next" w:cs="Avenir Next"/>
                  <w:color w:val="000000"/>
                  <w:szCs w:val="22"/>
                  <w:lang w:val="nl-NL" w:eastAsia="en-GB"/>
                </w:rPr>
                <w:t>Creating a safety culture</w:t>
              </w:r>
            </w:ins>
          </w:p>
        </w:tc>
        <w:tc>
          <w:tcPr>
            <w:tcW w:w="1029" w:type="dxa"/>
            <w:tcPrChange w:id="1673" w:author="Lilian Biber" w:date="2018-08-09T11:44:00Z">
              <w:tcPr>
                <w:tcW w:w="1029" w:type="dxa"/>
              </w:tcPr>
            </w:tcPrChange>
          </w:tcPr>
          <w:p w:rsidR="00E01953" w:rsidRDefault="00E01953" w:rsidP="00FD0821">
            <w:pPr>
              <w:autoSpaceDE w:val="0"/>
              <w:autoSpaceDN w:val="0"/>
              <w:adjustRightInd w:val="0"/>
              <w:rPr>
                <w:ins w:id="1674" w:author="Microsoft Office-gebruiker" w:date="2018-07-30T16:27:00Z"/>
                <w:szCs w:val="22"/>
                <w:lang w:val="en-US"/>
              </w:rPr>
            </w:pPr>
          </w:p>
        </w:tc>
        <w:tc>
          <w:tcPr>
            <w:tcW w:w="1090" w:type="dxa"/>
            <w:tcPrChange w:id="1675" w:author="Lilian Biber" w:date="2018-08-09T11:44:00Z">
              <w:tcPr>
                <w:tcW w:w="1090" w:type="dxa"/>
              </w:tcPr>
            </w:tcPrChange>
          </w:tcPr>
          <w:p w:rsidR="00E01953" w:rsidRDefault="00E01953" w:rsidP="00FD0821">
            <w:pPr>
              <w:autoSpaceDE w:val="0"/>
              <w:autoSpaceDN w:val="0"/>
              <w:adjustRightInd w:val="0"/>
              <w:rPr>
                <w:ins w:id="1676" w:author="Microsoft Office-gebruiker" w:date="2018-07-30T16:27:00Z"/>
                <w:szCs w:val="22"/>
                <w:lang w:val="en-US"/>
              </w:rPr>
            </w:pPr>
          </w:p>
        </w:tc>
        <w:tc>
          <w:tcPr>
            <w:tcW w:w="1090" w:type="dxa"/>
            <w:tcPrChange w:id="1677" w:author="Lilian Biber" w:date="2018-08-09T11:44:00Z">
              <w:tcPr>
                <w:tcW w:w="1090" w:type="dxa"/>
              </w:tcPr>
            </w:tcPrChange>
          </w:tcPr>
          <w:p w:rsidR="00E01953" w:rsidRDefault="00E01953" w:rsidP="00FD0821">
            <w:pPr>
              <w:autoSpaceDE w:val="0"/>
              <w:autoSpaceDN w:val="0"/>
              <w:adjustRightInd w:val="0"/>
              <w:rPr>
                <w:ins w:id="1678" w:author="Microsoft Office-gebruiker" w:date="2018-07-30T16:27:00Z"/>
                <w:szCs w:val="22"/>
                <w:lang w:val="en-US"/>
              </w:rPr>
            </w:pPr>
            <w:ins w:id="1679" w:author="Microsoft Office-gebruiker" w:date="2018-07-30T16:32:00Z">
              <w:r>
                <w:rPr>
                  <w:szCs w:val="22"/>
                  <w:lang w:val="en-US"/>
                </w:rPr>
                <w:t>X</w:t>
              </w:r>
            </w:ins>
          </w:p>
        </w:tc>
        <w:tc>
          <w:tcPr>
            <w:tcW w:w="1090" w:type="dxa"/>
            <w:tcPrChange w:id="1680" w:author="Lilian Biber" w:date="2018-08-09T11:44:00Z">
              <w:tcPr>
                <w:tcW w:w="1090" w:type="dxa"/>
              </w:tcPr>
            </w:tcPrChange>
          </w:tcPr>
          <w:p w:rsidR="00E01953" w:rsidRDefault="00E01953" w:rsidP="00FD0821">
            <w:pPr>
              <w:autoSpaceDE w:val="0"/>
              <w:autoSpaceDN w:val="0"/>
              <w:adjustRightInd w:val="0"/>
              <w:rPr>
                <w:ins w:id="1681" w:author="Microsoft Office-gebruiker" w:date="2018-07-30T16:27:00Z"/>
                <w:szCs w:val="22"/>
                <w:lang w:val="en-US"/>
              </w:rPr>
            </w:pPr>
          </w:p>
        </w:tc>
        <w:tc>
          <w:tcPr>
            <w:tcW w:w="1090" w:type="dxa"/>
            <w:tcPrChange w:id="1682" w:author="Lilian Biber" w:date="2018-08-09T11:44:00Z">
              <w:tcPr>
                <w:tcW w:w="1090" w:type="dxa"/>
              </w:tcPr>
            </w:tcPrChange>
          </w:tcPr>
          <w:p w:rsidR="00E01953" w:rsidRDefault="00E01953" w:rsidP="00FD0821">
            <w:pPr>
              <w:autoSpaceDE w:val="0"/>
              <w:autoSpaceDN w:val="0"/>
              <w:adjustRightInd w:val="0"/>
              <w:rPr>
                <w:ins w:id="1683" w:author="Microsoft Office-gebruiker" w:date="2018-07-31T08:01:00Z"/>
                <w:szCs w:val="22"/>
                <w:lang w:val="en-US"/>
              </w:rPr>
            </w:pPr>
          </w:p>
        </w:tc>
      </w:tr>
      <w:tr w:rsidR="00E01953" w:rsidTr="00E01953">
        <w:trPr>
          <w:ins w:id="1684" w:author="Microsoft Office-gebruiker" w:date="2018-07-30T16:27:00Z"/>
        </w:trPr>
        <w:tc>
          <w:tcPr>
            <w:tcW w:w="747" w:type="dxa"/>
            <w:tcPrChange w:id="1685" w:author="Lilian Biber" w:date="2018-08-09T11:44:00Z">
              <w:tcPr>
                <w:tcW w:w="747" w:type="dxa"/>
              </w:tcPr>
            </w:tcPrChange>
          </w:tcPr>
          <w:p w:rsidR="00E01953" w:rsidRPr="00265AD4" w:rsidRDefault="00E01953" w:rsidP="00696C29">
            <w:pPr>
              <w:tabs>
                <w:tab w:val="left" w:pos="20"/>
                <w:tab w:val="left" w:pos="360"/>
              </w:tabs>
              <w:autoSpaceDE w:val="0"/>
              <w:autoSpaceDN w:val="0"/>
              <w:adjustRightInd w:val="0"/>
              <w:rPr>
                <w:ins w:id="1686" w:author="Microsoft Office-gebruiker" w:date="2018-07-30T16:39:00Z"/>
                <w:rFonts w:ascii="Avenir Next" w:hAnsi="Avenir Next" w:cs="Avenir Next"/>
                <w:color w:val="000000"/>
                <w:szCs w:val="22"/>
                <w:lang w:val="en-US" w:eastAsia="en-GB"/>
              </w:rPr>
            </w:pPr>
            <w:ins w:id="1687" w:author="Microsoft Office-gebruiker" w:date="2018-07-30T17:30:00Z">
              <w:r>
                <w:rPr>
                  <w:rFonts w:ascii="Avenir Next" w:hAnsi="Avenir Next" w:cs="Avenir Next"/>
                  <w:color w:val="000000"/>
                  <w:szCs w:val="22"/>
                  <w:lang w:val="en-US" w:eastAsia="en-GB"/>
                </w:rPr>
                <w:t>S</w:t>
              </w:r>
            </w:ins>
          </w:p>
        </w:tc>
        <w:tc>
          <w:tcPr>
            <w:tcW w:w="986" w:type="dxa"/>
            <w:tcPrChange w:id="1688" w:author="Lilian Biber" w:date="2018-08-09T11:44:00Z">
              <w:tcPr>
                <w:tcW w:w="986" w:type="dxa"/>
              </w:tcPr>
            </w:tcPrChange>
          </w:tcPr>
          <w:p w:rsidR="00E01953" w:rsidRPr="00265AD4" w:rsidRDefault="00E01953" w:rsidP="00696C29">
            <w:pPr>
              <w:tabs>
                <w:tab w:val="left" w:pos="20"/>
                <w:tab w:val="left" w:pos="360"/>
              </w:tabs>
              <w:autoSpaceDE w:val="0"/>
              <w:autoSpaceDN w:val="0"/>
              <w:adjustRightInd w:val="0"/>
              <w:rPr>
                <w:ins w:id="1689" w:author="Microsoft Office-gebruiker" w:date="2018-07-30T16:42:00Z"/>
                <w:rFonts w:ascii="Avenir Next" w:hAnsi="Avenir Next" w:cs="Avenir Next"/>
                <w:color w:val="000000"/>
                <w:szCs w:val="22"/>
                <w:lang w:val="en-US" w:eastAsia="en-GB"/>
              </w:rPr>
            </w:pPr>
            <w:ins w:id="1690" w:author="Microsoft Office-gebruiker" w:date="2018-07-30T17:30:00Z">
              <w:r>
                <w:rPr>
                  <w:rFonts w:ascii="Avenir Next" w:hAnsi="Avenir Next" w:cs="Avenir Next"/>
                  <w:color w:val="000000"/>
                  <w:szCs w:val="22"/>
                  <w:lang w:val="en-US" w:eastAsia="en-GB"/>
                </w:rPr>
                <w:t>S</w:t>
              </w:r>
            </w:ins>
          </w:p>
        </w:tc>
        <w:tc>
          <w:tcPr>
            <w:tcW w:w="6365" w:type="dxa"/>
            <w:tcPrChange w:id="1691" w:author="Lilian Biber" w:date="2018-08-09T11:44:00Z">
              <w:tcPr>
                <w:tcW w:w="6365" w:type="dxa"/>
              </w:tcPr>
            </w:tcPrChange>
          </w:tcPr>
          <w:p w:rsidR="000D7B31" w:rsidRDefault="00E01953">
            <w:pPr>
              <w:tabs>
                <w:tab w:val="left" w:pos="20"/>
                <w:tab w:val="left" w:pos="360"/>
              </w:tabs>
              <w:autoSpaceDE w:val="0"/>
              <w:autoSpaceDN w:val="0"/>
              <w:adjustRightInd w:val="0"/>
              <w:rPr>
                <w:ins w:id="1692" w:author="Microsoft Office-gebruiker" w:date="2018-07-30T16:27:00Z"/>
                <w:rFonts w:ascii="Avenir Next" w:hAnsi="Avenir Next" w:cs="Avenir Next"/>
                <w:color w:val="000000"/>
                <w:szCs w:val="22"/>
                <w:lang w:val="en-US" w:eastAsia="en-GB"/>
                <w:rPrChange w:id="1693" w:author="Microsoft Office-gebruiker" w:date="2018-07-30T16:28:00Z">
                  <w:rPr>
                    <w:ins w:id="1694" w:author="Microsoft Office-gebruiker" w:date="2018-07-30T16:27:00Z"/>
                    <w:rFonts w:ascii="Avenir Next" w:hAnsi="Avenir Next" w:cs="Avenir Next"/>
                    <w:color w:val="000000"/>
                    <w:szCs w:val="22"/>
                    <w:lang w:val="nl-NL" w:eastAsia="en-GB"/>
                  </w:rPr>
                </w:rPrChange>
              </w:rPr>
              <w:pPrChange w:id="1695" w:author="Microsoft Office-gebruiker" w:date="2018-07-30T16:29:00Z">
                <w:pPr>
                  <w:numPr>
                    <w:numId w:val="32"/>
                  </w:numPr>
                  <w:tabs>
                    <w:tab w:val="left" w:pos="20"/>
                    <w:tab w:val="left" w:pos="360"/>
                  </w:tabs>
                  <w:autoSpaceDE w:val="0"/>
                  <w:autoSpaceDN w:val="0"/>
                  <w:adjustRightInd w:val="0"/>
                  <w:ind w:left="360" w:hanging="360"/>
                </w:pPr>
              </w:pPrChange>
            </w:pPr>
            <w:ins w:id="1696" w:author="Microsoft Office-gebruiker" w:date="2018-07-30T16:27:00Z">
              <w:r w:rsidRPr="00265AD4">
                <w:rPr>
                  <w:rFonts w:ascii="Avenir Next" w:hAnsi="Avenir Next" w:cs="Avenir Next"/>
                  <w:color w:val="000000"/>
                  <w:szCs w:val="22"/>
                  <w:lang w:val="en-US" w:eastAsia="en-GB"/>
                </w:rPr>
                <w:t>Overseeing development of procedures in accordance to IMO and IALA guidelines / rules</w:t>
              </w:r>
            </w:ins>
          </w:p>
        </w:tc>
        <w:tc>
          <w:tcPr>
            <w:tcW w:w="1029" w:type="dxa"/>
            <w:tcPrChange w:id="1697" w:author="Lilian Biber" w:date="2018-08-09T11:44:00Z">
              <w:tcPr>
                <w:tcW w:w="1029" w:type="dxa"/>
              </w:tcPr>
            </w:tcPrChange>
          </w:tcPr>
          <w:p w:rsidR="00E01953" w:rsidRDefault="00E01953" w:rsidP="00FD0821">
            <w:pPr>
              <w:autoSpaceDE w:val="0"/>
              <w:autoSpaceDN w:val="0"/>
              <w:adjustRightInd w:val="0"/>
              <w:rPr>
                <w:ins w:id="1698" w:author="Microsoft Office-gebruiker" w:date="2018-07-30T16:27:00Z"/>
                <w:szCs w:val="22"/>
                <w:lang w:val="en-US"/>
              </w:rPr>
            </w:pPr>
          </w:p>
        </w:tc>
        <w:tc>
          <w:tcPr>
            <w:tcW w:w="1090" w:type="dxa"/>
            <w:tcPrChange w:id="1699" w:author="Lilian Biber" w:date="2018-08-09T11:44:00Z">
              <w:tcPr>
                <w:tcW w:w="1090" w:type="dxa"/>
              </w:tcPr>
            </w:tcPrChange>
          </w:tcPr>
          <w:p w:rsidR="00E01953" w:rsidRDefault="00E01953" w:rsidP="00FD0821">
            <w:pPr>
              <w:autoSpaceDE w:val="0"/>
              <w:autoSpaceDN w:val="0"/>
              <w:adjustRightInd w:val="0"/>
              <w:rPr>
                <w:ins w:id="1700" w:author="Microsoft Office-gebruiker" w:date="2018-07-30T16:27:00Z"/>
                <w:szCs w:val="22"/>
                <w:lang w:val="en-US"/>
              </w:rPr>
            </w:pPr>
          </w:p>
        </w:tc>
        <w:tc>
          <w:tcPr>
            <w:tcW w:w="1090" w:type="dxa"/>
            <w:tcPrChange w:id="1701" w:author="Lilian Biber" w:date="2018-08-09T11:44:00Z">
              <w:tcPr>
                <w:tcW w:w="1090" w:type="dxa"/>
              </w:tcPr>
            </w:tcPrChange>
          </w:tcPr>
          <w:p w:rsidR="00E01953" w:rsidRDefault="00E01953" w:rsidP="00FD0821">
            <w:pPr>
              <w:autoSpaceDE w:val="0"/>
              <w:autoSpaceDN w:val="0"/>
              <w:adjustRightInd w:val="0"/>
              <w:rPr>
                <w:ins w:id="1702" w:author="Microsoft Office-gebruiker" w:date="2018-07-30T16:27:00Z"/>
                <w:szCs w:val="22"/>
                <w:lang w:val="en-US"/>
              </w:rPr>
            </w:pPr>
            <w:ins w:id="1703" w:author="Microsoft Office-gebruiker" w:date="2018-07-30T16:32:00Z">
              <w:r>
                <w:rPr>
                  <w:szCs w:val="22"/>
                  <w:lang w:val="en-US"/>
                </w:rPr>
                <w:t>X</w:t>
              </w:r>
            </w:ins>
          </w:p>
        </w:tc>
        <w:tc>
          <w:tcPr>
            <w:tcW w:w="1090" w:type="dxa"/>
            <w:tcPrChange w:id="1704" w:author="Lilian Biber" w:date="2018-08-09T11:44:00Z">
              <w:tcPr>
                <w:tcW w:w="1090" w:type="dxa"/>
              </w:tcPr>
            </w:tcPrChange>
          </w:tcPr>
          <w:p w:rsidR="00E01953" w:rsidRDefault="00E01953" w:rsidP="00FD0821">
            <w:pPr>
              <w:autoSpaceDE w:val="0"/>
              <w:autoSpaceDN w:val="0"/>
              <w:adjustRightInd w:val="0"/>
              <w:rPr>
                <w:ins w:id="1705" w:author="Microsoft Office-gebruiker" w:date="2018-07-30T16:27:00Z"/>
                <w:szCs w:val="22"/>
                <w:lang w:val="en-US"/>
              </w:rPr>
            </w:pPr>
          </w:p>
        </w:tc>
        <w:tc>
          <w:tcPr>
            <w:tcW w:w="1090" w:type="dxa"/>
            <w:tcPrChange w:id="1706" w:author="Lilian Biber" w:date="2018-08-09T11:44:00Z">
              <w:tcPr>
                <w:tcW w:w="1090" w:type="dxa"/>
              </w:tcPr>
            </w:tcPrChange>
          </w:tcPr>
          <w:p w:rsidR="00E01953" w:rsidRDefault="00E01953" w:rsidP="00FD0821">
            <w:pPr>
              <w:autoSpaceDE w:val="0"/>
              <w:autoSpaceDN w:val="0"/>
              <w:adjustRightInd w:val="0"/>
              <w:rPr>
                <w:ins w:id="1707" w:author="Microsoft Office-gebruiker" w:date="2018-07-31T08:01:00Z"/>
                <w:szCs w:val="22"/>
                <w:lang w:val="en-US"/>
              </w:rPr>
            </w:pPr>
          </w:p>
        </w:tc>
      </w:tr>
      <w:tr w:rsidR="00E01953" w:rsidTr="00E01953">
        <w:trPr>
          <w:ins w:id="1708" w:author="Microsoft Office-gebruiker" w:date="2018-07-30T16:27:00Z"/>
        </w:trPr>
        <w:tc>
          <w:tcPr>
            <w:tcW w:w="747" w:type="dxa"/>
            <w:tcPrChange w:id="1709" w:author="Lilian Biber" w:date="2018-08-09T11:44:00Z">
              <w:tcPr>
                <w:tcW w:w="747" w:type="dxa"/>
              </w:tcPr>
            </w:tcPrChange>
          </w:tcPr>
          <w:p w:rsidR="00E01953" w:rsidRPr="00617C9E" w:rsidRDefault="00E01953" w:rsidP="00696C29">
            <w:pPr>
              <w:tabs>
                <w:tab w:val="left" w:pos="20"/>
                <w:tab w:val="left" w:pos="360"/>
              </w:tabs>
              <w:autoSpaceDE w:val="0"/>
              <w:autoSpaceDN w:val="0"/>
              <w:adjustRightInd w:val="0"/>
              <w:rPr>
                <w:ins w:id="1710" w:author="Microsoft Office-gebruiker" w:date="2018-07-30T16:39:00Z"/>
                <w:rFonts w:ascii="Avenir Next" w:hAnsi="Avenir Next" w:cs="Avenir Next"/>
                <w:color w:val="000000"/>
                <w:szCs w:val="22"/>
                <w:lang w:val="en-US" w:eastAsia="en-GB"/>
              </w:rPr>
            </w:pPr>
            <w:ins w:id="1711" w:author="Microsoft Office-gebruiker" w:date="2018-07-30T17:30:00Z">
              <w:r>
                <w:rPr>
                  <w:rFonts w:ascii="Avenir Next" w:hAnsi="Avenir Next" w:cs="Avenir Next"/>
                  <w:color w:val="000000"/>
                  <w:szCs w:val="22"/>
                  <w:lang w:val="en-US" w:eastAsia="en-GB"/>
                </w:rPr>
                <w:t>S</w:t>
              </w:r>
            </w:ins>
          </w:p>
        </w:tc>
        <w:tc>
          <w:tcPr>
            <w:tcW w:w="986" w:type="dxa"/>
            <w:tcPrChange w:id="1712" w:author="Lilian Biber" w:date="2018-08-09T11:44:00Z">
              <w:tcPr>
                <w:tcW w:w="986" w:type="dxa"/>
              </w:tcPr>
            </w:tcPrChange>
          </w:tcPr>
          <w:p w:rsidR="00E01953" w:rsidRPr="00617C9E" w:rsidRDefault="00E01953" w:rsidP="00696C29">
            <w:pPr>
              <w:tabs>
                <w:tab w:val="left" w:pos="20"/>
                <w:tab w:val="left" w:pos="360"/>
              </w:tabs>
              <w:autoSpaceDE w:val="0"/>
              <w:autoSpaceDN w:val="0"/>
              <w:adjustRightInd w:val="0"/>
              <w:rPr>
                <w:ins w:id="1713" w:author="Microsoft Office-gebruiker" w:date="2018-07-30T16:42:00Z"/>
                <w:rFonts w:ascii="Avenir Next" w:hAnsi="Avenir Next" w:cs="Avenir Next"/>
                <w:color w:val="000000"/>
                <w:szCs w:val="22"/>
                <w:lang w:val="en-US" w:eastAsia="en-GB"/>
              </w:rPr>
            </w:pPr>
            <w:ins w:id="1714" w:author="Microsoft Office-gebruiker" w:date="2018-07-30T17:30:00Z">
              <w:r>
                <w:rPr>
                  <w:rFonts w:ascii="Avenir Next" w:hAnsi="Avenir Next" w:cs="Avenir Next"/>
                  <w:color w:val="000000"/>
                  <w:szCs w:val="22"/>
                  <w:lang w:val="en-US" w:eastAsia="en-GB"/>
                </w:rPr>
                <w:t>E</w:t>
              </w:r>
            </w:ins>
          </w:p>
        </w:tc>
        <w:tc>
          <w:tcPr>
            <w:tcW w:w="6365" w:type="dxa"/>
            <w:tcPrChange w:id="1715" w:author="Lilian Biber" w:date="2018-08-09T11:44:00Z">
              <w:tcPr>
                <w:tcW w:w="6365" w:type="dxa"/>
              </w:tcPr>
            </w:tcPrChange>
          </w:tcPr>
          <w:p w:rsidR="000D7B31" w:rsidRDefault="00E01953">
            <w:pPr>
              <w:tabs>
                <w:tab w:val="left" w:pos="20"/>
                <w:tab w:val="left" w:pos="360"/>
              </w:tabs>
              <w:autoSpaceDE w:val="0"/>
              <w:autoSpaceDN w:val="0"/>
              <w:adjustRightInd w:val="0"/>
              <w:rPr>
                <w:ins w:id="1716" w:author="Microsoft Office-gebruiker" w:date="2018-07-30T16:27:00Z"/>
                <w:rFonts w:ascii="Avenir Next" w:hAnsi="Avenir Next" w:cs="Avenir Next"/>
                <w:color w:val="000000"/>
                <w:szCs w:val="22"/>
                <w:lang w:val="en-US" w:eastAsia="en-GB"/>
                <w:rPrChange w:id="1717" w:author="Microsoft Office-gebruiker" w:date="2018-07-30T16:28:00Z">
                  <w:rPr>
                    <w:ins w:id="1718" w:author="Microsoft Office-gebruiker" w:date="2018-07-30T16:27:00Z"/>
                    <w:rFonts w:ascii="Avenir Next" w:hAnsi="Avenir Next" w:cs="Avenir Next"/>
                    <w:color w:val="000000"/>
                    <w:szCs w:val="22"/>
                    <w:lang w:val="nl-NL" w:eastAsia="en-GB"/>
                  </w:rPr>
                </w:rPrChange>
              </w:rPr>
              <w:pPrChange w:id="1719" w:author="Microsoft Office-gebruiker" w:date="2018-07-30T16:29:00Z">
                <w:pPr>
                  <w:numPr>
                    <w:numId w:val="32"/>
                  </w:numPr>
                  <w:tabs>
                    <w:tab w:val="left" w:pos="20"/>
                    <w:tab w:val="left" w:pos="360"/>
                  </w:tabs>
                  <w:autoSpaceDE w:val="0"/>
                  <w:autoSpaceDN w:val="0"/>
                  <w:adjustRightInd w:val="0"/>
                  <w:ind w:left="360" w:hanging="360"/>
                </w:pPr>
              </w:pPrChange>
            </w:pPr>
            <w:ins w:id="1720" w:author="Microsoft Office-gebruiker" w:date="2018-07-30T16:27:00Z">
              <w:r w:rsidRPr="00617C9E">
                <w:rPr>
                  <w:rFonts w:ascii="Avenir Next" w:hAnsi="Avenir Next" w:cs="Avenir Next"/>
                  <w:color w:val="000000"/>
                  <w:szCs w:val="22"/>
                  <w:lang w:val="en-US" w:eastAsia="en-GB"/>
                </w:rPr>
                <w:t>Presentation of organization on an operational level</w:t>
              </w:r>
            </w:ins>
          </w:p>
        </w:tc>
        <w:tc>
          <w:tcPr>
            <w:tcW w:w="1029" w:type="dxa"/>
            <w:tcPrChange w:id="1721" w:author="Lilian Biber" w:date="2018-08-09T11:44:00Z">
              <w:tcPr>
                <w:tcW w:w="1029" w:type="dxa"/>
              </w:tcPr>
            </w:tcPrChange>
          </w:tcPr>
          <w:p w:rsidR="00E01953" w:rsidRDefault="00E01953" w:rsidP="00FD0821">
            <w:pPr>
              <w:autoSpaceDE w:val="0"/>
              <w:autoSpaceDN w:val="0"/>
              <w:adjustRightInd w:val="0"/>
              <w:rPr>
                <w:ins w:id="1722" w:author="Microsoft Office-gebruiker" w:date="2018-07-30T16:27:00Z"/>
                <w:szCs w:val="22"/>
                <w:lang w:val="en-US"/>
              </w:rPr>
            </w:pPr>
          </w:p>
        </w:tc>
        <w:tc>
          <w:tcPr>
            <w:tcW w:w="1090" w:type="dxa"/>
            <w:tcPrChange w:id="1723" w:author="Lilian Biber" w:date="2018-08-09T11:44:00Z">
              <w:tcPr>
                <w:tcW w:w="1090" w:type="dxa"/>
              </w:tcPr>
            </w:tcPrChange>
          </w:tcPr>
          <w:p w:rsidR="00E01953" w:rsidRDefault="00E01953" w:rsidP="00FD0821">
            <w:pPr>
              <w:autoSpaceDE w:val="0"/>
              <w:autoSpaceDN w:val="0"/>
              <w:adjustRightInd w:val="0"/>
              <w:rPr>
                <w:ins w:id="1724" w:author="Microsoft Office-gebruiker" w:date="2018-07-30T16:27:00Z"/>
                <w:szCs w:val="22"/>
                <w:lang w:val="en-US"/>
              </w:rPr>
            </w:pPr>
          </w:p>
        </w:tc>
        <w:tc>
          <w:tcPr>
            <w:tcW w:w="1090" w:type="dxa"/>
            <w:tcPrChange w:id="1725" w:author="Lilian Biber" w:date="2018-08-09T11:44:00Z">
              <w:tcPr>
                <w:tcW w:w="1090" w:type="dxa"/>
              </w:tcPr>
            </w:tcPrChange>
          </w:tcPr>
          <w:p w:rsidR="00E01953" w:rsidRDefault="00E01953" w:rsidP="00FD0821">
            <w:pPr>
              <w:autoSpaceDE w:val="0"/>
              <w:autoSpaceDN w:val="0"/>
              <w:adjustRightInd w:val="0"/>
              <w:rPr>
                <w:ins w:id="1726" w:author="Microsoft Office-gebruiker" w:date="2018-07-30T16:27:00Z"/>
                <w:szCs w:val="22"/>
                <w:lang w:val="en-US"/>
              </w:rPr>
            </w:pPr>
            <w:ins w:id="1727" w:author="Microsoft Office-gebruiker" w:date="2018-07-30T16:32:00Z">
              <w:r>
                <w:rPr>
                  <w:szCs w:val="22"/>
                  <w:lang w:val="en-US"/>
                </w:rPr>
                <w:t>X</w:t>
              </w:r>
            </w:ins>
          </w:p>
        </w:tc>
        <w:tc>
          <w:tcPr>
            <w:tcW w:w="1090" w:type="dxa"/>
            <w:tcPrChange w:id="1728" w:author="Lilian Biber" w:date="2018-08-09T11:44:00Z">
              <w:tcPr>
                <w:tcW w:w="1090" w:type="dxa"/>
              </w:tcPr>
            </w:tcPrChange>
          </w:tcPr>
          <w:p w:rsidR="00E01953" w:rsidRDefault="00E01953" w:rsidP="00FD0821">
            <w:pPr>
              <w:autoSpaceDE w:val="0"/>
              <w:autoSpaceDN w:val="0"/>
              <w:adjustRightInd w:val="0"/>
              <w:rPr>
                <w:ins w:id="1729" w:author="Microsoft Office-gebruiker" w:date="2018-07-30T16:27:00Z"/>
                <w:szCs w:val="22"/>
                <w:lang w:val="en-US"/>
              </w:rPr>
            </w:pPr>
          </w:p>
        </w:tc>
        <w:tc>
          <w:tcPr>
            <w:tcW w:w="1090" w:type="dxa"/>
            <w:tcPrChange w:id="1730" w:author="Lilian Biber" w:date="2018-08-09T11:44:00Z">
              <w:tcPr>
                <w:tcW w:w="1090" w:type="dxa"/>
              </w:tcPr>
            </w:tcPrChange>
          </w:tcPr>
          <w:p w:rsidR="00E01953" w:rsidRDefault="00E01953" w:rsidP="00FD0821">
            <w:pPr>
              <w:autoSpaceDE w:val="0"/>
              <w:autoSpaceDN w:val="0"/>
              <w:adjustRightInd w:val="0"/>
              <w:rPr>
                <w:ins w:id="1731" w:author="Microsoft Office-gebruiker" w:date="2018-07-31T08:01:00Z"/>
                <w:szCs w:val="22"/>
                <w:lang w:val="en-US"/>
              </w:rPr>
            </w:pPr>
          </w:p>
        </w:tc>
      </w:tr>
      <w:tr w:rsidR="00E01953" w:rsidTr="00E01953">
        <w:trPr>
          <w:ins w:id="1732" w:author="Microsoft Office-gebruiker" w:date="2018-07-30T16:27:00Z"/>
        </w:trPr>
        <w:tc>
          <w:tcPr>
            <w:tcW w:w="747" w:type="dxa"/>
            <w:tcPrChange w:id="1733"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1734" w:author="Microsoft Office-gebruiker" w:date="2018-07-30T16:39:00Z"/>
                <w:rFonts w:ascii="Avenir Next" w:hAnsi="Avenir Next" w:cs="Avenir Next"/>
                <w:color w:val="000000"/>
                <w:szCs w:val="22"/>
                <w:lang w:val="en-US" w:eastAsia="en-GB"/>
              </w:rPr>
            </w:pPr>
            <w:ins w:id="1735" w:author="Microsoft Office-gebruiker" w:date="2018-07-30T17:31:00Z">
              <w:r>
                <w:rPr>
                  <w:rFonts w:ascii="Avenir Next" w:hAnsi="Avenir Next" w:cs="Avenir Next"/>
                  <w:color w:val="000000"/>
                  <w:szCs w:val="22"/>
                  <w:lang w:val="en-US" w:eastAsia="en-GB"/>
                </w:rPr>
                <w:t>T</w:t>
              </w:r>
            </w:ins>
          </w:p>
        </w:tc>
        <w:tc>
          <w:tcPr>
            <w:tcW w:w="986" w:type="dxa"/>
            <w:tcPrChange w:id="1736"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1737" w:author="Microsoft Office-gebruiker" w:date="2018-07-30T16:42:00Z"/>
                <w:rFonts w:ascii="Avenir Next" w:hAnsi="Avenir Next" w:cs="Avenir Next"/>
                <w:color w:val="000000"/>
                <w:szCs w:val="22"/>
                <w:lang w:val="en-US" w:eastAsia="en-GB"/>
              </w:rPr>
            </w:pPr>
            <w:ins w:id="1738" w:author="Microsoft Office-gebruiker" w:date="2018-07-30T17:31:00Z">
              <w:r>
                <w:rPr>
                  <w:rFonts w:ascii="Avenir Next" w:hAnsi="Avenir Next" w:cs="Avenir Next"/>
                  <w:color w:val="000000"/>
                  <w:szCs w:val="22"/>
                  <w:lang w:val="en-US" w:eastAsia="en-GB"/>
                </w:rPr>
                <w:t>L</w:t>
              </w:r>
            </w:ins>
          </w:p>
        </w:tc>
        <w:tc>
          <w:tcPr>
            <w:tcW w:w="6365" w:type="dxa"/>
            <w:tcPrChange w:id="1739" w:author="Lilian Biber" w:date="2018-08-09T11:44:00Z">
              <w:tcPr>
                <w:tcW w:w="6365" w:type="dxa"/>
              </w:tcPr>
            </w:tcPrChange>
          </w:tcPr>
          <w:p w:rsidR="000D7B31" w:rsidRDefault="00EF13A5">
            <w:pPr>
              <w:tabs>
                <w:tab w:val="left" w:pos="20"/>
                <w:tab w:val="left" w:pos="360"/>
              </w:tabs>
              <w:autoSpaceDE w:val="0"/>
              <w:autoSpaceDN w:val="0"/>
              <w:adjustRightInd w:val="0"/>
              <w:rPr>
                <w:ins w:id="1740" w:author="Microsoft Office-gebruiker" w:date="2018-07-30T16:27:00Z"/>
                <w:rFonts w:ascii="Avenir Next" w:hAnsi="Avenir Next" w:cs="Avenir Next"/>
                <w:color w:val="000000"/>
                <w:szCs w:val="22"/>
                <w:lang w:val="en-US" w:eastAsia="en-GB"/>
                <w:rPrChange w:id="1741" w:author="Microsoft Office-gebruiker" w:date="2018-07-30T16:28:00Z">
                  <w:rPr>
                    <w:ins w:id="1742" w:author="Microsoft Office-gebruiker" w:date="2018-07-30T16:27:00Z"/>
                    <w:rFonts w:ascii="Avenir Next" w:hAnsi="Avenir Next" w:cs="Avenir Next"/>
                    <w:color w:val="000000"/>
                    <w:szCs w:val="22"/>
                    <w:lang w:val="nl-NL" w:eastAsia="en-GB"/>
                  </w:rPr>
                </w:rPrChange>
              </w:rPr>
              <w:pPrChange w:id="1743" w:author="Microsoft Office-gebruiker" w:date="2018-07-30T16:29:00Z">
                <w:pPr>
                  <w:numPr>
                    <w:numId w:val="32"/>
                  </w:numPr>
                  <w:tabs>
                    <w:tab w:val="left" w:pos="20"/>
                    <w:tab w:val="left" w:pos="360"/>
                  </w:tabs>
                  <w:autoSpaceDE w:val="0"/>
                  <w:autoSpaceDN w:val="0"/>
                  <w:adjustRightInd w:val="0"/>
                  <w:ind w:left="360" w:hanging="360"/>
                </w:pPr>
              </w:pPrChange>
            </w:pPr>
            <w:ins w:id="1744" w:author="Microsoft Office-gebruiker" w:date="2018-07-30T16:27:00Z">
              <w:r w:rsidRPr="00EF13A5">
                <w:rPr>
                  <w:rFonts w:ascii="Avenir Next" w:hAnsi="Avenir Next" w:cs="Avenir Next"/>
                  <w:color w:val="000000"/>
                  <w:szCs w:val="22"/>
                  <w:lang w:val="en-US" w:eastAsia="en-GB"/>
                  <w:rPrChange w:id="1745" w:author="Microsoft Office-gebruiker" w:date="2018-07-30T16:28:00Z">
                    <w:rPr>
                      <w:rFonts w:ascii="Avenir Next" w:hAnsi="Avenir Next" w:cs="Avenir Next"/>
                      <w:color w:val="000000"/>
                      <w:szCs w:val="22"/>
                      <w:lang w:val="nl-NL" w:eastAsia="en-GB"/>
                    </w:rPr>
                  </w:rPrChange>
                </w:rPr>
                <w:t>Development of information for employees</w:t>
              </w:r>
            </w:ins>
          </w:p>
        </w:tc>
        <w:tc>
          <w:tcPr>
            <w:tcW w:w="1029" w:type="dxa"/>
            <w:tcPrChange w:id="1746" w:author="Lilian Biber" w:date="2018-08-09T11:44:00Z">
              <w:tcPr>
                <w:tcW w:w="1029" w:type="dxa"/>
              </w:tcPr>
            </w:tcPrChange>
          </w:tcPr>
          <w:p w:rsidR="00E01953" w:rsidRDefault="00E01953" w:rsidP="00FD0821">
            <w:pPr>
              <w:autoSpaceDE w:val="0"/>
              <w:autoSpaceDN w:val="0"/>
              <w:adjustRightInd w:val="0"/>
              <w:rPr>
                <w:ins w:id="1747" w:author="Microsoft Office-gebruiker" w:date="2018-07-30T16:27:00Z"/>
                <w:szCs w:val="22"/>
                <w:lang w:val="en-US"/>
              </w:rPr>
            </w:pPr>
          </w:p>
        </w:tc>
        <w:tc>
          <w:tcPr>
            <w:tcW w:w="1090" w:type="dxa"/>
            <w:tcPrChange w:id="1748" w:author="Lilian Biber" w:date="2018-08-09T11:44:00Z">
              <w:tcPr>
                <w:tcW w:w="1090" w:type="dxa"/>
              </w:tcPr>
            </w:tcPrChange>
          </w:tcPr>
          <w:p w:rsidR="00E01953" w:rsidRDefault="00E01953" w:rsidP="00FD0821">
            <w:pPr>
              <w:autoSpaceDE w:val="0"/>
              <w:autoSpaceDN w:val="0"/>
              <w:adjustRightInd w:val="0"/>
              <w:rPr>
                <w:ins w:id="1749" w:author="Microsoft Office-gebruiker" w:date="2018-07-30T16:27:00Z"/>
                <w:szCs w:val="22"/>
                <w:lang w:val="en-US"/>
              </w:rPr>
            </w:pPr>
          </w:p>
        </w:tc>
        <w:tc>
          <w:tcPr>
            <w:tcW w:w="1090" w:type="dxa"/>
            <w:tcPrChange w:id="1750" w:author="Lilian Biber" w:date="2018-08-09T11:44:00Z">
              <w:tcPr>
                <w:tcW w:w="1090" w:type="dxa"/>
              </w:tcPr>
            </w:tcPrChange>
          </w:tcPr>
          <w:p w:rsidR="00E01953" w:rsidRDefault="00E01953" w:rsidP="00FD0821">
            <w:pPr>
              <w:autoSpaceDE w:val="0"/>
              <w:autoSpaceDN w:val="0"/>
              <w:adjustRightInd w:val="0"/>
              <w:rPr>
                <w:ins w:id="1751" w:author="Microsoft Office-gebruiker" w:date="2018-07-30T16:27:00Z"/>
                <w:szCs w:val="22"/>
                <w:lang w:val="en-US"/>
              </w:rPr>
            </w:pPr>
            <w:ins w:id="1752" w:author="Microsoft Office-gebruiker" w:date="2018-07-30T16:32:00Z">
              <w:r>
                <w:rPr>
                  <w:szCs w:val="22"/>
                  <w:lang w:val="en-US"/>
                </w:rPr>
                <w:t>X</w:t>
              </w:r>
            </w:ins>
          </w:p>
        </w:tc>
        <w:tc>
          <w:tcPr>
            <w:tcW w:w="1090" w:type="dxa"/>
            <w:tcPrChange w:id="1753" w:author="Lilian Biber" w:date="2018-08-09T11:44:00Z">
              <w:tcPr>
                <w:tcW w:w="1090" w:type="dxa"/>
              </w:tcPr>
            </w:tcPrChange>
          </w:tcPr>
          <w:p w:rsidR="00E01953" w:rsidRDefault="00E01953" w:rsidP="00FD0821">
            <w:pPr>
              <w:autoSpaceDE w:val="0"/>
              <w:autoSpaceDN w:val="0"/>
              <w:adjustRightInd w:val="0"/>
              <w:rPr>
                <w:ins w:id="1754" w:author="Microsoft Office-gebruiker" w:date="2018-07-30T16:27:00Z"/>
                <w:szCs w:val="22"/>
                <w:lang w:val="en-US"/>
              </w:rPr>
            </w:pPr>
          </w:p>
        </w:tc>
        <w:tc>
          <w:tcPr>
            <w:tcW w:w="1090" w:type="dxa"/>
            <w:tcPrChange w:id="1755" w:author="Lilian Biber" w:date="2018-08-09T11:44:00Z">
              <w:tcPr>
                <w:tcW w:w="1090" w:type="dxa"/>
              </w:tcPr>
            </w:tcPrChange>
          </w:tcPr>
          <w:p w:rsidR="00E01953" w:rsidRDefault="00E01953" w:rsidP="00FD0821">
            <w:pPr>
              <w:autoSpaceDE w:val="0"/>
              <w:autoSpaceDN w:val="0"/>
              <w:adjustRightInd w:val="0"/>
              <w:rPr>
                <w:ins w:id="1756" w:author="Microsoft Office-gebruiker" w:date="2018-07-31T08:01:00Z"/>
                <w:szCs w:val="22"/>
                <w:lang w:val="en-US"/>
              </w:rPr>
            </w:pPr>
          </w:p>
        </w:tc>
      </w:tr>
      <w:tr w:rsidR="00E01953" w:rsidTr="00E01953">
        <w:trPr>
          <w:ins w:id="1757" w:author="Microsoft Office-gebruiker" w:date="2018-07-30T16:27:00Z"/>
        </w:trPr>
        <w:tc>
          <w:tcPr>
            <w:tcW w:w="747" w:type="dxa"/>
            <w:tcPrChange w:id="1758"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759" w:author="Microsoft Office-gebruiker" w:date="2018-07-30T16:39:00Z"/>
                <w:rFonts w:ascii="Avenir Next" w:hAnsi="Avenir Next" w:cs="Avenir Next"/>
                <w:color w:val="000000"/>
                <w:szCs w:val="22"/>
                <w:lang w:val="nl-NL" w:eastAsia="en-GB"/>
              </w:rPr>
            </w:pPr>
            <w:ins w:id="1760" w:author="Microsoft Office-gebruiker" w:date="2018-07-30T17:57:00Z">
              <w:r>
                <w:rPr>
                  <w:rFonts w:ascii="Avenir Next" w:hAnsi="Avenir Next" w:cs="Avenir Next"/>
                  <w:color w:val="000000"/>
                  <w:szCs w:val="22"/>
                  <w:lang w:val="nl-NL" w:eastAsia="en-GB"/>
                </w:rPr>
                <w:t>O</w:t>
              </w:r>
            </w:ins>
          </w:p>
        </w:tc>
        <w:tc>
          <w:tcPr>
            <w:tcW w:w="986" w:type="dxa"/>
            <w:tcPrChange w:id="1761"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762" w:author="Microsoft Office-gebruiker" w:date="2018-07-30T16:42:00Z"/>
                <w:rFonts w:ascii="Avenir Next" w:hAnsi="Avenir Next" w:cs="Avenir Next"/>
                <w:color w:val="000000"/>
                <w:szCs w:val="22"/>
                <w:lang w:val="nl-NL" w:eastAsia="en-GB"/>
              </w:rPr>
            </w:pPr>
            <w:ins w:id="1763" w:author="Microsoft Office-gebruiker" w:date="2018-07-30T17:57:00Z">
              <w:r>
                <w:rPr>
                  <w:rFonts w:ascii="Avenir Next" w:hAnsi="Avenir Next" w:cs="Avenir Next"/>
                  <w:color w:val="000000"/>
                  <w:szCs w:val="22"/>
                  <w:lang w:val="nl-NL" w:eastAsia="en-GB"/>
                </w:rPr>
                <w:t>E</w:t>
              </w:r>
            </w:ins>
          </w:p>
        </w:tc>
        <w:tc>
          <w:tcPr>
            <w:tcW w:w="6365" w:type="dxa"/>
            <w:tcPrChange w:id="1764" w:author="Lilian Biber" w:date="2018-08-09T11:44:00Z">
              <w:tcPr>
                <w:tcW w:w="6365" w:type="dxa"/>
              </w:tcPr>
            </w:tcPrChange>
          </w:tcPr>
          <w:p w:rsidR="000D7B31" w:rsidRDefault="00E01953">
            <w:pPr>
              <w:tabs>
                <w:tab w:val="left" w:pos="20"/>
                <w:tab w:val="left" w:pos="360"/>
              </w:tabs>
              <w:autoSpaceDE w:val="0"/>
              <w:autoSpaceDN w:val="0"/>
              <w:adjustRightInd w:val="0"/>
              <w:rPr>
                <w:ins w:id="1765" w:author="Microsoft Office-gebruiker" w:date="2018-07-30T16:27:00Z"/>
                <w:rFonts w:ascii="Avenir Next" w:hAnsi="Avenir Next" w:cs="Avenir Next"/>
                <w:color w:val="000000"/>
                <w:szCs w:val="22"/>
                <w:lang w:val="nl-NL" w:eastAsia="en-GB"/>
              </w:rPr>
              <w:pPrChange w:id="1766" w:author="Microsoft Office-gebruiker" w:date="2018-07-30T16:29:00Z">
                <w:pPr>
                  <w:numPr>
                    <w:numId w:val="32"/>
                  </w:numPr>
                  <w:tabs>
                    <w:tab w:val="left" w:pos="20"/>
                    <w:tab w:val="left" w:pos="360"/>
                  </w:tabs>
                  <w:autoSpaceDE w:val="0"/>
                  <w:autoSpaceDN w:val="0"/>
                  <w:adjustRightInd w:val="0"/>
                  <w:ind w:left="360" w:hanging="360"/>
                </w:pPr>
              </w:pPrChange>
            </w:pPr>
            <w:ins w:id="1767" w:author="Microsoft Office-gebruiker" w:date="2018-07-30T16:27:00Z">
              <w:r>
                <w:rPr>
                  <w:rFonts w:ascii="Avenir Next" w:hAnsi="Avenir Next" w:cs="Avenir Next"/>
                  <w:color w:val="000000"/>
                  <w:szCs w:val="22"/>
                  <w:lang w:val="nl-NL" w:eastAsia="en-GB"/>
                </w:rPr>
                <w:t>Monitoring of green policy</w:t>
              </w:r>
            </w:ins>
          </w:p>
        </w:tc>
        <w:tc>
          <w:tcPr>
            <w:tcW w:w="1029" w:type="dxa"/>
            <w:tcPrChange w:id="1768" w:author="Lilian Biber" w:date="2018-08-09T11:44:00Z">
              <w:tcPr>
                <w:tcW w:w="1029" w:type="dxa"/>
              </w:tcPr>
            </w:tcPrChange>
          </w:tcPr>
          <w:p w:rsidR="00E01953" w:rsidRDefault="00E01953" w:rsidP="00FD0821">
            <w:pPr>
              <w:autoSpaceDE w:val="0"/>
              <w:autoSpaceDN w:val="0"/>
              <w:adjustRightInd w:val="0"/>
              <w:rPr>
                <w:ins w:id="1769" w:author="Microsoft Office-gebruiker" w:date="2018-07-30T16:27:00Z"/>
                <w:szCs w:val="22"/>
                <w:lang w:val="en-US"/>
              </w:rPr>
            </w:pPr>
          </w:p>
        </w:tc>
        <w:tc>
          <w:tcPr>
            <w:tcW w:w="1090" w:type="dxa"/>
            <w:tcPrChange w:id="1770" w:author="Lilian Biber" w:date="2018-08-09T11:44:00Z">
              <w:tcPr>
                <w:tcW w:w="1090" w:type="dxa"/>
              </w:tcPr>
            </w:tcPrChange>
          </w:tcPr>
          <w:p w:rsidR="00E01953" w:rsidRDefault="00E01953" w:rsidP="00FD0821">
            <w:pPr>
              <w:autoSpaceDE w:val="0"/>
              <w:autoSpaceDN w:val="0"/>
              <w:adjustRightInd w:val="0"/>
              <w:rPr>
                <w:ins w:id="1771" w:author="Microsoft Office-gebruiker" w:date="2018-07-30T16:27:00Z"/>
                <w:szCs w:val="22"/>
                <w:lang w:val="en-US"/>
              </w:rPr>
            </w:pPr>
          </w:p>
        </w:tc>
        <w:tc>
          <w:tcPr>
            <w:tcW w:w="1090" w:type="dxa"/>
            <w:tcPrChange w:id="1772" w:author="Lilian Biber" w:date="2018-08-09T11:44:00Z">
              <w:tcPr>
                <w:tcW w:w="1090" w:type="dxa"/>
              </w:tcPr>
            </w:tcPrChange>
          </w:tcPr>
          <w:p w:rsidR="00E01953" w:rsidRDefault="00E01953" w:rsidP="00FD0821">
            <w:pPr>
              <w:autoSpaceDE w:val="0"/>
              <w:autoSpaceDN w:val="0"/>
              <w:adjustRightInd w:val="0"/>
              <w:rPr>
                <w:ins w:id="1773" w:author="Microsoft Office-gebruiker" w:date="2018-07-30T16:27:00Z"/>
                <w:szCs w:val="22"/>
                <w:lang w:val="en-US"/>
              </w:rPr>
            </w:pPr>
            <w:ins w:id="1774" w:author="Microsoft Office-gebruiker" w:date="2018-07-30T16:32:00Z">
              <w:r>
                <w:rPr>
                  <w:szCs w:val="22"/>
                  <w:lang w:val="en-US"/>
                </w:rPr>
                <w:t>X</w:t>
              </w:r>
            </w:ins>
          </w:p>
        </w:tc>
        <w:tc>
          <w:tcPr>
            <w:tcW w:w="1090" w:type="dxa"/>
            <w:tcPrChange w:id="1775" w:author="Lilian Biber" w:date="2018-08-09T11:44:00Z">
              <w:tcPr>
                <w:tcW w:w="1090" w:type="dxa"/>
              </w:tcPr>
            </w:tcPrChange>
          </w:tcPr>
          <w:p w:rsidR="00E01953" w:rsidRDefault="00E01953" w:rsidP="00FD0821">
            <w:pPr>
              <w:autoSpaceDE w:val="0"/>
              <w:autoSpaceDN w:val="0"/>
              <w:adjustRightInd w:val="0"/>
              <w:rPr>
                <w:ins w:id="1776" w:author="Microsoft Office-gebruiker" w:date="2018-07-30T16:27:00Z"/>
                <w:szCs w:val="22"/>
                <w:lang w:val="en-US"/>
              </w:rPr>
            </w:pPr>
          </w:p>
        </w:tc>
        <w:tc>
          <w:tcPr>
            <w:tcW w:w="1090" w:type="dxa"/>
            <w:tcPrChange w:id="1777" w:author="Lilian Biber" w:date="2018-08-09T11:44:00Z">
              <w:tcPr>
                <w:tcW w:w="1090" w:type="dxa"/>
              </w:tcPr>
            </w:tcPrChange>
          </w:tcPr>
          <w:p w:rsidR="00E01953" w:rsidRDefault="00E01953" w:rsidP="00FD0821">
            <w:pPr>
              <w:autoSpaceDE w:val="0"/>
              <w:autoSpaceDN w:val="0"/>
              <w:adjustRightInd w:val="0"/>
              <w:rPr>
                <w:ins w:id="1778" w:author="Microsoft Office-gebruiker" w:date="2018-07-31T08:01:00Z"/>
                <w:szCs w:val="22"/>
                <w:lang w:val="en-US"/>
              </w:rPr>
            </w:pPr>
          </w:p>
        </w:tc>
      </w:tr>
      <w:tr w:rsidR="00E01953" w:rsidTr="00E01953">
        <w:trPr>
          <w:ins w:id="1779" w:author="Microsoft Office-gebruiker" w:date="2018-07-30T16:27:00Z"/>
        </w:trPr>
        <w:tc>
          <w:tcPr>
            <w:tcW w:w="747" w:type="dxa"/>
            <w:tcPrChange w:id="1780" w:author="Lilian Biber" w:date="2018-08-09T11:44:00Z">
              <w:tcPr>
                <w:tcW w:w="747" w:type="dxa"/>
              </w:tcPr>
            </w:tcPrChange>
          </w:tcPr>
          <w:p w:rsidR="00E01953" w:rsidRPr="007E4800" w:rsidRDefault="00E01953" w:rsidP="00696C29">
            <w:pPr>
              <w:tabs>
                <w:tab w:val="left" w:pos="20"/>
                <w:tab w:val="left" w:pos="360"/>
              </w:tabs>
              <w:autoSpaceDE w:val="0"/>
              <w:autoSpaceDN w:val="0"/>
              <w:adjustRightInd w:val="0"/>
              <w:rPr>
                <w:ins w:id="1781" w:author="Microsoft Office-gebruiker" w:date="2018-07-30T16:39:00Z"/>
                <w:rFonts w:ascii="Avenir Next" w:hAnsi="Avenir Next" w:cs="Avenir Next"/>
                <w:color w:val="000000"/>
                <w:szCs w:val="22"/>
                <w:lang w:val="en-US" w:eastAsia="en-GB"/>
              </w:rPr>
            </w:pPr>
            <w:ins w:id="1782" w:author="Microsoft Office-gebruiker" w:date="2018-07-30T17:36:00Z">
              <w:r>
                <w:rPr>
                  <w:rFonts w:ascii="Avenir Next" w:hAnsi="Avenir Next" w:cs="Avenir Next"/>
                  <w:color w:val="000000"/>
                  <w:szCs w:val="22"/>
                  <w:lang w:val="en-US" w:eastAsia="en-GB"/>
                </w:rPr>
                <w:t>T</w:t>
              </w:r>
            </w:ins>
          </w:p>
        </w:tc>
        <w:tc>
          <w:tcPr>
            <w:tcW w:w="986" w:type="dxa"/>
            <w:tcPrChange w:id="1783" w:author="Lilian Biber" w:date="2018-08-09T11:44:00Z">
              <w:tcPr>
                <w:tcW w:w="986" w:type="dxa"/>
              </w:tcPr>
            </w:tcPrChange>
          </w:tcPr>
          <w:p w:rsidR="00E01953" w:rsidRPr="007E4800" w:rsidRDefault="00E01953" w:rsidP="00696C29">
            <w:pPr>
              <w:tabs>
                <w:tab w:val="left" w:pos="20"/>
                <w:tab w:val="left" w:pos="360"/>
              </w:tabs>
              <w:autoSpaceDE w:val="0"/>
              <w:autoSpaceDN w:val="0"/>
              <w:adjustRightInd w:val="0"/>
              <w:rPr>
                <w:ins w:id="1784" w:author="Microsoft Office-gebruiker" w:date="2018-07-30T16:42:00Z"/>
                <w:rFonts w:ascii="Avenir Next" w:hAnsi="Avenir Next" w:cs="Avenir Next"/>
                <w:color w:val="000000"/>
                <w:szCs w:val="22"/>
                <w:lang w:val="en-US" w:eastAsia="en-GB"/>
              </w:rPr>
            </w:pPr>
            <w:ins w:id="1785" w:author="Microsoft Office-gebruiker" w:date="2018-07-30T17:36:00Z">
              <w:r>
                <w:rPr>
                  <w:rFonts w:ascii="Avenir Next" w:hAnsi="Avenir Next" w:cs="Avenir Next"/>
                  <w:color w:val="000000"/>
                  <w:szCs w:val="22"/>
                  <w:lang w:val="en-US" w:eastAsia="en-GB"/>
                </w:rPr>
                <w:t>S</w:t>
              </w:r>
            </w:ins>
          </w:p>
        </w:tc>
        <w:tc>
          <w:tcPr>
            <w:tcW w:w="6365" w:type="dxa"/>
            <w:tcPrChange w:id="1786" w:author="Lilian Biber" w:date="2018-08-09T11:44:00Z">
              <w:tcPr>
                <w:tcW w:w="6365" w:type="dxa"/>
              </w:tcPr>
            </w:tcPrChange>
          </w:tcPr>
          <w:p w:rsidR="000D7B31" w:rsidRDefault="00E01953">
            <w:pPr>
              <w:tabs>
                <w:tab w:val="left" w:pos="20"/>
                <w:tab w:val="left" w:pos="360"/>
              </w:tabs>
              <w:autoSpaceDE w:val="0"/>
              <w:autoSpaceDN w:val="0"/>
              <w:adjustRightInd w:val="0"/>
              <w:rPr>
                <w:ins w:id="1787" w:author="Microsoft Office-gebruiker" w:date="2018-07-30T16:27:00Z"/>
                <w:rFonts w:ascii="Avenir Next" w:hAnsi="Avenir Next" w:cs="Avenir Next"/>
                <w:color w:val="000000"/>
                <w:szCs w:val="22"/>
                <w:lang w:val="en-US" w:eastAsia="en-GB"/>
                <w:rPrChange w:id="1788" w:author="Microsoft Office-gebruiker" w:date="2018-07-30T16:28:00Z">
                  <w:rPr>
                    <w:ins w:id="1789" w:author="Microsoft Office-gebruiker" w:date="2018-07-30T16:27:00Z"/>
                    <w:rFonts w:ascii="Avenir Next" w:hAnsi="Avenir Next" w:cs="Avenir Next"/>
                    <w:color w:val="000000"/>
                    <w:szCs w:val="22"/>
                    <w:lang w:val="nl-NL" w:eastAsia="en-GB"/>
                  </w:rPr>
                </w:rPrChange>
              </w:rPr>
              <w:pPrChange w:id="1790" w:author="Microsoft Office-gebruiker" w:date="2018-07-30T16:29:00Z">
                <w:pPr>
                  <w:numPr>
                    <w:numId w:val="32"/>
                  </w:numPr>
                  <w:tabs>
                    <w:tab w:val="left" w:pos="20"/>
                    <w:tab w:val="left" w:pos="360"/>
                  </w:tabs>
                  <w:autoSpaceDE w:val="0"/>
                  <w:autoSpaceDN w:val="0"/>
                  <w:adjustRightInd w:val="0"/>
                  <w:ind w:left="360" w:hanging="360"/>
                </w:pPr>
              </w:pPrChange>
            </w:pPr>
            <w:ins w:id="1791" w:author="Microsoft Office-gebruiker" w:date="2018-07-30T16:27:00Z">
              <w:r w:rsidRPr="007E4800">
                <w:rPr>
                  <w:rFonts w:ascii="Avenir Next" w:hAnsi="Avenir Next" w:cs="Avenir Next"/>
                  <w:color w:val="000000"/>
                  <w:szCs w:val="22"/>
                  <w:lang w:val="en-US" w:eastAsia="en-GB"/>
                </w:rPr>
                <w:t>Implementation of privacy policy into day to day operation</w:t>
              </w:r>
            </w:ins>
          </w:p>
        </w:tc>
        <w:tc>
          <w:tcPr>
            <w:tcW w:w="1029" w:type="dxa"/>
            <w:tcPrChange w:id="1792" w:author="Lilian Biber" w:date="2018-08-09T11:44:00Z">
              <w:tcPr>
                <w:tcW w:w="1029" w:type="dxa"/>
              </w:tcPr>
            </w:tcPrChange>
          </w:tcPr>
          <w:p w:rsidR="00E01953" w:rsidRDefault="00E01953" w:rsidP="00FD0821">
            <w:pPr>
              <w:autoSpaceDE w:val="0"/>
              <w:autoSpaceDN w:val="0"/>
              <w:adjustRightInd w:val="0"/>
              <w:rPr>
                <w:ins w:id="1793" w:author="Microsoft Office-gebruiker" w:date="2018-07-30T16:27:00Z"/>
                <w:szCs w:val="22"/>
                <w:lang w:val="en-US"/>
              </w:rPr>
            </w:pPr>
          </w:p>
        </w:tc>
        <w:tc>
          <w:tcPr>
            <w:tcW w:w="1090" w:type="dxa"/>
            <w:tcPrChange w:id="1794" w:author="Lilian Biber" w:date="2018-08-09T11:44:00Z">
              <w:tcPr>
                <w:tcW w:w="1090" w:type="dxa"/>
              </w:tcPr>
            </w:tcPrChange>
          </w:tcPr>
          <w:p w:rsidR="00E01953" w:rsidRDefault="00E01953" w:rsidP="00FD0821">
            <w:pPr>
              <w:autoSpaceDE w:val="0"/>
              <w:autoSpaceDN w:val="0"/>
              <w:adjustRightInd w:val="0"/>
              <w:rPr>
                <w:ins w:id="1795" w:author="Microsoft Office-gebruiker" w:date="2018-07-30T16:27:00Z"/>
                <w:szCs w:val="22"/>
                <w:lang w:val="en-US"/>
              </w:rPr>
            </w:pPr>
          </w:p>
        </w:tc>
        <w:tc>
          <w:tcPr>
            <w:tcW w:w="1090" w:type="dxa"/>
            <w:tcPrChange w:id="1796" w:author="Lilian Biber" w:date="2018-08-09T11:44:00Z">
              <w:tcPr>
                <w:tcW w:w="1090" w:type="dxa"/>
              </w:tcPr>
            </w:tcPrChange>
          </w:tcPr>
          <w:p w:rsidR="00E01953" w:rsidRDefault="00E01953" w:rsidP="00FD0821">
            <w:pPr>
              <w:autoSpaceDE w:val="0"/>
              <w:autoSpaceDN w:val="0"/>
              <w:adjustRightInd w:val="0"/>
              <w:rPr>
                <w:ins w:id="1797" w:author="Microsoft Office-gebruiker" w:date="2018-07-30T16:27:00Z"/>
                <w:szCs w:val="22"/>
                <w:lang w:val="en-US"/>
              </w:rPr>
            </w:pPr>
            <w:ins w:id="1798" w:author="Microsoft Office-gebruiker" w:date="2018-07-30T16:32:00Z">
              <w:r>
                <w:rPr>
                  <w:szCs w:val="22"/>
                  <w:lang w:val="en-US"/>
                </w:rPr>
                <w:t>X</w:t>
              </w:r>
            </w:ins>
          </w:p>
        </w:tc>
        <w:tc>
          <w:tcPr>
            <w:tcW w:w="1090" w:type="dxa"/>
            <w:tcPrChange w:id="1799" w:author="Lilian Biber" w:date="2018-08-09T11:44:00Z">
              <w:tcPr>
                <w:tcW w:w="1090" w:type="dxa"/>
              </w:tcPr>
            </w:tcPrChange>
          </w:tcPr>
          <w:p w:rsidR="00E01953" w:rsidRDefault="00E01953" w:rsidP="00FD0821">
            <w:pPr>
              <w:autoSpaceDE w:val="0"/>
              <w:autoSpaceDN w:val="0"/>
              <w:adjustRightInd w:val="0"/>
              <w:rPr>
                <w:ins w:id="1800" w:author="Microsoft Office-gebruiker" w:date="2018-07-30T16:27:00Z"/>
                <w:szCs w:val="22"/>
                <w:lang w:val="en-US"/>
              </w:rPr>
            </w:pPr>
          </w:p>
        </w:tc>
        <w:tc>
          <w:tcPr>
            <w:tcW w:w="1090" w:type="dxa"/>
            <w:tcPrChange w:id="1801" w:author="Lilian Biber" w:date="2018-08-09T11:44:00Z">
              <w:tcPr>
                <w:tcW w:w="1090" w:type="dxa"/>
              </w:tcPr>
            </w:tcPrChange>
          </w:tcPr>
          <w:p w:rsidR="00E01953" w:rsidRDefault="00E01953" w:rsidP="00FD0821">
            <w:pPr>
              <w:autoSpaceDE w:val="0"/>
              <w:autoSpaceDN w:val="0"/>
              <w:adjustRightInd w:val="0"/>
              <w:rPr>
                <w:ins w:id="1802" w:author="Microsoft Office-gebruiker" w:date="2018-07-31T08:01:00Z"/>
                <w:szCs w:val="22"/>
                <w:lang w:val="en-US"/>
              </w:rPr>
            </w:pPr>
          </w:p>
        </w:tc>
      </w:tr>
      <w:tr w:rsidR="00E01953" w:rsidTr="00E01953">
        <w:trPr>
          <w:ins w:id="1803" w:author="Microsoft Office-gebruiker" w:date="2018-07-30T16:26:00Z"/>
        </w:trPr>
        <w:tc>
          <w:tcPr>
            <w:tcW w:w="747" w:type="dxa"/>
            <w:tcPrChange w:id="180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805" w:author="Microsoft Office-gebruiker" w:date="2018-07-30T16:39:00Z"/>
                <w:rFonts w:ascii="Avenir Next" w:hAnsi="Avenir Next" w:cs="Avenir Next"/>
                <w:color w:val="000000"/>
                <w:szCs w:val="22"/>
                <w:lang w:val="nl-NL" w:eastAsia="en-GB"/>
              </w:rPr>
            </w:pPr>
            <w:ins w:id="1806" w:author="Microsoft Office-gebruiker" w:date="2018-07-30T17:34:00Z">
              <w:r>
                <w:rPr>
                  <w:rFonts w:ascii="Avenir Next" w:hAnsi="Avenir Next" w:cs="Avenir Next"/>
                  <w:color w:val="000000"/>
                  <w:szCs w:val="22"/>
                  <w:lang w:val="nl-NL" w:eastAsia="en-GB"/>
                </w:rPr>
                <w:t>T</w:t>
              </w:r>
            </w:ins>
          </w:p>
        </w:tc>
        <w:tc>
          <w:tcPr>
            <w:tcW w:w="986" w:type="dxa"/>
            <w:tcPrChange w:id="180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808" w:author="Microsoft Office-gebruiker" w:date="2018-07-30T16:42:00Z"/>
                <w:rFonts w:ascii="Avenir Next" w:hAnsi="Avenir Next" w:cs="Avenir Next"/>
                <w:color w:val="000000"/>
                <w:szCs w:val="22"/>
                <w:lang w:val="nl-NL" w:eastAsia="en-GB"/>
              </w:rPr>
            </w:pPr>
            <w:ins w:id="1809" w:author="Microsoft Office-gebruiker" w:date="2018-07-30T17:34:00Z">
              <w:r>
                <w:rPr>
                  <w:rFonts w:ascii="Avenir Next" w:hAnsi="Avenir Next" w:cs="Avenir Next"/>
                  <w:color w:val="000000"/>
                  <w:szCs w:val="22"/>
                  <w:lang w:val="nl-NL" w:eastAsia="en-GB"/>
                </w:rPr>
                <w:t>H</w:t>
              </w:r>
            </w:ins>
          </w:p>
        </w:tc>
        <w:tc>
          <w:tcPr>
            <w:tcW w:w="6365" w:type="dxa"/>
            <w:tcPrChange w:id="1810" w:author="Lilian Biber" w:date="2018-08-09T11:44:00Z">
              <w:tcPr>
                <w:tcW w:w="6365" w:type="dxa"/>
              </w:tcPr>
            </w:tcPrChange>
          </w:tcPr>
          <w:p w:rsidR="000D7B31" w:rsidRDefault="00E01953">
            <w:pPr>
              <w:tabs>
                <w:tab w:val="left" w:pos="20"/>
                <w:tab w:val="left" w:pos="360"/>
              </w:tabs>
              <w:autoSpaceDE w:val="0"/>
              <w:autoSpaceDN w:val="0"/>
              <w:adjustRightInd w:val="0"/>
              <w:rPr>
                <w:ins w:id="1811" w:author="Microsoft Office-gebruiker" w:date="2018-07-30T16:26:00Z"/>
                <w:rFonts w:ascii="Avenir Next" w:hAnsi="Avenir Next" w:cs="Avenir Next"/>
                <w:color w:val="000000"/>
                <w:szCs w:val="22"/>
                <w:lang w:val="nl-NL" w:eastAsia="en-GB"/>
                <w:rPrChange w:id="1812" w:author="Microsoft Office-gebruiker" w:date="2018-07-30T16:30:00Z">
                  <w:rPr>
                    <w:ins w:id="1813" w:author="Microsoft Office-gebruiker" w:date="2018-07-30T16:26:00Z"/>
                    <w:rFonts w:ascii="Avenir Next" w:hAnsi="Avenir Next" w:cs="Avenir Next"/>
                    <w:b/>
                    <w:color w:val="000000"/>
                    <w:szCs w:val="22"/>
                    <w:lang w:val="en-US" w:eastAsia="en-GB"/>
                  </w:rPr>
                </w:rPrChange>
              </w:rPr>
              <w:pPrChange w:id="1814"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1815" w:author="Microsoft Office-gebruiker" w:date="2018-07-30T16:27:00Z">
              <w:r>
                <w:rPr>
                  <w:rFonts w:ascii="Avenir Next" w:hAnsi="Avenir Next" w:cs="Avenir Next"/>
                  <w:color w:val="000000"/>
                  <w:szCs w:val="22"/>
                  <w:lang w:val="nl-NL" w:eastAsia="en-GB"/>
                </w:rPr>
                <w:t>Evaluate safety data</w:t>
              </w:r>
            </w:ins>
          </w:p>
        </w:tc>
        <w:tc>
          <w:tcPr>
            <w:tcW w:w="1029" w:type="dxa"/>
            <w:tcPrChange w:id="1816" w:author="Lilian Biber" w:date="2018-08-09T11:44:00Z">
              <w:tcPr>
                <w:tcW w:w="1029" w:type="dxa"/>
              </w:tcPr>
            </w:tcPrChange>
          </w:tcPr>
          <w:p w:rsidR="00E01953" w:rsidRDefault="00E01953" w:rsidP="00FD0821">
            <w:pPr>
              <w:autoSpaceDE w:val="0"/>
              <w:autoSpaceDN w:val="0"/>
              <w:adjustRightInd w:val="0"/>
              <w:rPr>
                <w:ins w:id="1817" w:author="Microsoft Office-gebruiker" w:date="2018-07-30T16:26:00Z"/>
                <w:szCs w:val="22"/>
                <w:lang w:val="en-US"/>
              </w:rPr>
            </w:pPr>
          </w:p>
        </w:tc>
        <w:tc>
          <w:tcPr>
            <w:tcW w:w="1090" w:type="dxa"/>
            <w:tcPrChange w:id="1818" w:author="Lilian Biber" w:date="2018-08-09T11:44:00Z">
              <w:tcPr>
                <w:tcW w:w="1090" w:type="dxa"/>
              </w:tcPr>
            </w:tcPrChange>
          </w:tcPr>
          <w:p w:rsidR="00E01953" w:rsidRDefault="00E01953" w:rsidP="00FD0821">
            <w:pPr>
              <w:autoSpaceDE w:val="0"/>
              <w:autoSpaceDN w:val="0"/>
              <w:adjustRightInd w:val="0"/>
              <w:rPr>
                <w:ins w:id="1819" w:author="Microsoft Office-gebruiker" w:date="2018-07-30T16:26:00Z"/>
                <w:szCs w:val="22"/>
                <w:lang w:val="en-US"/>
              </w:rPr>
            </w:pPr>
          </w:p>
        </w:tc>
        <w:tc>
          <w:tcPr>
            <w:tcW w:w="1090" w:type="dxa"/>
            <w:tcPrChange w:id="1820" w:author="Lilian Biber" w:date="2018-08-09T11:44:00Z">
              <w:tcPr>
                <w:tcW w:w="1090" w:type="dxa"/>
              </w:tcPr>
            </w:tcPrChange>
          </w:tcPr>
          <w:p w:rsidR="00E01953" w:rsidRDefault="00E01953" w:rsidP="00FD0821">
            <w:pPr>
              <w:autoSpaceDE w:val="0"/>
              <w:autoSpaceDN w:val="0"/>
              <w:adjustRightInd w:val="0"/>
              <w:rPr>
                <w:ins w:id="1821" w:author="Microsoft Office-gebruiker" w:date="2018-07-30T16:26:00Z"/>
                <w:szCs w:val="22"/>
                <w:lang w:val="en-US"/>
              </w:rPr>
            </w:pPr>
            <w:ins w:id="1822" w:author="Microsoft Office-gebruiker" w:date="2018-07-30T16:32:00Z">
              <w:r>
                <w:rPr>
                  <w:szCs w:val="22"/>
                  <w:lang w:val="en-US"/>
                </w:rPr>
                <w:t>X</w:t>
              </w:r>
            </w:ins>
          </w:p>
        </w:tc>
        <w:tc>
          <w:tcPr>
            <w:tcW w:w="1090" w:type="dxa"/>
            <w:tcPrChange w:id="1823" w:author="Lilian Biber" w:date="2018-08-09T11:44:00Z">
              <w:tcPr>
                <w:tcW w:w="1090" w:type="dxa"/>
              </w:tcPr>
            </w:tcPrChange>
          </w:tcPr>
          <w:p w:rsidR="00E01953" w:rsidRDefault="00E01953" w:rsidP="00FD0821">
            <w:pPr>
              <w:autoSpaceDE w:val="0"/>
              <w:autoSpaceDN w:val="0"/>
              <w:adjustRightInd w:val="0"/>
              <w:rPr>
                <w:ins w:id="1824" w:author="Microsoft Office-gebruiker" w:date="2018-07-30T16:26:00Z"/>
                <w:szCs w:val="22"/>
                <w:lang w:val="en-US"/>
              </w:rPr>
            </w:pPr>
          </w:p>
        </w:tc>
        <w:tc>
          <w:tcPr>
            <w:tcW w:w="1090" w:type="dxa"/>
            <w:tcPrChange w:id="1825" w:author="Lilian Biber" w:date="2018-08-09T11:44:00Z">
              <w:tcPr>
                <w:tcW w:w="1090" w:type="dxa"/>
              </w:tcPr>
            </w:tcPrChange>
          </w:tcPr>
          <w:p w:rsidR="00E01953" w:rsidRDefault="00E01953" w:rsidP="00FD0821">
            <w:pPr>
              <w:autoSpaceDE w:val="0"/>
              <w:autoSpaceDN w:val="0"/>
              <w:adjustRightInd w:val="0"/>
              <w:rPr>
                <w:ins w:id="1826" w:author="Microsoft Office-gebruiker" w:date="2018-07-31T08:01:00Z"/>
                <w:szCs w:val="22"/>
                <w:lang w:val="en-US"/>
              </w:rPr>
            </w:pPr>
          </w:p>
        </w:tc>
      </w:tr>
      <w:tr w:rsidR="00E01953" w:rsidTr="00E01953">
        <w:trPr>
          <w:ins w:id="1827" w:author="Microsoft Office-gebruiker" w:date="2018-07-30T16:26:00Z"/>
        </w:trPr>
        <w:tc>
          <w:tcPr>
            <w:tcW w:w="747" w:type="dxa"/>
            <w:tcPrChange w:id="1828"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829" w:author="Microsoft Office-gebruiker" w:date="2018-07-30T16:39:00Z"/>
                <w:rFonts w:ascii="Avenir Next" w:hAnsi="Avenir Next" w:cs="Avenir Next"/>
                <w:color w:val="000000"/>
                <w:szCs w:val="22"/>
                <w:lang w:val="nl-NL" w:eastAsia="en-GB"/>
              </w:rPr>
            </w:pPr>
            <w:ins w:id="1830" w:author="Microsoft Office-gebruiker" w:date="2018-07-30T17:37:00Z">
              <w:r>
                <w:rPr>
                  <w:rFonts w:ascii="Avenir Next" w:hAnsi="Avenir Next" w:cs="Avenir Next"/>
                  <w:color w:val="000000"/>
                  <w:szCs w:val="22"/>
                  <w:lang w:val="nl-NL" w:eastAsia="en-GB"/>
                </w:rPr>
                <w:t>S</w:t>
              </w:r>
            </w:ins>
          </w:p>
        </w:tc>
        <w:tc>
          <w:tcPr>
            <w:tcW w:w="986" w:type="dxa"/>
            <w:tcPrChange w:id="1831"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832" w:author="Microsoft Office-gebruiker" w:date="2018-07-30T16:42:00Z"/>
                <w:rFonts w:ascii="Avenir Next" w:hAnsi="Avenir Next" w:cs="Avenir Next"/>
                <w:color w:val="000000"/>
                <w:szCs w:val="22"/>
                <w:lang w:val="nl-NL" w:eastAsia="en-GB"/>
              </w:rPr>
            </w:pPr>
            <w:ins w:id="1833" w:author="Microsoft Office-gebruiker" w:date="2018-07-30T17:37:00Z">
              <w:r>
                <w:rPr>
                  <w:rFonts w:ascii="Avenir Next" w:hAnsi="Avenir Next" w:cs="Avenir Next"/>
                  <w:color w:val="000000"/>
                  <w:szCs w:val="22"/>
                  <w:lang w:val="nl-NL" w:eastAsia="en-GB"/>
                </w:rPr>
                <w:t>S</w:t>
              </w:r>
            </w:ins>
          </w:p>
        </w:tc>
        <w:tc>
          <w:tcPr>
            <w:tcW w:w="6365" w:type="dxa"/>
            <w:tcPrChange w:id="1834" w:author="Lilian Biber" w:date="2018-08-09T11:44:00Z">
              <w:tcPr>
                <w:tcW w:w="6365" w:type="dxa"/>
              </w:tcPr>
            </w:tcPrChange>
          </w:tcPr>
          <w:p w:rsidR="000D7B31" w:rsidRDefault="00E01953">
            <w:pPr>
              <w:tabs>
                <w:tab w:val="left" w:pos="20"/>
                <w:tab w:val="left" w:pos="360"/>
              </w:tabs>
              <w:autoSpaceDE w:val="0"/>
              <w:autoSpaceDN w:val="0"/>
              <w:adjustRightInd w:val="0"/>
              <w:rPr>
                <w:ins w:id="1835" w:author="Microsoft Office-gebruiker" w:date="2018-07-30T16:26:00Z"/>
                <w:rFonts w:ascii="Avenir Next" w:hAnsi="Avenir Next" w:cs="Avenir Next"/>
                <w:color w:val="000000"/>
                <w:szCs w:val="22"/>
                <w:lang w:val="en-US" w:eastAsia="en-GB"/>
              </w:rPr>
              <w:pPrChange w:id="1836" w:author="Microsoft Office-gebruiker" w:date="2018-07-30T16:29:00Z">
                <w:pPr>
                  <w:numPr>
                    <w:numId w:val="32"/>
                  </w:numPr>
                  <w:tabs>
                    <w:tab w:val="left" w:pos="20"/>
                    <w:tab w:val="left" w:pos="360"/>
                  </w:tabs>
                  <w:autoSpaceDE w:val="0"/>
                  <w:autoSpaceDN w:val="0"/>
                  <w:adjustRightInd w:val="0"/>
                  <w:ind w:left="360" w:hanging="360"/>
                </w:pPr>
              </w:pPrChange>
            </w:pPr>
            <w:ins w:id="1837" w:author="Microsoft Office-gebruiker" w:date="2018-07-30T16:27:00Z">
              <w:r>
                <w:rPr>
                  <w:rFonts w:ascii="Avenir Next" w:hAnsi="Avenir Next" w:cs="Avenir Next"/>
                  <w:color w:val="000000"/>
                  <w:szCs w:val="22"/>
                  <w:lang w:val="nl-NL" w:eastAsia="en-GB"/>
                </w:rPr>
                <w:t>Develop privacy policy</w:t>
              </w:r>
            </w:ins>
          </w:p>
        </w:tc>
        <w:tc>
          <w:tcPr>
            <w:tcW w:w="1029" w:type="dxa"/>
            <w:tcPrChange w:id="1838" w:author="Lilian Biber" w:date="2018-08-09T11:44:00Z">
              <w:tcPr>
                <w:tcW w:w="1029" w:type="dxa"/>
              </w:tcPr>
            </w:tcPrChange>
          </w:tcPr>
          <w:p w:rsidR="00E01953" w:rsidRDefault="00E01953" w:rsidP="00FD0821">
            <w:pPr>
              <w:autoSpaceDE w:val="0"/>
              <w:autoSpaceDN w:val="0"/>
              <w:adjustRightInd w:val="0"/>
              <w:rPr>
                <w:ins w:id="1839" w:author="Microsoft Office-gebruiker" w:date="2018-07-30T16:26:00Z"/>
                <w:szCs w:val="22"/>
                <w:lang w:val="en-US"/>
              </w:rPr>
            </w:pPr>
          </w:p>
        </w:tc>
        <w:tc>
          <w:tcPr>
            <w:tcW w:w="1090" w:type="dxa"/>
            <w:tcPrChange w:id="1840" w:author="Lilian Biber" w:date="2018-08-09T11:44:00Z">
              <w:tcPr>
                <w:tcW w:w="1090" w:type="dxa"/>
              </w:tcPr>
            </w:tcPrChange>
          </w:tcPr>
          <w:p w:rsidR="00E01953" w:rsidRDefault="00E01953" w:rsidP="00FD0821">
            <w:pPr>
              <w:autoSpaceDE w:val="0"/>
              <w:autoSpaceDN w:val="0"/>
              <w:adjustRightInd w:val="0"/>
              <w:rPr>
                <w:ins w:id="1841" w:author="Microsoft Office-gebruiker" w:date="2018-07-30T16:26:00Z"/>
                <w:szCs w:val="22"/>
                <w:lang w:val="en-US"/>
              </w:rPr>
            </w:pPr>
          </w:p>
        </w:tc>
        <w:tc>
          <w:tcPr>
            <w:tcW w:w="1090" w:type="dxa"/>
            <w:tcPrChange w:id="1842" w:author="Lilian Biber" w:date="2018-08-09T11:44:00Z">
              <w:tcPr>
                <w:tcW w:w="1090" w:type="dxa"/>
              </w:tcPr>
            </w:tcPrChange>
          </w:tcPr>
          <w:p w:rsidR="00E01953" w:rsidRDefault="00E01953" w:rsidP="00FD0821">
            <w:pPr>
              <w:autoSpaceDE w:val="0"/>
              <w:autoSpaceDN w:val="0"/>
              <w:adjustRightInd w:val="0"/>
              <w:rPr>
                <w:ins w:id="1843" w:author="Microsoft Office-gebruiker" w:date="2018-07-30T16:26:00Z"/>
                <w:szCs w:val="22"/>
                <w:lang w:val="en-US"/>
              </w:rPr>
            </w:pPr>
            <w:ins w:id="1844" w:author="Microsoft Office-gebruiker" w:date="2018-07-30T16:32:00Z">
              <w:r>
                <w:rPr>
                  <w:szCs w:val="22"/>
                  <w:lang w:val="en-US"/>
                </w:rPr>
                <w:t>X</w:t>
              </w:r>
            </w:ins>
          </w:p>
        </w:tc>
        <w:tc>
          <w:tcPr>
            <w:tcW w:w="1090" w:type="dxa"/>
            <w:tcPrChange w:id="1845" w:author="Lilian Biber" w:date="2018-08-09T11:44:00Z">
              <w:tcPr>
                <w:tcW w:w="1090" w:type="dxa"/>
              </w:tcPr>
            </w:tcPrChange>
          </w:tcPr>
          <w:p w:rsidR="00E01953" w:rsidRDefault="00E01953" w:rsidP="00FD0821">
            <w:pPr>
              <w:autoSpaceDE w:val="0"/>
              <w:autoSpaceDN w:val="0"/>
              <w:adjustRightInd w:val="0"/>
              <w:rPr>
                <w:ins w:id="1846" w:author="Microsoft Office-gebruiker" w:date="2018-07-30T16:26:00Z"/>
                <w:szCs w:val="22"/>
                <w:lang w:val="en-US"/>
              </w:rPr>
            </w:pPr>
          </w:p>
        </w:tc>
        <w:tc>
          <w:tcPr>
            <w:tcW w:w="1090" w:type="dxa"/>
            <w:tcPrChange w:id="1847" w:author="Lilian Biber" w:date="2018-08-09T11:44:00Z">
              <w:tcPr>
                <w:tcW w:w="1090" w:type="dxa"/>
              </w:tcPr>
            </w:tcPrChange>
          </w:tcPr>
          <w:p w:rsidR="00E01953" w:rsidRDefault="00E01953" w:rsidP="00FD0821">
            <w:pPr>
              <w:autoSpaceDE w:val="0"/>
              <w:autoSpaceDN w:val="0"/>
              <w:adjustRightInd w:val="0"/>
              <w:rPr>
                <w:ins w:id="1848" w:author="Microsoft Office-gebruiker" w:date="2018-07-31T08:01:00Z"/>
                <w:szCs w:val="22"/>
                <w:lang w:val="en-US"/>
              </w:rPr>
            </w:pPr>
          </w:p>
        </w:tc>
      </w:tr>
      <w:tr w:rsidR="00E01953" w:rsidTr="00E01953">
        <w:trPr>
          <w:ins w:id="1849" w:author="Microsoft Office-gebruiker" w:date="2018-07-30T16:26:00Z"/>
        </w:trPr>
        <w:tc>
          <w:tcPr>
            <w:tcW w:w="747" w:type="dxa"/>
            <w:tcPrChange w:id="1850" w:author="Lilian Biber" w:date="2018-08-09T11:44:00Z">
              <w:tcPr>
                <w:tcW w:w="747" w:type="dxa"/>
              </w:tcPr>
            </w:tcPrChange>
          </w:tcPr>
          <w:p w:rsidR="00E01953" w:rsidRPr="00FE41EA" w:rsidRDefault="00E01953" w:rsidP="00696C29">
            <w:pPr>
              <w:tabs>
                <w:tab w:val="left" w:pos="20"/>
                <w:tab w:val="left" w:pos="360"/>
              </w:tabs>
              <w:autoSpaceDE w:val="0"/>
              <w:autoSpaceDN w:val="0"/>
              <w:adjustRightInd w:val="0"/>
              <w:rPr>
                <w:ins w:id="1851" w:author="Microsoft Office-gebruiker" w:date="2018-07-30T16:39:00Z"/>
                <w:rFonts w:ascii="Avenir Next" w:hAnsi="Avenir Next" w:cs="Avenir Next"/>
                <w:color w:val="000000"/>
                <w:szCs w:val="22"/>
                <w:lang w:val="en-US" w:eastAsia="en-GB"/>
              </w:rPr>
            </w:pPr>
            <w:ins w:id="1852" w:author="Microsoft Office-gebruiker" w:date="2018-07-30T17:51:00Z">
              <w:r>
                <w:rPr>
                  <w:rFonts w:ascii="Avenir Next" w:hAnsi="Avenir Next" w:cs="Avenir Next"/>
                  <w:color w:val="000000"/>
                  <w:szCs w:val="22"/>
                  <w:lang w:val="en-US" w:eastAsia="en-GB"/>
                </w:rPr>
                <w:t>S</w:t>
              </w:r>
            </w:ins>
          </w:p>
        </w:tc>
        <w:tc>
          <w:tcPr>
            <w:tcW w:w="986" w:type="dxa"/>
            <w:tcPrChange w:id="1853" w:author="Lilian Biber" w:date="2018-08-09T11:44:00Z">
              <w:tcPr>
                <w:tcW w:w="986" w:type="dxa"/>
              </w:tcPr>
            </w:tcPrChange>
          </w:tcPr>
          <w:p w:rsidR="00E01953" w:rsidRPr="00FE41EA" w:rsidRDefault="00E01953" w:rsidP="00696C29">
            <w:pPr>
              <w:tabs>
                <w:tab w:val="left" w:pos="20"/>
                <w:tab w:val="left" w:pos="360"/>
              </w:tabs>
              <w:autoSpaceDE w:val="0"/>
              <w:autoSpaceDN w:val="0"/>
              <w:adjustRightInd w:val="0"/>
              <w:rPr>
                <w:ins w:id="1854" w:author="Microsoft Office-gebruiker" w:date="2018-07-30T16:42:00Z"/>
                <w:rFonts w:ascii="Avenir Next" w:hAnsi="Avenir Next" w:cs="Avenir Next"/>
                <w:color w:val="000000"/>
                <w:szCs w:val="22"/>
                <w:lang w:val="en-US" w:eastAsia="en-GB"/>
              </w:rPr>
            </w:pPr>
            <w:ins w:id="1855" w:author="Microsoft Office-gebruiker" w:date="2018-07-30T17:51:00Z">
              <w:r>
                <w:rPr>
                  <w:rFonts w:ascii="Avenir Next" w:hAnsi="Avenir Next" w:cs="Avenir Next"/>
                  <w:color w:val="000000"/>
                  <w:szCs w:val="22"/>
                  <w:lang w:val="en-US" w:eastAsia="en-GB"/>
                </w:rPr>
                <w:t>L</w:t>
              </w:r>
            </w:ins>
          </w:p>
        </w:tc>
        <w:tc>
          <w:tcPr>
            <w:tcW w:w="6365" w:type="dxa"/>
            <w:tcPrChange w:id="1856" w:author="Lilian Biber" w:date="2018-08-09T11:44:00Z">
              <w:tcPr>
                <w:tcW w:w="6365" w:type="dxa"/>
              </w:tcPr>
            </w:tcPrChange>
          </w:tcPr>
          <w:p w:rsidR="000D7B31" w:rsidRDefault="00E01953">
            <w:pPr>
              <w:tabs>
                <w:tab w:val="left" w:pos="20"/>
                <w:tab w:val="left" w:pos="360"/>
              </w:tabs>
              <w:autoSpaceDE w:val="0"/>
              <w:autoSpaceDN w:val="0"/>
              <w:adjustRightInd w:val="0"/>
              <w:rPr>
                <w:ins w:id="1857" w:author="Microsoft Office-gebruiker" w:date="2018-07-30T16:26:00Z"/>
                <w:rFonts w:ascii="Avenir Next" w:hAnsi="Avenir Next" w:cs="Avenir Next"/>
                <w:color w:val="000000"/>
                <w:szCs w:val="22"/>
                <w:lang w:val="en-US" w:eastAsia="en-GB"/>
              </w:rPr>
              <w:pPrChange w:id="1858" w:author="Microsoft Office-gebruiker" w:date="2018-07-30T16:29:00Z">
                <w:pPr>
                  <w:numPr>
                    <w:numId w:val="32"/>
                  </w:numPr>
                  <w:tabs>
                    <w:tab w:val="left" w:pos="20"/>
                    <w:tab w:val="left" w:pos="360"/>
                  </w:tabs>
                  <w:autoSpaceDE w:val="0"/>
                  <w:autoSpaceDN w:val="0"/>
                  <w:adjustRightInd w:val="0"/>
                  <w:ind w:left="360" w:hanging="360"/>
                </w:pPr>
              </w:pPrChange>
            </w:pPr>
            <w:ins w:id="1859" w:author="Microsoft Office-gebruiker" w:date="2018-07-30T16:27:00Z">
              <w:r w:rsidRPr="00FE41EA">
                <w:rPr>
                  <w:rFonts w:ascii="Avenir Next" w:hAnsi="Avenir Next" w:cs="Avenir Next"/>
                  <w:color w:val="000000"/>
                  <w:szCs w:val="22"/>
                  <w:lang w:val="en-US" w:eastAsia="en-GB"/>
                </w:rPr>
                <w:t>Development of alcohol and drugs policy</w:t>
              </w:r>
            </w:ins>
          </w:p>
        </w:tc>
        <w:tc>
          <w:tcPr>
            <w:tcW w:w="1029" w:type="dxa"/>
            <w:tcPrChange w:id="1860" w:author="Lilian Biber" w:date="2018-08-09T11:44:00Z">
              <w:tcPr>
                <w:tcW w:w="1029" w:type="dxa"/>
              </w:tcPr>
            </w:tcPrChange>
          </w:tcPr>
          <w:p w:rsidR="00E01953" w:rsidRDefault="00E01953" w:rsidP="00FD0821">
            <w:pPr>
              <w:autoSpaceDE w:val="0"/>
              <w:autoSpaceDN w:val="0"/>
              <w:adjustRightInd w:val="0"/>
              <w:rPr>
                <w:ins w:id="1861" w:author="Microsoft Office-gebruiker" w:date="2018-07-30T16:26:00Z"/>
                <w:szCs w:val="22"/>
                <w:lang w:val="en-US"/>
              </w:rPr>
            </w:pPr>
          </w:p>
        </w:tc>
        <w:tc>
          <w:tcPr>
            <w:tcW w:w="1090" w:type="dxa"/>
            <w:tcPrChange w:id="1862" w:author="Lilian Biber" w:date="2018-08-09T11:44:00Z">
              <w:tcPr>
                <w:tcW w:w="1090" w:type="dxa"/>
              </w:tcPr>
            </w:tcPrChange>
          </w:tcPr>
          <w:p w:rsidR="00E01953" w:rsidRDefault="00E01953" w:rsidP="00FD0821">
            <w:pPr>
              <w:autoSpaceDE w:val="0"/>
              <w:autoSpaceDN w:val="0"/>
              <w:adjustRightInd w:val="0"/>
              <w:rPr>
                <w:ins w:id="1863" w:author="Microsoft Office-gebruiker" w:date="2018-07-30T16:26:00Z"/>
                <w:szCs w:val="22"/>
                <w:lang w:val="en-US"/>
              </w:rPr>
            </w:pPr>
          </w:p>
        </w:tc>
        <w:tc>
          <w:tcPr>
            <w:tcW w:w="1090" w:type="dxa"/>
            <w:tcPrChange w:id="1864" w:author="Lilian Biber" w:date="2018-08-09T11:44:00Z">
              <w:tcPr>
                <w:tcW w:w="1090" w:type="dxa"/>
              </w:tcPr>
            </w:tcPrChange>
          </w:tcPr>
          <w:p w:rsidR="00E01953" w:rsidRDefault="00E01953" w:rsidP="00FD0821">
            <w:pPr>
              <w:autoSpaceDE w:val="0"/>
              <w:autoSpaceDN w:val="0"/>
              <w:adjustRightInd w:val="0"/>
              <w:rPr>
                <w:ins w:id="1865" w:author="Microsoft Office-gebruiker" w:date="2018-07-30T16:26:00Z"/>
                <w:szCs w:val="22"/>
                <w:lang w:val="en-US"/>
              </w:rPr>
            </w:pPr>
            <w:ins w:id="1866" w:author="Microsoft Office-gebruiker" w:date="2018-07-30T16:32:00Z">
              <w:r>
                <w:rPr>
                  <w:szCs w:val="22"/>
                  <w:lang w:val="en-US"/>
                </w:rPr>
                <w:t>X</w:t>
              </w:r>
            </w:ins>
          </w:p>
        </w:tc>
        <w:tc>
          <w:tcPr>
            <w:tcW w:w="1090" w:type="dxa"/>
            <w:tcPrChange w:id="1867" w:author="Lilian Biber" w:date="2018-08-09T11:44:00Z">
              <w:tcPr>
                <w:tcW w:w="1090" w:type="dxa"/>
              </w:tcPr>
            </w:tcPrChange>
          </w:tcPr>
          <w:p w:rsidR="00E01953" w:rsidRDefault="00E01953" w:rsidP="00FD0821">
            <w:pPr>
              <w:autoSpaceDE w:val="0"/>
              <w:autoSpaceDN w:val="0"/>
              <w:adjustRightInd w:val="0"/>
              <w:rPr>
                <w:ins w:id="1868" w:author="Microsoft Office-gebruiker" w:date="2018-07-30T16:26:00Z"/>
                <w:szCs w:val="22"/>
                <w:lang w:val="en-US"/>
              </w:rPr>
            </w:pPr>
          </w:p>
        </w:tc>
        <w:tc>
          <w:tcPr>
            <w:tcW w:w="1090" w:type="dxa"/>
            <w:tcPrChange w:id="1869" w:author="Lilian Biber" w:date="2018-08-09T11:44:00Z">
              <w:tcPr>
                <w:tcW w:w="1090" w:type="dxa"/>
              </w:tcPr>
            </w:tcPrChange>
          </w:tcPr>
          <w:p w:rsidR="00E01953" w:rsidRDefault="00E01953" w:rsidP="00FD0821">
            <w:pPr>
              <w:autoSpaceDE w:val="0"/>
              <w:autoSpaceDN w:val="0"/>
              <w:adjustRightInd w:val="0"/>
              <w:rPr>
                <w:ins w:id="1870" w:author="Microsoft Office-gebruiker" w:date="2018-07-31T08:01:00Z"/>
                <w:szCs w:val="22"/>
                <w:lang w:val="en-US"/>
              </w:rPr>
            </w:pPr>
          </w:p>
        </w:tc>
      </w:tr>
      <w:tr w:rsidR="00E01953" w:rsidTr="00E01953">
        <w:trPr>
          <w:ins w:id="1871" w:author="Microsoft Office-gebruiker" w:date="2018-07-30T16:26:00Z"/>
        </w:trPr>
        <w:tc>
          <w:tcPr>
            <w:tcW w:w="747" w:type="dxa"/>
            <w:tcPrChange w:id="1872" w:author="Lilian Biber" w:date="2018-08-09T11:44:00Z">
              <w:tcPr>
                <w:tcW w:w="747" w:type="dxa"/>
              </w:tcPr>
            </w:tcPrChange>
          </w:tcPr>
          <w:p w:rsidR="00E01953" w:rsidRPr="00530FAF" w:rsidRDefault="00E01953" w:rsidP="00696C29">
            <w:pPr>
              <w:tabs>
                <w:tab w:val="left" w:pos="20"/>
                <w:tab w:val="left" w:pos="360"/>
              </w:tabs>
              <w:autoSpaceDE w:val="0"/>
              <w:autoSpaceDN w:val="0"/>
              <w:adjustRightInd w:val="0"/>
              <w:rPr>
                <w:ins w:id="1873" w:author="Microsoft Office-gebruiker" w:date="2018-07-30T16:39:00Z"/>
                <w:rFonts w:ascii="Avenir Next" w:hAnsi="Avenir Next" w:cs="Avenir Next"/>
                <w:color w:val="000000"/>
                <w:szCs w:val="22"/>
                <w:lang w:val="en-US" w:eastAsia="en-GB"/>
              </w:rPr>
            </w:pPr>
            <w:ins w:id="1874" w:author="Microsoft Office-gebruiker" w:date="2018-07-30T17:41:00Z">
              <w:r>
                <w:rPr>
                  <w:rFonts w:ascii="Avenir Next" w:hAnsi="Avenir Next" w:cs="Avenir Next"/>
                  <w:color w:val="000000"/>
                  <w:szCs w:val="22"/>
                  <w:lang w:val="en-US" w:eastAsia="en-GB"/>
                </w:rPr>
                <w:t>S</w:t>
              </w:r>
            </w:ins>
          </w:p>
        </w:tc>
        <w:tc>
          <w:tcPr>
            <w:tcW w:w="986" w:type="dxa"/>
            <w:tcPrChange w:id="1875" w:author="Lilian Biber" w:date="2018-08-09T11:44:00Z">
              <w:tcPr>
                <w:tcW w:w="986" w:type="dxa"/>
              </w:tcPr>
            </w:tcPrChange>
          </w:tcPr>
          <w:p w:rsidR="00E01953" w:rsidRPr="00530FAF" w:rsidRDefault="00E01953" w:rsidP="00696C29">
            <w:pPr>
              <w:tabs>
                <w:tab w:val="left" w:pos="20"/>
                <w:tab w:val="left" w:pos="360"/>
              </w:tabs>
              <w:autoSpaceDE w:val="0"/>
              <w:autoSpaceDN w:val="0"/>
              <w:adjustRightInd w:val="0"/>
              <w:rPr>
                <w:ins w:id="1876" w:author="Microsoft Office-gebruiker" w:date="2018-07-30T16:42:00Z"/>
                <w:rFonts w:ascii="Avenir Next" w:hAnsi="Avenir Next" w:cs="Avenir Next"/>
                <w:color w:val="000000"/>
                <w:szCs w:val="22"/>
                <w:lang w:val="en-US" w:eastAsia="en-GB"/>
              </w:rPr>
            </w:pPr>
            <w:ins w:id="1877" w:author="Microsoft Office-gebruiker" w:date="2018-07-30T17:41:00Z">
              <w:r>
                <w:rPr>
                  <w:rFonts w:ascii="Avenir Next" w:hAnsi="Avenir Next" w:cs="Avenir Next"/>
                  <w:color w:val="000000"/>
                  <w:szCs w:val="22"/>
                  <w:lang w:val="en-US" w:eastAsia="en-GB"/>
                </w:rPr>
                <w:t>E</w:t>
              </w:r>
            </w:ins>
          </w:p>
        </w:tc>
        <w:tc>
          <w:tcPr>
            <w:tcW w:w="6365" w:type="dxa"/>
            <w:tcPrChange w:id="1878" w:author="Lilian Biber" w:date="2018-08-09T11:44:00Z">
              <w:tcPr>
                <w:tcW w:w="6365" w:type="dxa"/>
              </w:tcPr>
            </w:tcPrChange>
          </w:tcPr>
          <w:p w:rsidR="000D7B31" w:rsidRDefault="00E01953">
            <w:pPr>
              <w:tabs>
                <w:tab w:val="left" w:pos="20"/>
                <w:tab w:val="left" w:pos="360"/>
              </w:tabs>
              <w:autoSpaceDE w:val="0"/>
              <w:autoSpaceDN w:val="0"/>
              <w:adjustRightInd w:val="0"/>
              <w:rPr>
                <w:ins w:id="1879" w:author="Microsoft Office-gebruiker" w:date="2018-07-30T16:26:00Z"/>
                <w:rFonts w:ascii="Avenir Next" w:hAnsi="Avenir Next" w:cs="Avenir Next"/>
                <w:color w:val="000000"/>
                <w:szCs w:val="22"/>
                <w:lang w:val="en-US" w:eastAsia="en-GB"/>
              </w:rPr>
              <w:pPrChange w:id="1880" w:author="Microsoft Office-gebruiker" w:date="2018-07-30T16:29:00Z">
                <w:pPr>
                  <w:numPr>
                    <w:numId w:val="32"/>
                  </w:numPr>
                  <w:tabs>
                    <w:tab w:val="left" w:pos="20"/>
                    <w:tab w:val="left" w:pos="360"/>
                  </w:tabs>
                  <w:autoSpaceDE w:val="0"/>
                  <w:autoSpaceDN w:val="0"/>
                  <w:adjustRightInd w:val="0"/>
                  <w:ind w:left="360" w:hanging="360"/>
                </w:pPr>
              </w:pPrChange>
            </w:pPr>
            <w:ins w:id="1881" w:author="Microsoft Office-gebruiker" w:date="2018-07-30T16:27:00Z">
              <w:r w:rsidRPr="00530FAF">
                <w:rPr>
                  <w:rFonts w:ascii="Avenir Next" w:hAnsi="Avenir Next" w:cs="Avenir Next"/>
                  <w:color w:val="000000"/>
                  <w:szCs w:val="22"/>
                  <w:lang w:val="en-US" w:eastAsia="en-GB"/>
                </w:rPr>
                <w:t>Develop and maintain public relations program</w:t>
              </w:r>
            </w:ins>
          </w:p>
        </w:tc>
        <w:tc>
          <w:tcPr>
            <w:tcW w:w="1029" w:type="dxa"/>
            <w:tcPrChange w:id="1882" w:author="Lilian Biber" w:date="2018-08-09T11:44:00Z">
              <w:tcPr>
                <w:tcW w:w="1029" w:type="dxa"/>
              </w:tcPr>
            </w:tcPrChange>
          </w:tcPr>
          <w:p w:rsidR="00E01953" w:rsidRDefault="00E01953" w:rsidP="00FD0821">
            <w:pPr>
              <w:autoSpaceDE w:val="0"/>
              <w:autoSpaceDN w:val="0"/>
              <w:adjustRightInd w:val="0"/>
              <w:rPr>
                <w:ins w:id="1883" w:author="Microsoft Office-gebruiker" w:date="2018-07-30T16:26:00Z"/>
                <w:szCs w:val="22"/>
                <w:lang w:val="en-US"/>
              </w:rPr>
            </w:pPr>
          </w:p>
        </w:tc>
        <w:tc>
          <w:tcPr>
            <w:tcW w:w="1090" w:type="dxa"/>
            <w:tcPrChange w:id="1884" w:author="Lilian Biber" w:date="2018-08-09T11:44:00Z">
              <w:tcPr>
                <w:tcW w:w="1090" w:type="dxa"/>
              </w:tcPr>
            </w:tcPrChange>
          </w:tcPr>
          <w:p w:rsidR="00E01953" w:rsidRDefault="00E01953" w:rsidP="00FD0821">
            <w:pPr>
              <w:autoSpaceDE w:val="0"/>
              <w:autoSpaceDN w:val="0"/>
              <w:adjustRightInd w:val="0"/>
              <w:rPr>
                <w:ins w:id="1885" w:author="Microsoft Office-gebruiker" w:date="2018-07-30T16:26:00Z"/>
                <w:szCs w:val="22"/>
                <w:lang w:val="en-US"/>
              </w:rPr>
            </w:pPr>
          </w:p>
        </w:tc>
        <w:tc>
          <w:tcPr>
            <w:tcW w:w="1090" w:type="dxa"/>
            <w:tcPrChange w:id="1886" w:author="Lilian Biber" w:date="2018-08-09T11:44:00Z">
              <w:tcPr>
                <w:tcW w:w="1090" w:type="dxa"/>
              </w:tcPr>
            </w:tcPrChange>
          </w:tcPr>
          <w:p w:rsidR="00E01953" w:rsidRDefault="00E01953" w:rsidP="00FD0821">
            <w:pPr>
              <w:autoSpaceDE w:val="0"/>
              <w:autoSpaceDN w:val="0"/>
              <w:adjustRightInd w:val="0"/>
              <w:rPr>
                <w:ins w:id="1887" w:author="Microsoft Office-gebruiker" w:date="2018-07-30T16:26:00Z"/>
                <w:szCs w:val="22"/>
                <w:lang w:val="en-US"/>
              </w:rPr>
            </w:pPr>
            <w:ins w:id="1888" w:author="Microsoft Office-gebruiker" w:date="2018-07-30T16:32:00Z">
              <w:r>
                <w:rPr>
                  <w:szCs w:val="22"/>
                  <w:lang w:val="en-US"/>
                </w:rPr>
                <w:t>X</w:t>
              </w:r>
            </w:ins>
          </w:p>
        </w:tc>
        <w:tc>
          <w:tcPr>
            <w:tcW w:w="1090" w:type="dxa"/>
            <w:tcPrChange w:id="1889" w:author="Lilian Biber" w:date="2018-08-09T11:44:00Z">
              <w:tcPr>
                <w:tcW w:w="1090" w:type="dxa"/>
              </w:tcPr>
            </w:tcPrChange>
          </w:tcPr>
          <w:p w:rsidR="00E01953" w:rsidRDefault="00E01953" w:rsidP="00FD0821">
            <w:pPr>
              <w:autoSpaceDE w:val="0"/>
              <w:autoSpaceDN w:val="0"/>
              <w:adjustRightInd w:val="0"/>
              <w:rPr>
                <w:ins w:id="1890" w:author="Microsoft Office-gebruiker" w:date="2018-07-30T16:26:00Z"/>
                <w:szCs w:val="22"/>
                <w:lang w:val="en-US"/>
              </w:rPr>
            </w:pPr>
          </w:p>
        </w:tc>
        <w:tc>
          <w:tcPr>
            <w:tcW w:w="1090" w:type="dxa"/>
            <w:tcPrChange w:id="1891" w:author="Lilian Biber" w:date="2018-08-09T11:44:00Z">
              <w:tcPr>
                <w:tcW w:w="1090" w:type="dxa"/>
              </w:tcPr>
            </w:tcPrChange>
          </w:tcPr>
          <w:p w:rsidR="00E01953" w:rsidRDefault="00E01953" w:rsidP="00FD0821">
            <w:pPr>
              <w:autoSpaceDE w:val="0"/>
              <w:autoSpaceDN w:val="0"/>
              <w:adjustRightInd w:val="0"/>
              <w:rPr>
                <w:ins w:id="1892" w:author="Microsoft Office-gebruiker" w:date="2018-07-31T08:01:00Z"/>
                <w:szCs w:val="22"/>
                <w:lang w:val="en-US"/>
              </w:rPr>
            </w:pPr>
          </w:p>
        </w:tc>
      </w:tr>
      <w:tr w:rsidR="00E01953" w:rsidTr="00E01953">
        <w:trPr>
          <w:ins w:id="1893" w:author="Microsoft Office-gebruiker" w:date="2018-07-30T16:26:00Z"/>
        </w:trPr>
        <w:tc>
          <w:tcPr>
            <w:tcW w:w="747" w:type="dxa"/>
            <w:tcPrChange w:id="189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895" w:author="Microsoft Office-gebruiker" w:date="2018-07-30T16:39:00Z"/>
                <w:rFonts w:ascii="Avenir Next" w:hAnsi="Avenir Next" w:cs="Avenir Next"/>
                <w:color w:val="000000"/>
                <w:szCs w:val="22"/>
                <w:lang w:val="nl-NL" w:eastAsia="en-GB"/>
              </w:rPr>
            </w:pPr>
            <w:ins w:id="1896" w:author="Microsoft Office-gebruiker" w:date="2018-07-30T17:36:00Z">
              <w:r>
                <w:rPr>
                  <w:rFonts w:ascii="Avenir Next" w:hAnsi="Avenir Next" w:cs="Avenir Next"/>
                  <w:color w:val="000000"/>
                  <w:szCs w:val="22"/>
                  <w:lang w:val="nl-NL" w:eastAsia="en-GB"/>
                </w:rPr>
                <w:t>T</w:t>
              </w:r>
            </w:ins>
          </w:p>
        </w:tc>
        <w:tc>
          <w:tcPr>
            <w:tcW w:w="986" w:type="dxa"/>
            <w:tcPrChange w:id="189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898" w:author="Microsoft Office-gebruiker" w:date="2018-07-30T16:42:00Z"/>
                <w:rFonts w:ascii="Avenir Next" w:hAnsi="Avenir Next" w:cs="Avenir Next"/>
                <w:color w:val="000000"/>
                <w:szCs w:val="22"/>
                <w:lang w:val="nl-NL" w:eastAsia="en-GB"/>
              </w:rPr>
            </w:pPr>
            <w:ins w:id="1899" w:author="Microsoft Office-gebruiker" w:date="2018-07-30T17:36:00Z">
              <w:r>
                <w:rPr>
                  <w:rFonts w:ascii="Avenir Next" w:hAnsi="Avenir Next" w:cs="Avenir Next"/>
                  <w:color w:val="000000"/>
                  <w:szCs w:val="22"/>
                  <w:lang w:val="nl-NL" w:eastAsia="en-GB"/>
                </w:rPr>
                <w:t>S</w:t>
              </w:r>
            </w:ins>
          </w:p>
        </w:tc>
        <w:tc>
          <w:tcPr>
            <w:tcW w:w="6365" w:type="dxa"/>
            <w:tcPrChange w:id="1900" w:author="Lilian Biber" w:date="2018-08-09T11:44:00Z">
              <w:tcPr>
                <w:tcW w:w="6365" w:type="dxa"/>
              </w:tcPr>
            </w:tcPrChange>
          </w:tcPr>
          <w:p w:rsidR="000D7B31" w:rsidRDefault="00E01953">
            <w:pPr>
              <w:tabs>
                <w:tab w:val="left" w:pos="20"/>
                <w:tab w:val="left" w:pos="360"/>
              </w:tabs>
              <w:autoSpaceDE w:val="0"/>
              <w:autoSpaceDN w:val="0"/>
              <w:adjustRightInd w:val="0"/>
              <w:rPr>
                <w:ins w:id="1901" w:author="Microsoft Office-gebruiker" w:date="2018-07-30T16:26:00Z"/>
                <w:rFonts w:ascii="Avenir Next" w:hAnsi="Avenir Next" w:cs="Avenir Next"/>
                <w:color w:val="000000"/>
                <w:szCs w:val="22"/>
                <w:lang w:val="nl-NL" w:eastAsia="en-GB"/>
                <w:rPrChange w:id="1902" w:author="Microsoft Office-gebruiker" w:date="2018-07-30T16:30:00Z">
                  <w:rPr>
                    <w:ins w:id="1903" w:author="Microsoft Office-gebruiker" w:date="2018-07-30T16:26:00Z"/>
                    <w:rFonts w:ascii="Avenir Next" w:hAnsi="Avenir Next" w:cs="Avenir Next"/>
                    <w:color w:val="000000"/>
                    <w:szCs w:val="22"/>
                    <w:lang w:val="en-US" w:eastAsia="en-GB"/>
                  </w:rPr>
                </w:rPrChange>
              </w:rPr>
              <w:pPrChange w:id="1904" w:author="Microsoft Office-gebruiker" w:date="2018-07-30T16:29:00Z">
                <w:pPr>
                  <w:numPr>
                    <w:numId w:val="32"/>
                  </w:numPr>
                  <w:tabs>
                    <w:tab w:val="left" w:pos="20"/>
                    <w:tab w:val="left" w:pos="360"/>
                  </w:tabs>
                  <w:autoSpaceDE w:val="0"/>
                  <w:autoSpaceDN w:val="0"/>
                  <w:adjustRightInd w:val="0"/>
                  <w:ind w:left="360" w:hanging="360"/>
                </w:pPr>
              </w:pPrChange>
            </w:pPr>
            <w:ins w:id="1905" w:author="Microsoft Office-gebruiker" w:date="2018-07-30T16:27:00Z">
              <w:r>
                <w:rPr>
                  <w:rFonts w:ascii="Avenir Next" w:hAnsi="Avenir Next" w:cs="Avenir Next"/>
                  <w:color w:val="000000"/>
                  <w:szCs w:val="22"/>
                  <w:lang w:val="nl-NL" w:eastAsia="en-GB"/>
                </w:rPr>
                <w:t>Manage administrative organization</w:t>
              </w:r>
            </w:ins>
          </w:p>
        </w:tc>
        <w:tc>
          <w:tcPr>
            <w:tcW w:w="1029" w:type="dxa"/>
            <w:tcPrChange w:id="1906" w:author="Lilian Biber" w:date="2018-08-09T11:44:00Z">
              <w:tcPr>
                <w:tcW w:w="1029" w:type="dxa"/>
              </w:tcPr>
            </w:tcPrChange>
          </w:tcPr>
          <w:p w:rsidR="00E01953" w:rsidRDefault="00E01953" w:rsidP="00FD0821">
            <w:pPr>
              <w:autoSpaceDE w:val="0"/>
              <w:autoSpaceDN w:val="0"/>
              <w:adjustRightInd w:val="0"/>
              <w:rPr>
                <w:ins w:id="1907" w:author="Microsoft Office-gebruiker" w:date="2018-07-30T16:26:00Z"/>
                <w:szCs w:val="22"/>
                <w:lang w:val="en-US"/>
              </w:rPr>
            </w:pPr>
          </w:p>
        </w:tc>
        <w:tc>
          <w:tcPr>
            <w:tcW w:w="1090" w:type="dxa"/>
            <w:tcPrChange w:id="1908" w:author="Lilian Biber" w:date="2018-08-09T11:44:00Z">
              <w:tcPr>
                <w:tcW w:w="1090" w:type="dxa"/>
              </w:tcPr>
            </w:tcPrChange>
          </w:tcPr>
          <w:p w:rsidR="00E01953" w:rsidRDefault="00E01953" w:rsidP="00FD0821">
            <w:pPr>
              <w:autoSpaceDE w:val="0"/>
              <w:autoSpaceDN w:val="0"/>
              <w:adjustRightInd w:val="0"/>
              <w:rPr>
                <w:ins w:id="1909" w:author="Microsoft Office-gebruiker" w:date="2018-07-30T16:26:00Z"/>
                <w:szCs w:val="22"/>
                <w:lang w:val="en-US"/>
              </w:rPr>
            </w:pPr>
          </w:p>
        </w:tc>
        <w:tc>
          <w:tcPr>
            <w:tcW w:w="1090" w:type="dxa"/>
            <w:tcPrChange w:id="1910" w:author="Lilian Biber" w:date="2018-08-09T11:44:00Z">
              <w:tcPr>
                <w:tcW w:w="1090" w:type="dxa"/>
              </w:tcPr>
            </w:tcPrChange>
          </w:tcPr>
          <w:p w:rsidR="00E01953" w:rsidRDefault="00E01953" w:rsidP="00FD0821">
            <w:pPr>
              <w:autoSpaceDE w:val="0"/>
              <w:autoSpaceDN w:val="0"/>
              <w:adjustRightInd w:val="0"/>
              <w:rPr>
                <w:ins w:id="1911" w:author="Microsoft Office-gebruiker" w:date="2018-07-30T16:26:00Z"/>
                <w:szCs w:val="22"/>
                <w:lang w:val="en-US"/>
              </w:rPr>
            </w:pPr>
            <w:ins w:id="1912" w:author="Microsoft Office-gebruiker" w:date="2018-07-30T16:32:00Z">
              <w:r>
                <w:rPr>
                  <w:szCs w:val="22"/>
                  <w:lang w:val="en-US"/>
                </w:rPr>
                <w:t>X</w:t>
              </w:r>
            </w:ins>
          </w:p>
        </w:tc>
        <w:tc>
          <w:tcPr>
            <w:tcW w:w="1090" w:type="dxa"/>
            <w:tcPrChange w:id="1913" w:author="Lilian Biber" w:date="2018-08-09T11:44:00Z">
              <w:tcPr>
                <w:tcW w:w="1090" w:type="dxa"/>
              </w:tcPr>
            </w:tcPrChange>
          </w:tcPr>
          <w:p w:rsidR="00E01953" w:rsidRDefault="00E01953" w:rsidP="00FD0821">
            <w:pPr>
              <w:autoSpaceDE w:val="0"/>
              <w:autoSpaceDN w:val="0"/>
              <w:adjustRightInd w:val="0"/>
              <w:rPr>
                <w:ins w:id="1914" w:author="Microsoft Office-gebruiker" w:date="2018-07-30T16:26:00Z"/>
                <w:szCs w:val="22"/>
                <w:lang w:val="en-US"/>
              </w:rPr>
            </w:pPr>
          </w:p>
        </w:tc>
        <w:tc>
          <w:tcPr>
            <w:tcW w:w="1090" w:type="dxa"/>
            <w:tcPrChange w:id="1915" w:author="Lilian Biber" w:date="2018-08-09T11:44:00Z">
              <w:tcPr>
                <w:tcW w:w="1090" w:type="dxa"/>
              </w:tcPr>
            </w:tcPrChange>
          </w:tcPr>
          <w:p w:rsidR="00E01953" w:rsidRDefault="00E01953" w:rsidP="00FD0821">
            <w:pPr>
              <w:autoSpaceDE w:val="0"/>
              <w:autoSpaceDN w:val="0"/>
              <w:adjustRightInd w:val="0"/>
              <w:rPr>
                <w:ins w:id="1916" w:author="Microsoft Office-gebruiker" w:date="2018-07-31T08:01:00Z"/>
                <w:szCs w:val="22"/>
                <w:lang w:val="en-US"/>
              </w:rPr>
            </w:pPr>
          </w:p>
        </w:tc>
      </w:tr>
      <w:tr w:rsidR="00E01953" w:rsidTr="00E01953">
        <w:trPr>
          <w:ins w:id="1917" w:author="Microsoft Office-gebruiker" w:date="2018-07-30T16:26:00Z"/>
        </w:trPr>
        <w:tc>
          <w:tcPr>
            <w:tcW w:w="747" w:type="dxa"/>
            <w:tcPrChange w:id="1918"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919" w:author="Microsoft Office-gebruiker" w:date="2018-07-30T16:39:00Z"/>
                <w:rFonts w:ascii="Avenir Next" w:hAnsi="Avenir Next" w:cs="Avenir Next"/>
                <w:color w:val="000000"/>
                <w:szCs w:val="22"/>
                <w:lang w:val="nl-NL" w:eastAsia="en-GB"/>
              </w:rPr>
            </w:pPr>
            <w:ins w:id="1920" w:author="Microsoft Office-gebruiker" w:date="2018-07-30T17:41:00Z">
              <w:r>
                <w:rPr>
                  <w:rFonts w:ascii="Avenir Next" w:hAnsi="Avenir Next" w:cs="Avenir Next"/>
                  <w:color w:val="000000"/>
                  <w:szCs w:val="22"/>
                  <w:lang w:val="nl-NL" w:eastAsia="en-GB"/>
                </w:rPr>
                <w:t>S</w:t>
              </w:r>
            </w:ins>
          </w:p>
        </w:tc>
        <w:tc>
          <w:tcPr>
            <w:tcW w:w="986" w:type="dxa"/>
            <w:tcPrChange w:id="1921"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922" w:author="Microsoft Office-gebruiker" w:date="2018-07-30T16:42:00Z"/>
                <w:rFonts w:ascii="Avenir Next" w:hAnsi="Avenir Next" w:cs="Avenir Next"/>
                <w:color w:val="000000"/>
                <w:szCs w:val="22"/>
                <w:lang w:val="nl-NL" w:eastAsia="en-GB"/>
              </w:rPr>
            </w:pPr>
            <w:ins w:id="1923" w:author="Microsoft Office-gebruiker" w:date="2018-07-30T17:41:00Z">
              <w:r>
                <w:rPr>
                  <w:rFonts w:ascii="Avenir Next" w:hAnsi="Avenir Next" w:cs="Avenir Next"/>
                  <w:color w:val="000000"/>
                  <w:szCs w:val="22"/>
                  <w:lang w:val="nl-NL" w:eastAsia="en-GB"/>
                </w:rPr>
                <w:t>S</w:t>
              </w:r>
            </w:ins>
          </w:p>
        </w:tc>
        <w:tc>
          <w:tcPr>
            <w:tcW w:w="6365" w:type="dxa"/>
            <w:tcPrChange w:id="1924" w:author="Lilian Biber" w:date="2018-08-09T11:44:00Z">
              <w:tcPr>
                <w:tcW w:w="6365" w:type="dxa"/>
              </w:tcPr>
            </w:tcPrChange>
          </w:tcPr>
          <w:p w:rsidR="000D7B31" w:rsidRDefault="00E01953">
            <w:pPr>
              <w:tabs>
                <w:tab w:val="left" w:pos="20"/>
                <w:tab w:val="left" w:pos="360"/>
              </w:tabs>
              <w:autoSpaceDE w:val="0"/>
              <w:autoSpaceDN w:val="0"/>
              <w:adjustRightInd w:val="0"/>
              <w:rPr>
                <w:ins w:id="1925" w:author="Microsoft Office-gebruiker" w:date="2018-07-30T16:26:00Z"/>
                <w:rFonts w:ascii="Avenir Next" w:hAnsi="Avenir Next" w:cs="Avenir Next"/>
                <w:color w:val="000000"/>
                <w:szCs w:val="22"/>
                <w:lang w:val="nl-NL" w:eastAsia="en-GB"/>
                <w:rPrChange w:id="1926" w:author="Microsoft Office-gebruiker" w:date="2018-07-30T16:30:00Z">
                  <w:rPr>
                    <w:ins w:id="1927" w:author="Microsoft Office-gebruiker" w:date="2018-07-30T16:26:00Z"/>
                    <w:rFonts w:ascii="Avenir Next" w:hAnsi="Avenir Next" w:cs="Avenir Next"/>
                    <w:color w:val="000000"/>
                    <w:szCs w:val="22"/>
                    <w:lang w:val="en-US" w:eastAsia="en-GB"/>
                  </w:rPr>
                </w:rPrChange>
              </w:rPr>
              <w:pPrChange w:id="1928" w:author="Microsoft Office-gebruiker" w:date="2018-07-30T16:29:00Z">
                <w:pPr>
                  <w:numPr>
                    <w:numId w:val="32"/>
                  </w:numPr>
                  <w:tabs>
                    <w:tab w:val="left" w:pos="20"/>
                    <w:tab w:val="left" w:pos="360"/>
                  </w:tabs>
                  <w:autoSpaceDE w:val="0"/>
                  <w:autoSpaceDN w:val="0"/>
                  <w:adjustRightInd w:val="0"/>
                  <w:ind w:left="360" w:hanging="360"/>
                </w:pPr>
              </w:pPrChange>
            </w:pPr>
            <w:ins w:id="1929" w:author="Microsoft Office-gebruiker" w:date="2018-07-30T16:26:00Z">
              <w:r>
                <w:rPr>
                  <w:rFonts w:ascii="Avenir Next" w:hAnsi="Avenir Next" w:cs="Avenir Next"/>
                  <w:color w:val="000000"/>
                  <w:szCs w:val="22"/>
                  <w:lang w:val="nl-NL" w:eastAsia="en-GB"/>
                </w:rPr>
                <w:t>Develop safety policy</w:t>
              </w:r>
            </w:ins>
          </w:p>
        </w:tc>
        <w:tc>
          <w:tcPr>
            <w:tcW w:w="1029" w:type="dxa"/>
            <w:tcPrChange w:id="1930" w:author="Lilian Biber" w:date="2018-08-09T11:44:00Z">
              <w:tcPr>
                <w:tcW w:w="1029" w:type="dxa"/>
              </w:tcPr>
            </w:tcPrChange>
          </w:tcPr>
          <w:p w:rsidR="00E01953" w:rsidRDefault="00E01953" w:rsidP="00FD0821">
            <w:pPr>
              <w:autoSpaceDE w:val="0"/>
              <w:autoSpaceDN w:val="0"/>
              <w:adjustRightInd w:val="0"/>
              <w:rPr>
                <w:ins w:id="1931" w:author="Microsoft Office-gebruiker" w:date="2018-07-30T16:26:00Z"/>
                <w:szCs w:val="22"/>
                <w:lang w:val="en-US"/>
              </w:rPr>
            </w:pPr>
          </w:p>
        </w:tc>
        <w:tc>
          <w:tcPr>
            <w:tcW w:w="1090" w:type="dxa"/>
            <w:tcPrChange w:id="1932" w:author="Lilian Biber" w:date="2018-08-09T11:44:00Z">
              <w:tcPr>
                <w:tcW w:w="1090" w:type="dxa"/>
              </w:tcPr>
            </w:tcPrChange>
          </w:tcPr>
          <w:p w:rsidR="00E01953" w:rsidRDefault="00E01953" w:rsidP="00FD0821">
            <w:pPr>
              <w:autoSpaceDE w:val="0"/>
              <w:autoSpaceDN w:val="0"/>
              <w:adjustRightInd w:val="0"/>
              <w:rPr>
                <w:ins w:id="1933" w:author="Microsoft Office-gebruiker" w:date="2018-07-30T16:26:00Z"/>
                <w:szCs w:val="22"/>
                <w:lang w:val="en-US"/>
              </w:rPr>
            </w:pPr>
          </w:p>
        </w:tc>
        <w:tc>
          <w:tcPr>
            <w:tcW w:w="1090" w:type="dxa"/>
            <w:tcPrChange w:id="1934" w:author="Lilian Biber" w:date="2018-08-09T11:44:00Z">
              <w:tcPr>
                <w:tcW w:w="1090" w:type="dxa"/>
              </w:tcPr>
            </w:tcPrChange>
          </w:tcPr>
          <w:p w:rsidR="00E01953" w:rsidRDefault="00E01953" w:rsidP="00FD0821">
            <w:pPr>
              <w:autoSpaceDE w:val="0"/>
              <w:autoSpaceDN w:val="0"/>
              <w:adjustRightInd w:val="0"/>
              <w:rPr>
                <w:ins w:id="1935" w:author="Microsoft Office-gebruiker" w:date="2018-07-30T16:26:00Z"/>
                <w:szCs w:val="22"/>
                <w:lang w:val="en-US"/>
              </w:rPr>
            </w:pPr>
            <w:ins w:id="1936" w:author="Microsoft Office-gebruiker" w:date="2018-07-30T16:32:00Z">
              <w:r>
                <w:rPr>
                  <w:szCs w:val="22"/>
                  <w:lang w:val="en-US"/>
                </w:rPr>
                <w:t>X</w:t>
              </w:r>
            </w:ins>
          </w:p>
        </w:tc>
        <w:tc>
          <w:tcPr>
            <w:tcW w:w="1090" w:type="dxa"/>
            <w:tcPrChange w:id="1937" w:author="Lilian Biber" w:date="2018-08-09T11:44:00Z">
              <w:tcPr>
                <w:tcW w:w="1090" w:type="dxa"/>
              </w:tcPr>
            </w:tcPrChange>
          </w:tcPr>
          <w:p w:rsidR="00E01953" w:rsidRDefault="00E01953" w:rsidP="00FD0821">
            <w:pPr>
              <w:autoSpaceDE w:val="0"/>
              <w:autoSpaceDN w:val="0"/>
              <w:adjustRightInd w:val="0"/>
              <w:rPr>
                <w:ins w:id="1938" w:author="Microsoft Office-gebruiker" w:date="2018-07-30T16:26:00Z"/>
                <w:szCs w:val="22"/>
                <w:lang w:val="en-US"/>
              </w:rPr>
            </w:pPr>
          </w:p>
        </w:tc>
        <w:tc>
          <w:tcPr>
            <w:tcW w:w="1090" w:type="dxa"/>
            <w:tcPrChange w:id="1939" w:author="Lilian Biber" w:date="2018-08-09T11:44:00Z">
              <w:tcPr>
                <w:tcW w:w="1090" w:type="dxa"/>
              </w:tcPr>
            </w:tcPrChange>
          </w:tcPr>
          <w:p w:rsidR="00E01953" w:rsidRDefault="00E01953" w:rsidP="00FD0821">
            <w:pPr>
              <w:autoSpaceDE w:val="0"/>
              <w:autoSpaceDN w:val="0"/>
              <w:adjustRightInd w:val="0"/>
              <w:rPr>
                <w:ins w:id="1940" w:author="Microsoft Office-gebruiker" w:date="2018-07-31T08:01:00Z"/>
                <w:szCs w:val="22"/>
                <w:lang w:val="en-US"/>
              </w:rPr>
            </w:pPr>
          </w:p>
        </w:tc>
      </w:tr>
      <w:tr w:rsidR="00E01953" w:rsidTr="00E01953">
        <w:trPr>
          <w:ins w:id="1941" w:author="Microsoft Office-gebruiker" w:date="2018-07-30T16:26:00Z"/>
        </w:trPr>
        <w:tc>
          <w:tcPr>
            <w:tcW w:w="747" w:type="dxa"/>
            <w:tcPrChange w:id="1942" w:author="Lilian Biber" w:date="2018-08-09T11:44:00Z">
              <w:tcPr>
                <w:tcW w:w="747" w:type="dxa"/>
              </w:tcPr>
            </w:tcPrChange>
          </w:tcPr>
          <w:p w:rsidR="00E01953" w:rsidRPr="00C05E9D" w:rsidRDefault="00E01953" w:rsidP="00696C29">
            <w:pPr>
              <w:tabs>
                <w:tab w:val="left" w:pos="20"/>
                <w:tab w:val="left" w:pos="360"/>
              </w:tabs>
              <w:autoSpaceDE w:val="0"/>
              <w:autoSpaceDN w:val="0"/>
              <w:adjustRightInd w:val="0"/>
              <w:rPr>
                <w:ins w:id="1943" w:author="Microsoft Office-gebruiker" w:date="2018-07-30T16:39:00Z"/>
                <w:rFonts w:ascii="Avenir Next" w:hAnsi="Avenir Next" w:cs="Avenir Next"/>
                <w:color w:val="000000"/>
                <w:szCs w:val="22"/>
                <w:lang w:val="en-US" w:eastAsia="en-GB"/>
              </w:rPr>
            </w:pPr>
            <w:ins w:id="1944" w:author="Microsoft Office-gebruiker" w:date="2018-07-30T17:43:00Z">
              <w:r>
                <w:rPr>
                  <w:rFonts w:ascii="Avenir Next" w:hAnsi="Avenir Next" w:cs="Avenir Next"/>
                  <w:color w:val="000000"/>
                  <w:szCs w:val="22"/>
                  <w:lang w:val="en-US" w:eastAsia="en-GB"/>
                </w:rPr>
                <w:t>S</w:t>
              </w:r>
            </w:ins>
          </w:p>
        </w:tc>
        <w:tc>
          <w:tcPr>
            <w:tcW w:w="986" w:type="dxa"/>
            <w:tcPrChange w:id="1945" w:author="Lilian Biber" w:date="2018-08-09T11:44:00Z">
              <w:tcPr>
                <w:tcW w:w="986" w:type="dxa"/>
              </w:tcPr>
            </w:tcPrChange>
          </w:tcPr>
          <w:p w:rsidR="00E01953" w:rsidRPr="00C05E9D" w:rsidRDefault="00E01953" w:rsidP="00696C29">
            <w:pPr>
              <w:tabs>
                <w:tab w:val="left" w:pos="20"/>
                <w:tab w:val="left" w:pos="360"/>
              </w:tabs>
              <w:autoSpaceDE w:val="0"/>
              <w:autoSpaceDN w:val="0"/>
              <w:adjustRightInd w:val="0"/>
              <w:rPr>
                <w:ins w:id="1946" w:author="Microsoft Office-gebruiker" w:date="2018-07-30T16:42:00Z"/>
                <w:rFonts w:ascii="Avenir Next" w:hAnsi="Avenir Next" w:cs="Avenir Next"/>
                <w:color w:val="000000"/>
                <w:szCs w:val="22"/>
                <w:lang w:val="en-US" w:eastAsia="en-GB"/>
              </w:rPr>
            </w:pPr>
            <w:ins w:id="1947" w:author="Microsoft Office-gebruiker" w:date="2018-07-30T17:43:00Z">
              <w:r>
                <w:rPr>
                  <w:rFonts w:ascii="Avenir Next" w:hAnsi="Avenir Next" w:cs="Avenir Next"/>
                  <w:color w:val="000000"/>
                  <w:szCs w:val="22"/>
                  <w:lang w:val="en-US" w:eastAsia="en-GB"/>
                </w:rPr>
                <w:t>E</w:t>
              </w:r>
            </w:ins>
          </w:p>
        </w:tc>
        <w:tc>
          <w:tcPr>
            <w:tcW w:w="6365" w:type="dxa"/>
            <w:tcPrChange w:id="1948" w:author="Lilian Biber" w:date="2018-08-09T11:44:00Z">
              <w:tcPr>
                <w:tcW w:w="6365" w:type="dxa"/>
              </w:tcPr>
            </w:tcPrChange>
          </w:tcPr>
          <w:p w:rsidR="000D7B31" w:rsidRDefault="00E01953">
            <w:pPr>
              <w:tabs>
                <w:tab w:val="left" w:pos="20"/>
                <w:tab w:val="left" w:pos="360"/>
              </w:tabs>
              <w:autoSpaceDE w:val="0"/>
              <w:autoSpaceDN w:val="0"/>
              <w:adjustRightInd w:val="0"/>
              <w:rPr>
                <w:ins w:id="1949" w:author="Microsoft Office-gebruiker" w:date="2018-07-30T16:26:00Z"/>
                <w:rFonts w:ascii="Avenir Next" w:hAnsi="Avenir Next" w:cs="Avenir Next"/>
                <w:color w:val="000000"/>
                <w:szCs w:val="22"/>
                <w:lang w:val="en-US" w:eastAsia="en-GB"/>
              </w:rPr>
              <w:pPrChange w:id="1950" w:author="Microsoft Office-gebruiker" w:date="2018-07-30T16:29:00Z">
                <w:pPr>
                  <w:numPr>
                    <w:numId w:val="32"/>
                  </w:numPr>
                  <w:tabs>
                    <w:tab w:val="left" w:pos="20"/>
                    <w:tab w:val="left" w:pos="360"/>
                  </w:tabs>
                  <w:autoSpaceDE w:val="0"/>
                  <w:autoSpaceDN w:val="0"/>
                  <w:adjustRightInd w:val="0"/>
                  <w:ind w:left="360" w:hanging="360"/>
                </w:pPr>
              </w:pPrChange>
            </w:pPr>
            <w:ins w:id="1951" w:author="Microsoft Office-gebruiker" w:date="2018-07-30T16:26:00Z">
              <w:r w:rsidRPr="00C05E9D">
                <w:rPr>
                  <w:rFonts w:ascii="Avenir Next" w:hAnsi="Avenir Next" w:cs="Avenir Next"/>
                  <w:color w:val="000000"/>
                  <w:szCs w:val="22"/>
                  <w:lang w:val="en-US" w:eastAsia="en-GB"/>
                </w:rPr>
                <w:t>Presentation of organization on a strategic level</w:t>
              </w:r>
            </w:ins>
          </w:p>
        </w:tc>
        <w:tc>
          <w:tcPr>
            <w:tcW w:w="1029" w:type="dxa"/>
            <w:tcPrChange w:id="1952" w:author="Lilian Biber" w:date="2018-08-09T11:44:00Z">
              <w:tcPr>
                <w:tcW w:w="1029" w:type="dxa"/>
              </w:tcPr>
            </w:tcPrChange>
          </w:tcPr>
          <w:p w:rsidR="00E01953" w:rsidRDefault="00E01953" w:rsidP="00FD0821">
            <w:pPr>
              <w:autoSpaceDE w:val="0"/>
              <w:autoSpaceDN w:val="0"/>
              <w:adjustRightInd w:val="0"/>
              <w:rPr>
                <w:ins w:id="1953" w:author="Microsoft Office-gebruiker" w:date="2018-07-30T16:26:00Z"/>
                <w:szCs w:val="22"/>
                <w:lang w:val="en-US"/>
              </w:rPr>
            </w:pPr>
          </w:p>
        </w:tc>
        <w:tc>
          <w:tcPr>
            <w:tcW w:w="1090" w:type="dxa"/>
            <w:tcPrChange w:id="1954" w:author="Lilian Biber" w:date="2018-08-09T11:44:00Z">
              <w:tcPr>
                <w:tcW w:w="1090" w:type="dxa"/>
              </w:tcPr>
            </w:tcPrChange>
          </w:tcPr>
          <w:p w:rsidR="00E01953" w:rsidRDefault="00E01953" w:rsidP="00FD0821">
            <w:pPr>
              <w:autoSpaceDE w:val="0"/>
              <w:autoSpaceDN w:val="0"/>
              <w:adjustRightInd w:val="0"/>
              <w:rPr>
                <w:ins w:id="1955" w:author="Microsoft Office-gebruiker" w:date="2018-07-30T16:26:00Z"/>
                <w:szCs w:val="22"/>
                <w:lang w:val="en-US"/>
              </w:rPr>
            </w:pPr>
          </w:p>
        </w:tc>
        <w:tc>
          <w:tcPr>
            <w:tcW w:w="1090" w:type="dxa"/>
            <w:tcPrChange w:id="1956" w:author="Lilian Biber" w:date="2018-08-09T11:44:00Z">
              <w:tcPr>
                <w:tcW w:w="1090" w:type="dxa"/>
              </w:tcPr>
            </w:tcPrChange>
          </w:tcPr>
          <w:p w:rsidR="00E01953" w:rsidRDefault="00E01953" w:rsidP="00FD0821">
            <w:pPr>
              <w:autoSpaceDE w:val="0"/>
              <w:autoSpaceDN w:val="0"/>
              <w:adjustRightInd w:val="0"/>
              <w:rPr>
                <w:ins w:id="1957" w:author="Microsoft Office-gebruiker" w:date="2018-07-30T16:26:00Z"/>
                <w:szCs w:val="22"/>
                <w:lang w:val="en-US"/>
              </w:rPr>
            </w:pPr>
            <w:ins w:id="1958" w:author="Microsoft Office-gebruiker" w:date="2018-07-30T16:32:00Z">
              <w:r>
                <w:rPr>
                  <w:szCs w:val="22"/>
                  <w:lang w:val="en-US"/>
                </w:rPr>
                <w:t>X</w:t>
              </w:r>
            </w:ins>
          </w:p>
        </w:tc>
        <w:tc>
          <w:tcPr>
            <w:tcW w:w="1090" w:type="dxa"/>
            <w:tcPrChange w:id="1959" w:author="Lilian Biber" w:date="2018-08-09T11:44:00Z">
              <w:tcPr>
                <w:tcW w:w="1090" w:type="dxa"/>
              </w:tcPr>
            </w:tcPrChange>
          </w:tcPr>
          <w:p w:rsidR="00E01953" w:rsidRDefault="00E01953" w:rsidP="00FD0821">
            <w:pPr>
              <w:autoSpaceDE w:val="0"/>
              <w:autoSpaceDN w:val="0"/>
              <w:adjustRightInd w:val="0"/>
              <w:rPr>
                <w:ins w:id="1960" w:author="Microsoft Office-gebruiker" w:date="2018-07-30T16:26:00Z"/>
                <w:szCs w:val="22"/>
                <w:lang w:val="en-US"/>
              </w:rPr>
            </w:pPr>
          </w:p>
        </w:tc>
        <w:tc>
          <w:tcPr>
            <w:tcW w:w="1090" w:type="dxa"/>
            <w:tcPrChange w:id="1961" w:author="Lilian Biber" w:date="2018-08-09T11:44:00Z">
              <w:tcPr>
                <w:tcW w:w="1090" w:type="dxa"/>
              </w:tcPr>
            </w:tcPrChange>
          </w:tcPr>
          <w:p w:rsidR="00E01953" w:rsidRDefault="00E01953" w:rsidP="00FD0821">
            <w:pPr>
              <w:autoSpaceDE w:val="0"/>
              <w:autoSpaceDN w:val="0"/>
              <w:adjustRightInd w:val="0"/>
              <w:rPr>
                <w:ins w:id="1962" w:author="Microsoft Office-gebruiker" w:date="2018-07-31T08:01:00Z"/>
                <w:szCs w:val="22"/>
                <w:lang w:val="en-US"/>
              </w:rPr>
            </w:pPr>
          </w:p>
        </w:tc>
      </w:tr>
      <w:tr w:rsidR="00E01953" w:rsidTr="00E01953">
        <w:trPr>
          <w:ins w:id="1963" w:author="Microsoft Office-gebruiker" w:date="2018-07-30T16:26:00Z"/>
        </w:trPr>
        <w:tc>
          <w:tcPr>
            <w:tcW w:w="747" w:type="dxa"/>
            <w:tcPrChange w:id="196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1965" w:author="Microsoft Office-gebruiker" w:date="2018-07-30T16:39:00Z"/>
                <w:rFonts w:ascii="Avenir Next" w:hAnsi="Avenir Next" w:cs="Avenir Next"/>
                <w:color w:val="000000"/>
                <w:szCs w:val="22"/>
                <w:lang w:val="nl-NL" w:eastAsia="en-GB"/>
              </w:rPr>
            </w:pPr>
            <w:ins w:id="1966" w:author="Microsoft Office-gebruiker" w:date="2018-07-30T17:40:00Z">
              <w:r>
                <w:rPr>
                  <w:rFonts w:ascii="Avenir Next" w:hAnsi="Avenir Next" w:cs="Avenir Next"/>
                  <w:color w:val="000000"/>
                  <w:szCs w:val="22"/>
                  <w:lang w:val="nl-NL" w:eastAsia="en-GB"/>
                </w:rPr>
                <w:t>S</w:t>
              </w:r>
            </w:ins>
          </w:p>
        </w:tc>
        <w:tc>
          <w:tcPr>
            <w:tcW w:w="986" w:type="dxa"/>
            <w:tcPrChange w:id="196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1968" w:author="Microsoft Office-gebruiker" w:date="2018-07-30T16:42:00Z"/>
                <w:rFonts w:ascii="Avenir Next" w:hAnsi="Avenir Next" w:cs="Avenir Next"/>
                <w:color w:val="000000"/>
                <w:szCs w:val="22"/>
                <w:lang w:val="nl-NL" w:eastAsia="en-GB"/>
              </w:rPr>
            </w:pPr>
            <w:ins w:id="1969" w:author="Microsoft Office-gebruiker" w:date="2018-07-30T17:40:00Z">
              <w:r>
                <w:rPr>
                  <w:rFonts w:ascii="Avenir Next" w:hAnsi="Avenir Next" w:cs="Avenir Next"/>
                  <w:color w:val="000000"/>
                  <w:szCs w:val="22"/>
                  <w:lang w:val="nl-NL" w:eastAsia="en-GB"/>
                </w:rPr>
                <w:t>E</w:t>
              </w:r>
            </w:ins>
          </w:p>
        </w:tc>
        <w:tc>
          <w:tcPr>
            <w:tcW w:w="6365" w:type="dxa"/>
            <w:tcPrChange w:id="1970" w:author="Lilian Biber" w:date="2018-08-09T11:44:00Z">
              <w:tcPr>
                <w:tcW w:w="6365" w:type="dxa"/>
              </w:tcPr>
            </w:tcPrChange>
          </w:tcPr>
          <w:p w:rsidR="000D7B31" w:rsidRDefault="00E01953">
            <w:pPr>
              <w:tabs>
                <w:tab w:val="left" w:pos="20"/>
                <w:tab w:val="left" w:pos="360"/>
              </w:tabs>
              <w:autoSpaceDE w:val="0"/>
              <w:autoSpaceDN w:val="0"/>
              <w:adjustRightInd w:val="0"/>
              <w:rPr>
                <w:ins w:id="1971" w:author="Microsoft Office-gebruiker" w:date="2018-07-30T16:26:00Z"/>
                <w:rFonts w:ascii="Avenir Next" w:hAnsi="Avenir Next" w:cs="Avenir Next"/>
                <w:color w:val="000000"/>
                <w:szCs w:val="22"/>
                <w:lang w:val="nl-NL" w:eastAsia="en-GB"/>
                <w:rPrChange w:id="1972" w:author="Microsoft Office-gebruiker" w:date="2018-07-30T16:30:00Z">
                  <w:rPr>
                    <w:ins w:id="1973" w:author="Microsoft Office-gebruiker" w:date="2018-07-30T16:26:00Z"/>
                    <w:rFonts w:ascii="Avenir Next" w:hAnsi="Avenir Next" w:cs="Avenir Next"/>
                    <w:color w:val="000000"/>
                    <w:szCs w:val="22"/>
                    <w:lang w:val="en-US" w:eastAsia="en-GB"/>
                  </w:rPr>
                </w:rPrChange>
              </w:rPr>
              <w:pPrChange w:id="1974" w:author="Microsoft Office-gebruiker" w:date="2018-07-30T16:29:00Z">
                <w:pPr>
                  <w:numPr>
                    <w:numId w:val="32"/>
                  </w:numPr>
                  <w:tabs>
                    <w:tab w:val="left" w:pos="20"/>
                    <w:tab w:val="left" w:pos="360"/>
                  </w:tabs>
                  <w:autoSpaceDE w:val="0"/>
                  <w:autoSpaceDN w:val="0"/>
                  <w:adjustRightInd w:val="0"/>
                  <w:ind w:left="360" w:hanging="360"/>
                </w:pPr>
              </w:pPrChange>
            </w:pPr>
            <w:ins w:id="1975" w:author="Microsoft Office-gebruiker" w:date="2018-07-30T16:26:00Z">
              <w:r>
                <w:rPr>
                  <w:rFonts w:ascii="Avenir Next" w:hAnsi="Avenir Next" w:cs="Avenir Next"/>
                  <w:color w:val="000000"/>
                  <w:szCs w:val="22"/>
                  <w:lang w:val="nl-NL" w:eastAsia="en-GB"/>
                </w:rPr>
                <w:t>Development of green policy</w:t>
              </w:r>
            </w:ins>
          </w:p>
        </w:tc>
        <w:tc>
          <w:tcPr>
            <w:tcW w:w="1029" w:type="dxa"/>
            <w:tcPrChange w:id="1976" w:author="Lilian Biber" w:date="2018-08-09T11:44:00Z">
              <w:tcPr>
                <w:tcW w:w="1029" w:type="dxa"/>
              </w:tcPr>
            </w:tcPrChange>
          </w:tcPr>
          <w:p w:rsidR="00E01953" w:rsidRDefault="00E01953" w:rsidP="00FD0821">
            <w:pPr>
              <w:autoSpaceDE w:val="0"/>
              <w:autoSpaceDN w:val="0"/>
              <w:adjustRightInd w:val="0"/>
              <w:rPr>
                <w:ins w:id="1977" w:author="Microsoft Office-gebruiker" w:date="2018-07-30T16:26:00Z"/>
                <w:szCs w:val="22"/>
                <w:lang w:val="en-US"/>
              </w:rPr>
            </w:pPr>
          </w:p>
        </w:tc>
        <w:tc>
          <w:tcPr>
            <w:tcW w:w="1090" w:type="dxa"/>
            <w:tcPrChange w:id="1978" w:author="Lilian Biber" w:date="2018-08-09T11:44:00Z">
              <w:tcPr>
                <w:tcW w:w="1090" w:type="dxa"/>
              </w:tcPr>
            </w:tcPrChange>
          </w:tcPr>
          <w:p w:rsidR="00E01953" w:rsidRDefault="00E01953" w:rsidP="00FD0821">
            <w:pPr>
              <w:autoSpaceDE w:val="0"/>
              <w:autoSpaceDN w:val="0"/>
              <w:adjustRightInd w:val="0"/>
              <w:rPr>
                <w:ins w:id="1979" w:author="Microsoft Office-gebruiker" w:date="2018-07-30T16:26:00Z"/>
                <w:szCs w:val="22"/>
                <w:lang w:val="en-US"/>
              </w:rPr>
            </w:pPr>
          </w:p>
        </w:tc>
        <w:tc>
          <w:tcPr>
            <w:tcW w:w="1090" w:type="dxa"/>
            <w:tcPrChange w:id="1980" w:author="Lilian Biber" w:date="2018-08-09T11:44:00Z">
              <w:tcPr>
                <w:tcW w:w="1090" w:type="dxa"/>
              </w:tcPr>
            </w:tcPrChange>
          </w:tcPr>
          <w:p w:rsidR="00E01953" w:rsidRDefault="00E01953" w:rsidP="00FD0821">
            <w:pPr>
              <w:autoSpaceDE w:val="0"/>
              <w:autoSpaceDN w:val="0"/>
              <w:adjustRightInd w:val="0"/>
              <w:rPr>
                <w:ins w:id="1981" w:author="Microsoft Office-gebruiker" w:date="2018-07-30T16:26:00Z"/>
                <w:szCs w:val="22"/>
                <w:lang w:val="en-US"/>
              </w:rPr>
            </w:pPr>
            <w:ins w:id="1982" w:author="Microsoft Office-gebruiker" w:date="2018-07-30T16:32:00Z">
              <w:r>
                <w:rPr>
                  <w:szCs w:val="22"/>
                  <w:lang w:val="en-US"/>
                </w:rPr>
                <w:t>X</w:t>
              </w:r>
            </w:ins>
          </w:p>
        </w:tc>
        <w:tc>
          <w:tcPr>
            <w:tcW w:w="1090" w:type="dxa"/>
            <w:tcPrChange w:id="1983" w:author="Lilian Biber" w:date="2018-08-09T11:44:00Z">
              <w:tcPr>
                <w:tcW w:w="1090" w:type="dxa"/>
              </w:tcPr>
            </w:tcPrChange>
          </w:tcPr>
          <w:p w:rsidR="00E01953" w:rsidRDefault="00E01953" w:rsidP="00FD0821">
            <w:pPr>
              <w:autoSpaceDE w:val="0"/>
              <w:autoSpaceDN w:val="0"/>
              <w:adjustRightInd w:val="0"/>
              <w:rPr>
                <w:ins w:id="1984" w:author="Microsoft Office-gebruiker" w:date="2018-07-30T16:26:00Z"/>
                <w:szCs w:val="22"/>
                <w:lang w:val="en-US"/>
              </w:rPr>
            </w:pPr>
          </w:p>
        </w:tc>
        <w:tc>
          <w:tcPr>
            <w:tcW w:w="1090" w:type="dxa"/>
            <w:tcPrChange w:id="1985" w:author="Lilian Biber" w:date="2018-08-09T11:44:00Z">
              <w:tcPr>
                <w:tcW w:w="1090" w:type="dxa"/>
              </w:tcPr>
            </w:tcPrChange>
          </w:tcPr>
          <w:p w:rsidR="00E01953" w:rsidRDefault="00E01953" w:rsidP="00FD0821">
            <w:pPr>
              <w:autoSpaceDE w:val="0"/>
              <w:autoSpaceDN w:val="0"/>
              <w:adjustRightInd w:val="0"/>
              <w:rPr>
                <w:ins w:id="1986" w:author="Microsoft Office-gebruiker" w:date="2018-07-31T08:01:00Z"/>
                <w:szCs w:val="22"/>
                <w:lang w:val="en-US"/>
              </w:rPr>
            </w:pPr>
          </w:p>
        </w:tc>
      </w:tr>
      <w:tr w:rsidR="00E01953" w:rsidTr="00E01953">
        <w:trPr>
          <w:ins w:id="1987" w:author="Microsoft Office-gebruiker" w:date="2018-07-30T16:25:00Z"/>
        </w:trPr>
        <w:tc>
          <w:tcPr>
            <w:tcW w:w="747" w:type="dxa"/>
            <w:tcPrChange w:id="1988" w:author="Lilian Biber" w:date="2018-08-09T11:44:00Z">
              <w:tcPr>
                <w:tcW w:w="747" w:type="dxa"/>
              </w:tcPr>
            </w:tcPrChange>
          </w:tcPr>
          <w:p w:rsidR="00E01953" w:rsidRPr="006E0F9B" w:rsidRDefault="00E01953" w:rsidP="00696C29">
            <w:pPr>
              <w:tabs>
                <w:tab w:val="left" w:pos="20"/>
                <w:tab w:val="left" w:pos="360"/>
              </w:tabs>
              <w:autoSpaceDE w:val="0"/>
              <w:autoSpaceDN w:val="0"/>
              <w:adjustRightInd w:val="0"/>
              <w:rPr>
                <w:ins w:id="1989" w:author="Microsoft Office-gebruiker" w:date="2018-07-30T16:39:00Z"/>
                <w:rFonts w:ascii="Avenir Next" w:hAnsi="Avenir Next" w:cs="Avenir Next"/>
                <w:color w:val="000000"/>
                <w:szCs w:val="22"/>
                <w:lang w:val="en-US" w:eastAsia="en-GB"/>
              </w:rPr>
            </w:pPr>
            <w:ins w:id="1990" w:author="Microsoft Office-gebruiker" w:date="2018-07-30T17:43:00Z">
              <w:r>
                <w:rPr>
                  <w:rFonts w:ascii="Avenir Next" w:hAnsi="Avenir Next" w:cs="Avenir Next"/>
                  <w:color w:val="000000"/>
                  <w:szCs w:val="22"/>
                  <w:lang w:val="en-US" w:eastAsia="en-GB"/>
                </w:rPr>
                <w:t>S</w:t>
              </w:r>
            </w:ins>
          </w:p>
        </w:tc>
        <w:tc>
          <w:tcPr>
            <w:tcW w:w="986" w:type="dxa"/>
            <w:tcPrChange w:id="1991" w:author="Lilian Biber" w:date="2018-08-09T11:44:00Z">
              <w:tcPr>
                <w:tcW w:w="986" w:type="dxa"/>
              </w:tcPr>
            </w:tcPrChange>
          </w:tcPr>
          <w:p w:rsidR="00E01953" w:rsidRPr="006E0F9B" w:rsidRDefault="00E01953" w:rsidP="00696C29">
            <w:pPr>
              <w:tabs>
                <w:tab w:val="left" w:pos="20"/>
                <w:tab w:val="left" w:pos="360"/>
              </w:tabs>
              <w:autoSpaceDE w:val="0"/>
              <w:autoSpaceDN w:val="0"/>
              <w:adjustRightInd w:val="0"/>
              <w:rPr>
                <w:ins w:id="1992" w:author="Microsoft Office-gebruiker" w:date="2018-07-30T16:42:00Z"/>
                <w:rFonts w:ascii="Avenir Next" w:hAnsi="Avenir Next" w:cs="Avenir Next"/>
                <w:color w:val="000000"/>
                <w:szCs w:val="22"/>
                <w:lang w:val="en-US" w:eastAsia="en-GB"/>
              </w:rPr>
            </w:pPr>
            <w:ins w:id="1993" w:author="Microsoft Office-gebruiker" w:date="2018-07-30T17:43:00Z">
              <w:r>
                <w:rPr>
                  <w:rFonts w:ascii="Avenir Next" w:hAnsi="Avenir Next" w:cs="Avenir Next"/>
                  <w:color w:val="000000"/>
                  <w:szCs w:val="22"/>
                  <w:lang w:val="en-US" w:eastAsia="en-GB"/>
                </w:rPr>
                <w:t>E</w:t>
              </w:r>
            </w:ins>
          </w:p>
        </w:tc>
        <w:tc>
          <w:tcPr>
            <w:tcW w:w="6365" w:type="dxa"/>
            <w:tcPrChange w:id="1994" w:author="Lilian Biber" w:date="2018-08-09T11:44:00Z">
              <w:tcPr>
                <w:tcW w:w="6365" w:type="dxa"/>
              </w:tcPr>
            </w:tcPrChange>
          </w:tcPr>
          <w:p w:rsidR="000D7B31" w:rsidRDefault="00E01953">
            <w:pPr>
              <w:tabs>
                <w:tab w:val="left" w:pos="20"/>
                <w:tab w:val="left" w:pos="360"/>
              </w:tabs>
              <w:autoSpaceDE w:val="0"/>
              <w:autoSpaceDN w:val="0"/>
              <w:adjustRightInd w:val="0"/>
              <w:rPr>
                <w:ins w:id="1995" w:author="Microsoft Office-gebruiker" w:date="2018-07-30T16:25:00Z"/>
                <w:rFonts w:ascii="Avenir Next" w:hAnsi="Avenir Next" w:cs="Avenir Next"/>
                <w:color w:val="000000"/>
                <w:szCs w:val="22"/>
                <w:lang w:val="en-US" w:eastAsia="en-GB"/>
                <w:rPrChange w:id="1996" w:author="Microsoft Office-gebruiker" w:date="2018-07-30T16:26:00Z">
                  <w:rPr>
                    <w:ins w:id="1997" w:author="Microsoft Office-gebruiker" w:date="2018-07-30T16:25:00Z"/>
                    <w:rFonts w:ascii="Avenir Next" w:hAnsi="Avenir Next" w:cs="Avenir Next"/>
                    <w:color w:val="000000"/>
                    <w:szCs w:val="22"/>
                    <w:lang w:val="nl-NL" w:eastAsia="en-GB"/>
                  </w:rPr>
                </w:rPrChange>
              </w:rPr>
              <w:pPrChange w:id="1998" w:author="Microsoft Office-gebruiker" w:date="2018-07-30T16:29:00Z">
                <w:pPr>
                  <w:numPr>
                    <w:numId w:val="32"/>
                  </w:numPr>
                  <w:tabs>
                    <w:tab w:val="left" w:pos="20"/>
                    <w:tab w:val="left" w:pos="360"/>
                  </w:tabs>
                  <w:autoSpaceDE w:val="0"/>
                  <w:autoSpaceDN w:val="0"/>
                  <w:adjustRightInd w:val="0"/>
                  <w:ind w:left="360" w:hanging="360"/>
                </w:pPr>
              </w:pPrChange>
            </w:pPr>
            <w:ins w:id="1999" w:author="Microsoft Office-gebruiker" w:date="2018-07-30T16:26:00Z">
              <w:r w:rsidRPr="006E0F9B">
                <w:rPr>
                  <w:rFonts w:ascii="Avenir Next" w:hAnsi="Avenir Next" w:cs="Avenir Next"/>
                  <w:color w:val="000000"/>
                  <w:szCs w:val="22"/>
                  <w:lang w:val="en-US" w:eastAsia="en-GB"/>
                </w:rPr>
                <w:t>Development of dangerous cargo policy an pollution control policy</w:t>
              </w:r>
            </w:ins>
          </w:p>
        </w:tc>
        <w:tc>
          <w:tcPr>
            <w:tcW w:w="1029" w:type="dxa"/>
            <w:tcPrChange w:id="2000" w:author="Lilian Biber" w:date="2018-08-09T11:44:00Z">
              <w:tcPr>
                <w:tcW w:w="1029" w:type="dxa"/>
              </w:tcPr>
            </w:tcPrChange>
          </w:tcPr>
          <w:p w:rsidR="00E01953" w:rsidRDefault="00E01953" w:rsidP="00FD0821">
            <w:pPr>
              <w:autoSpaceDE w:val="0"/>
              <w:autoSpaceDN w:val="0"/>
              <w:adjustRightInd w:val="0"/>
              <w:rPr>
                <w:ins w:id="2001" w:author="Microsoft Office-gebruiker" w:date="2018-07-30T16:25:00Z"/>
                <w:szCs w:val="22"/>
                <w:lang w:val="en-US"/>
              </w:rPr>
            </w:pPr>
          </w:p>
        </w:tc>
        <w:tc>
          <w:tcPr>
            <w:tcW w:w="1090" w:type="dxa"/>
            <w:tcPrChange w:id="2002" w:author="Lilian Biber" w:date="2018-08-09T11:44:00Z">
              <w:tcPr>
                <w:tcW w:w="1090" w:type="dxa"/>
              </w:tcPr>
            </w:tcPrChange>
          </w:tcPr>
          <w:p w:rsidR="00E01953" w:rsidRDefault="00E01953" w:rsidP="00FD0821">
            <w:pPr>
              <w:autoSpaceDE w:val="0"/>
              <w:autoSpaceDN w:val="0"/>
              <w:adjustRightInd w:val="0"/>
              <w:rPr>
                <w:ins w:id="2003" w:author="Microsoft Office-gebruiker" w:date="2018-07-30T16:25:00Z"/>
                <w:szCs w:val="22"/>
                <w:lang w:val="en-US"/>
              </w:rPr>
            </w:pPr>
          </w:p>
        </w:tc>
        <w:tc>
          <w:tcPr>
            <w:tcW w:w="1090" w:type="dxa"/>
            <w:tcPrChange w:id="2004" w:author="Lilian Biber" w:date="2018-08-09T11:44:00Z">
              <w:tcPr>
                <w:tcW w:w="1090" w:type="dxa"/>
              </w:tcPr>
            </w:tcPrChange>
          </w:tcPr>
          <w:p w:rsidR="00E01953" w:rsidRDefault="00E01953" w:rsidP="00FD0821">
            <w:pPr>
              <w:autoSpaceDE w:val="0"/>
              <w:autoSpaceDN w:val="0"/>
              <w:adjustRightInd w:val="0"/>
              <w:rPr>
                <w:ins w:id="2005" w:author="Microsoft Office-gebruiker" w:date="2018-07-30T16:25:00Z"/>
                <w:szCs w:val="22"/>
                <w:lang w:val="en-US"/>
              </w:rPr>
            </w:pPr>
            <w:ins w:id="2006" w:author="Microsoft Office-gebruiker" w:date="2018-07-30T16:32:00Z">
              <w:r>
                <w:rPr>
                  <w:szCs w:val="22"/>
                  <w:lang w:val="en-US"/>
                </w:rPr>
                <w:t>X</w:t>
              </w:r>
            </w:ins>
          </w:p>
        </w:tc>
        <w:tc>
          <w:tcPr>
            <w:tcW w:w="1090" w:type="dxa"/>
            <w:tcPrChange w:id="2007" w:author="Lilian Biber" w:date="2018-08-09T11:44:00Z">
              <w:tcPr>
                <w:tcW w:w="1090" w:type="dxa"/>
              </w:tcPr>
            </w:tcPrChange>
          </w:tcPr>
          <w:p w:rsidR="00E01953" w:rsidRDefault="00E01953" w:rsidP="00FD0821">
            <w:pPr>
              <w:autoSpaceDE w:val="0"/>
              <w:autoSpaceDN w:val="0"/>
              <w:adjustRightInd w:val="0"/>
              <w:rPr>
                <w:ins w:id="2008" w:author="Microsoft Office-gebruiker" w:date="2018-07-30T16:25:00Z"/>
                <w:szCs w:val="22"/>
                <w:lang w:val="en-US"/>
              </w:rPr>
            </w:pPr>
          </w:p>
        </w:tc>
        <w:tc>
          <w:tcPr>
            <w:tcW w:w="1090" w:type="dxa"/>
            <w:tcPrChange w:id="2009" w:author="Lilian Biber" w:date="2018-08-09T11:44:00Z">
              <w:tcPr>
                <w:tcW w:w="1090" w:type="dxa"/>
              </w:tcPr>
            </w:tcPrChange>
          </w:tcPr>
          <w:p w:rsidR="00E01953" w:rsidRDefault="00E01953" w:rsidP="00FD0821">
            <w:pPr>
              <w:autoSpaceDE w:val="0"/>
              <w:autoSpaceDN w:val="0"/>
              <w:adjustRightInd w:val="0"/>
              <w:rPr>
                <w:ins w:id="2010" w:author="Microsoft Office-gebruiker" w:date="2018-07-31T08:01:00Z"/>
                <w:szCs w:val="22"/>
                <w:lang w:val="en-US"/>
              </w:rPr>
            </w:pPr>
          </w:p>
        </w:tc>
      </w:tr>
      <w:tr w:rsidR="00E01953" w:rsidTr="00E01953">
        <w:trPr>
          <w:ins w:id="2011" w:author="Microsoft Office-gebruiker" w:date="2018-07-30T16:25:00Z"/>
        </w:trPr>
        <w:tc>
          <w:tcPr>
            <w:tcW w:w="747" w:type="dxa"/>
            <w:tcPrChange w:id="2012"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013" w:author="Microsoft Office-gebruiker" w:date="2018-07-30T16:39:00Z"/>
                <w:rFonts w:ascii="Avenir Next" w:hAnsi="Avenir Next" w:cs="Avenir Next"/>
                <w:color w:val="000000"/>
                <w:szCs w:val="22"/>
                <w:lang w:val="nl-NL" w:eastAsia="en-GB"/>
              </w:rPr>
            </w:pPr>
            <w:ins w:id="2014" w:author="Microsoft Office-gebruiker" w:date="2018-07-30T17:37:00Z">
              <w:r>
                <w:rPr>
                  <w:rFonts w:ascii="Avenir Next" w:hAnsi="Avenir Next" w:cs="Avenir Next"/>
                  <w:color w:val="000000"/>
                  <w:szCs w:val="22"/>
                  <w:lang w:val="nl-NL" w:eastAsia="en-GB"/>
                </w:rPr>
                <w:t>S</w:t>
              </w:r>
            </w:ins>
          </w:p>
        </w:tc>
        <w:tc>
          <w:tcPr>
            <w:tcW w:w="986" w:type="dxa"/>
            <w:tcPrChange w:id="2015"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016" w:author="Microsoft Office-gebruiker" w:date="2018-07-30T16:42:00Z"/>
                <w:rFonts w:ascii="Avenir Next" w:hAnsi="Avenir Next" w:cs="Avenir Next"/>
                <w:color w:val="000000"/>
                <w:szCs w:val="22"/>
                <w:lang w:val="nl-NL" w:eastAsia="en-GB"/>
              </w:rPr>
            </w:pPr>
            <w:ins w:id="2017" w:author="Microsoft Office-gebruiker" w:date="2018-07-30T17:37:00Z">
              <w:r>
                <w:rPr>
                  <w:rFonts w:ascii="Avenir Next" w:hAnsi="Avenir Next" w:cs="Avenir Next"/>
                  <w:color w:val="000000"/>
                  <w:szCs w:val="22"/>
                  <w:lang w:val="nl-NL" w:eastAsia="en-GB"/>
                </w:rPr>
                <w:t>H</w:t>
              </w:r>
            </w:ins>
          </w:p>
        </w:tc>
        <w:tc>
          <w:tcPr>
            <w:tcW w:w="6365" w:type="dxa"/>
            <w:tcPrChange w:id="2018" w:author="Lilian Biber" w:date="2018-08-09T11:44:00Z">
              <w:tcPr>
                <w:tcW w:w="6365" w:type="dxa"/>
              </w:tcPr>
            </w:tcPrChange>
          </w:tcPr>
          <w:p w:rsidR="000D7B31" w:rsidRDefault="00E01953">
            <w:pPr>
              <w:tabs>
                <w:tab w:val="left" w:pos="20"/>
                <w:tab w:val="left" w:pos="360"/>
              </w:tabs>
              <w:autoSpaceDE w:val="0"/>
              <w:autoSpaceDN w:val="0"/>
              <w:adjustRightInd w:val="0"/>
              <w:rPr>
                <w:ins w:id="2019" w:author="Microsoft Office-gebruiker" w:date="2018-07-30T16:25:00Z"/>
                <w:rFonts w:ascii="Avenir Next" w:hAnsi="Avenir Next" w:cs="Avenir Next"/>
                <w:color w:val="000000"/>
                <w:szCs w:val="22"/>
                <w:lang w:val="nl-NL" w:eastAsia="en-GB"/>
              </w:rPr>
              <w:pPrChange w:id="2020" w:author="Microsoft Office-gebruiker" w:date="2018-07-30T16:29:00Z">
                <w:pPr>
                  <w:numPr>
                    <w:numId w:val="32"/>
                  </w:numPr>
                  <w:tabs>
                    <w:tab w:val="left" w:pos="20"/>
                    <w:tab w:val="left" w:pos="360"/>
                  </w:tabs>
                  <w:autoSpaceDE w:val="0"/>
                  <w:autoSpaceDN w:val="0"/>
                  <w:adjustRightInd w:val="0"/>
                  <w:ind w:left="360" w:hanging="360"/>
                </w:pPr>
              </w:pPrChange>
            </w:pPr>
            <w:ins w:id="2021" w:author="Microsoft Office-gebruiker" w:date="2018-07-30T16:26:00Z">
              <w:r>
                <w:rPr>
                  <w:rFonts w:ascii="Avenir Next" w:hAnsi="Avenir Next" w:cs="Avenir Next"/>
                  <w:color w:val="000000"/>
                  <w:szCs w:val="22"/>
                  <w:lang w:val="nl-NL" w:eastAsia="en-GB"/>
                </w:rPr>
                <w:t>Negotiate budget for equipment</w:t>
              </w:r>
            </w:ins>
          </w:p>
        </w:tc>
        <w:tc>
          <w:tcPr>
            <w:tcW w:w="1029" w:type="dxa"/>
            <w:tcPrChange w:id="2022" w:author="Lilian Biber" w:date="2018-08-09T11:44:00Z">
              <w:tcPr>
                <w:tcW w:w="1029" w:type="dxa"/>
              </w:tcPr>
            </w:tcPrChange>
          </w:tcPr>
          <w:p w:rsidR="00E01953" w:rsidRDefault="00E01953" w:rsidP="00FD0821">
            <w:pPr>
              <w:autoSpaceDE w:val="0"/>
              <w:autoSpaceDN w:val="0"/>
              <w:adjustRightInd w:val="0"/>
              <w:rPr>
                <w:ins w:id="2023" w:author="Microsoft Office-gebruiker" w:date="2018-07-30T16:25:00Z"/>
                <w:szCs w:val="22"/>
                <w:lang w:val="en-US"/>
              </w:rPr>
            </w:pPr>
          </w:p>
        </w:tc>
        <w:tc>
          <w:tcPr>
            <w:tcW w:w="1090" w:type="dxa"/>
            <w:tcPrChange w:id="2024" w:author="Lilian Biber" w:date="2018-08-09T11:44:00Z">
              <w:tcPr>
                <w:tcW w:w="1090" w:type="dxa"/>
              </w:tcPr>
            </w:tcPrChange>
          </w:tcPr>
          <w:p w:rsidR="00E01953" w:rsidRDefault="00E01953" w:rsidP="00FD0821">
            <w:pPr>
              <w:autoSpaceDE w:val="0"/>
              <w:autoSpaceDN w:val="0"/>
              <w:adjustRightInd w:val="0"/>
              <w:rPr>
                <w:ins w:id="2025" w:author="Microsoft Office-gebruiker" w:date="2018-07-30T16:25:00Z"/>
                <w:szCs w:val="22"/>
                <w:lang w:val="en-US"/>
              </w:rPr>
            </w:pPr>
          </w:p>
        </w:tc>
        <w:tc>
          <w:tcPr>
            <w:tcW w:w="1090" w:type="dxa"/>
            <w:tcPrChange w:id="2026" w:author="Lilian Biber" w:date="2018-08-09T11:44:00Z">
              <w:tcPr>
                <w:tcW w:w="1090" w:type="dxa"/>
              </w:tcPr>
            </w:tcPrChange>
          </w:tcPr>
          <w:p w:rsidR="00E01953" w:rsidRDefault="00E01953" w:rsidP="00FD0821">
            <w:pPr>
              <w:autoSpaceDE w:val="0"/>
              <w:autoSpaceDN w:val="0"/>
              <w:adjustRightInd w:val="0"/>
              <w:rPr>
                <w:ins w:id="2027" w:author="Microsoft Office-gebruiker" w:date="2018-07-30T16:25:00Z"/>
                <w:szCs w:val="22"/>
                <w:lang w:val="en-US"/>
              </w:rPr>
            </w:pPr>
            <w:ins w:id="2028" w:author="Microsoft Office-gebruiker" w:date="2018-07-30T16:32:00Z">
              <w:r>
                <w:rPr>
                  <w:szCs w:val="22"/>
                  <w:lang w:val="en-US"/>
                </w:rPr>
                <w:t>X</w:t>
              </w:r>
            </w:ins>
          </w:p>
        </w:tc>
        <w:tc>
          <w:tcPr>
            <w:tcW w:w="1090" w:type="dxa"/>
            <w:tcPrChange w:id="2029" w:author="Lilian Biber" w:date="2018-08-09T11:44:00Z">
              <w:tcPr>
                <w:tcW w:w="1090" w:type="dxa"/>
              </w:tcPr>
            </w:tcPrChange>
          </w:tcPr>
          <w:p w:rsidR="00E01953" w:rsidRDefault="00E01953" w:rsidP="00FD0821">
            <w:pPr>
              <w:autoSpaceDE w:val="0"/>
              <w:autoSpaceDN w:val="0"/>
              <w:adjustRightInd w:val="0"/>
              <w:rPr>
                <w:ins w:id="2030" w:author="Microsoft Office-gebruiker" w:date="2018-07-30T16:25:00Z"/>
                <w:szCs w:val="22"/>
                <w:lang w:val="en-US"/>
              </w:rPr>
            </w:pPr>
          </w:p>
        </w:tc>
        <w:tc>
          <w:tcPr>
            <w:tcW w:w="1090" w:type="dxa"/>
            <w:tcPrChange w:id="2031" w:author="Lilian Biber" w:date="2018-08-09T11:44:00Z">
              <w:tcPr>
                <w:tcW w:w="1090" w:type="dxa"/>
              </w:tcPr>
            </w:tcPrChange>
          </w:tcPr>
          <w:p w:rsidR="00E01953" w:rsidRDefault="00E01953" w:rsidP="00FD0821">
            <w:pPr>
              <w:autoSpaceDE w:val="0"/>
              <w:autoSpaceDN w:val="0"/>
              <w:adjustRightInd w:val="0"/>
              <w:rPr>
                <w:ins w:id="2032" w:author="Microsoft Office-gebruiker" w:date="2018-07-31T08:01:00Z"/>
                <w:szCs w:val="22"/>
                <w:lang w:val="en-US"/>
              </w:rPr>
            </w:pPr>
          </w:p>
        </w:tc>
      </w:tr>
      <w:tr w:rsidR="00E01953" w:rsidTr="00E01953">
        <w:trPr>
          <w:ins w:id="2033" w:author="Microsoft Office-gebruiker" w:date="2018-07-30T16:25:00Z"/>
        </w:trPr>
        <w:tc>
          <w:tcPr>
            <w:tcW w:w="747" w:type="dxa"/>
            <w:tcPrChange w:id="2034"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035" w:author="Microsoft Office-gebruiker" w:date="2018-07-30T16:39:00Z"/>
                <w:rFonts w:ascii="Avenir Next" w:hAnsi="Avenir Next" w:cs="Avenir Next"/>
                <w:color w:val="000000"/>
                <w:szCs w:val="22"/>
                <w:lang w:val="en-US" w:eastAsia="en-GB"/>
              </w:rPr>
            </w:pPr>
            <w:ins w:id="2036" w:author="Microsoft Office-gebruiker" w:date="2018-07-30T17:36:00Z">
              <w:r>
                <w:rPr>
                  <w:rFonts w:ascii="Avenir Next" w:hAnsi="Avenir Next" w:cs="Avenir Next"/>
                  <w:color w:val="000000"/>
                  <w:szCs w:val="22"/>
                  <w:lang w:val="en-US" w:eastAsia="en-GB"/>
                </w:rPr>
                <w:t>T</w:t>
              </w:r>
            </w:ins>
          </w:p>
        </w:tc>
        <w:tc>
          <w:tcPr>
            <w:tcW w:w="986" w:type="dxa"/>
            <w:tcPrChange w:id="2037"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038" w:author="Microsoft Office-gebruiker" w:date="2018-07-30T16:42:00Z"/>
                <w:rFonts w:ascii="Avenir Next" w:hAnsi="Avenir Next" w:cs="Avenir Next"/>
                <w:color w:val="000000"/>
                <w:szCs w:val="22"/>
                <w:lang w:val="en-US" w:eastAsia="en-GB"/>
              </w:rPr>
            </w:pPr>
            <w:ins w:id="2039" w:author="Microsoft Office-gebruiker" w:date="2018-07-30T17:36:00Z">
              <w:r>
                <w:rPr>
                  <w:rFonts w:ascii="Avenir Next" w:hAnsi="Avenir Next" w:cs="Avenir Next"/>
                  <w:color w:val="000000"/>
                  <w:szCs w:val="22"/>
                  <w:lang w:val="en-US" w:eastAsia="en-GB"/>
                </w:rPr>
                <w:t>S</w:t>
              </w:r>
            </w:ins>
          </w:p>
        </w:tc>
        <w:tc>
          <w:tcPr>
            <w:tcW w:w="6365" w:type="dxa"/>
            <w:tcPrChange w:id="2040" w:author="Lilian Biber" w:date="2018-08-09T11:44:00Z">
              <w:tcPr>
                <w:tcW w:w="6365" w:type="dxa"/>
              </w:tcPr>
            </w:tcPrChange>
          </w:tcPr>
          <w:p w:rsidR="000D7B31" w:rsidRDefault="00EF13A5">
            <w:pPr>
              <w:tabs>
                <w:tab w:val="left" w:pos="20"/>
                <w:tab w:val="left" w:pos="360"/>
              </w:tabs>
              <w:autoSpaceDE w:val="0"/>
              <w:autoSpaceDN w:val="0"/>
              <w:adjustRightInd w:val="0"/>
              <w:rPr>
                <w:ins w:id="2041" w:author="Microsoft Office-gebruiker" w:date="2018-07-30T16:25:00Z"/>
                <w:rFonts w:ascii="Avenir Next" w:hAnsi="Avenir Next" w:cs="Avenir Next"/>
                <w:color w:val="000000"/>
                <w:szCs w:val="22"/>
                <w:lang w:val="en-US" w:eastAsia="en-GB"/>
                <w:rPrChange w:id="2042" w:author="Microsoft Office-gebruiker" w:date="2018-07-30T16:26:00Z">
                  <w:rPr>
                    <w:ins w:id="2043" w:author="Microsoft Office-gebruiker" w:date="2018-07-30T16:25:00Z"/>
                    <w:rFonts w:ascii="Avenir Next" w:hAnsi="Avenir Next" w:cs="Avenir Next"/>
                    <w:color w:val="000000"/>
                    <w:szCs w:val="22"/>
                    <w:lang w:val="nl-NL" w:eastAsia="en-GB"/>
                  </w:rPr>
                </w:rPrChange>
              </w:rPr>
              <w:pPrChange w:id="2044" w:author="Microsoft Office-gebruiker" w:date="2018-07-30T16:29:00Z">
                <w:pPr>
                  <w:numPr>
                    <w:numId w:val="32"/>
                  </w:numPr>
                  <w:tabs>
                    <w:tab w:val="left" w:pos="20"/>
                    <w:tab w:val="left" w:pos="360"/>
                  </w:tabs>
                  <w:autoSpaceDE w:val="0"/>
                  <w:autoSpaceDN w:val="0"/>
                  <w:adjustRightInd w:val="0"/>
                  <w:ind w:left="360" w:hanging="360"/>
                </w:pPr>
              </w:pPrChange>
            </w:pPr>
            <w:ins w:id="2045" w:author="Microsoft Office-gebruiker" w:date="2018-07-30T16:25:00Z">
              <w:r w:rsidRPr="00EF13A5">
                <w:rPr>
                  <w:rFonts w:ascii="Avenir Next" w:hAnsi="Avenir Next" w:cs="Avenir Next"/>
                  <w:color w:val="000000"/>
                  <w:szCs w:val="22"/>
                  <w:lang w:val="en-US" w:eastAsia="en-GB"/>
                  <w:rPrChange w:id="2046" w:author="Microsoft Office-gebruiker" w:date="2018-07-30T16:26:00Z">
                    <w:rPr>
                      <w:rFonts w:ascii="Avenir Next" w:hAnsi="Avenir Next" w:cs="Avenir Next"/>
                      <w:color w:val="000000"/>
                      <w:szCs w:val="22"/>
                      <w:lang w:val="nl-NL" w:eastAsia="en-GB"/>
                    </w:rPr>
                  </w:rPrChange>
                </w:rPr>
                <w:t>Manage system for procedure changes</w:t>
              </w:r>
            </w:ins>
          </w:p>
        </w:tc>
        <w:tc>
          <w:tcPr>
            <w:tcW w:w="1029" w:type="dxa"/>
            <w:tcPrChange w:id="2047" w:author="Lilian Biber" w:date="2018-08-09T11:44:00Z">
              <w:tcPr>
                <w:tcW w:w="1029" w:type="dxa"/>
              </w:tcPr>
            </w:tcPrChange>
          </w:tcPr>
          <w:p w:rsidR="00E01953" w:rsidRDefault="00E01953" w:rsidP="00FD0821">
            <w:pPr>
              <w:autoSpaceDE w:val="0"/>
              <w:autoSpaceDN w:val="0"/>
              <w:adjustRightInd w:val="0"/>
              <w:rPr>
                <w:ins w:id="2048" w:author="Microsoft Office-gebruiker" w:date="2018-07-30T16:25:00Z"/>
                <w:szCs w:val="22"/>
                <w:lang w:val="en-US"/>
              </w:rPr>
            </w:pPr>
          </w:p>
        </w:tc>
        <w:tc>
          <w:tcPr>
            <w:tcW w:w="1090" w:type="dxa"/>
            <w:tcPrChange w:id="2049" w:author="Lilian Biber" w:date="2018-08-09T11:44:00Z">
              <w:tcPr>
                <w:tcW w:w="1090" w:type="dxa"/>
              </w:tcPr>
            </w:tcPrChange>
          </w:tcPr>
          <w:p w:rsidR="00E01953" w:rsidRDefault="00E01953" w:rsidP="00FD0821">
            <w:pPr>
              <w:autoSpaceDE w:val="0"/>
              <w:autoSpaceDN w:val="0"/>
              <w:adjustRightInd w:val="0"/>
              <w:rPr>
                <w:ins w:id="2050" w:author="Microsoft Office-gebruiker" w:date="2018-07-30T16:25:00Z"/>
                <w:szCs w:val="22"/>
                <w:lang w:val="en-US"/>
              </w:rPr>
            </w:pPr>
          </w:p>
        </w:tc>
        <w:tc>
          <w:tcPr>
            <w:tcW w:w="1090" w:type="dxa"/>
            <w:tcPrChange w:id="2051" w:author="Lilian Biber" w:date="2018-08-09T11:44:00Z">
              <w:tcPr>
                <w:tcW w:w="1090" w:type="dxa"/>
              </w:tcPr>
            </w:tcPrChange>
          </w:tcPr>
          <w:p w:rsidR="00E01953" w:rsidRDefault="00E01953" w:rsidP="00FD0821">
            <w:pPr>
              <w:autoSpaceDE w:val="0"/>
              <w:autoSpaceDN w:val="0"/>
              <w:adjustRightInd w:val="0"/>
              <w:rPr>
                <w:ins w:id="2052" w:author="Microsoft Office-gebruiker" w:date="2018-07-30T16:25:00Z"/>
                <w:szCs w:val="22"/>
                <w:lang w:val="en-US"/>
              </w:rPr>
            </w:pPr>
            <w:ins w:id="2053" w:author="Microsoft Office-gebruiker" w:date="2018-07-30T16:32:00Z">
              <w:r>
                <w:rPr>
                  <w:szCs w:val="22"/>
                  <w:lang w:val="en-US"/>
                </w:rPr>
                <w:t>X</w:t>
              </w:r>
            </w:ins>
          </w:p>
        </w:tc>
        <w:tc>
          <w:tcPr>
            <w:tcW w:w="1090" w:type="dxa"/>
            <w:tcPrChange w:id="2054" w:author="Lilian Biber" w:date="2018-08-09T11:44:00Z">
              <w:tcPr>
                <w:tcW w:w="1090" w:type="dxa"/>
              </w:tcPr>
            </w:tcPrChange>
          </w:tcPr>
          <w:p w:rsidR="00E01953" w:rsidRDefault="00E01953" w:rsidP="00FD0821">
            <w:pPr>
              <w:autoSpaceDE w:val="0"/>
              <w:autoSpaceDN w:val="0"/>
              <w:adjustRightInd w:val="0"/>
              <w:rPr>
                <w:ins w:id="2055" w:author="Microsoft Office-gebruiker" w:date="2018-07-30T16:25:00Z"/>
                <w:szCs w:val="22"/>
                <w:lang w:val="en-US"/>
              </w:rPr>
            </w:pPr>
          </w:p>
        </w:tc>
        <w:tc>
          <w:tcPr>
            <w:tcW w:w="1090" w:type="dxa"/>
            <w:tcPrChange w:id="2056" w:author="Lilian Biber" w:date="2018-08-09T11:44:00Z">
              <w:tcPr>
                <w:tcW w:w="1090" w:type="dxa"/>
              </w:tcPr>
            </w:tcPrChange>
          </w:tcPr>
          <w:p w:rsidR="00E01953" w:rsidRDefault="00E01953" w:rsidP="00FD0821">
            <w:pPr>
              <w:autoSpaceDE w:val="0"/>
              <w:autoSpaceDN w:val="0"/>
              <w:adjustRightInd w:val="0"/>
              <w:rPr>
                <w:ins w:id="2057" w:author="Microsoft Office-gebruiker" w:date="2018-07-31T08:01:00Z"/>
                <w:szCs w:val="22"/>
                <w:lang w:val="en-US"/>
              </w:rPr>
            </w:pPr>
          </w:p>
        </w:tc>
      </w:tr>
      <w:tr w:rsidR="00E01953" w:rsidTr="00E01953">
        <w:trPr>
          <w:ins w:id="2058" w:author="Microsoft Office-gebruiker" w:date="2018-07-30T16:25:00Z"/>
        </w:trPr>
        <w:tc>
          <w:tcPr>
            <w:tcW w:w="747" w:type="dxa"/>
            <w:tcPrChange w:id="2059"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060" w:author="Microsoft Office-gebruiker" w:date="2018-07-30T16:39:00Z"/>
                <w:rFonts w:ascii="Avenir Next" w:hAnsi="Avenir Next" w:cs="Avenir Next"/>
                <w:color w:val="000000"/>
                <w:szCs w:val="22"/>
                <w:lang w:val="nl-NL" w:eastAsia="en-GB"/>
              </w:rPr>
            </w:pPr>
            <w:ins w:id="2061" w:author="Microsoft Office-gebruiker" w:date="2018-07-30T17:44:00Z">
              <w:r>
                <w:rPr>
                  <w:rFonts w:ascii="Avenir Next" w:hAnsi="Avenir Next" w:cs="Avenir Next"/>
                  <w:color w:val="000000"/>
                  <w:szCs w:val="22"/>
                  <w:lang w:val="nl-NL" w:eastAsia="en-GB"/>
                </w:rPr>
                <w:t>O</w:t>
              </w:r>
            </w:ins>
          </w:p>
        </w:tc>
        <w:tc>
          <w:tcPr>
            <w:tcW w:w="986" w:type="dxa"/>
            <w:tcPrChange w:id="2062"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063" w:author="Microsoft Office-gebruiker" w:date="2018-07-30T16:42:00Z"/>
                <w:rFonts w:ascii="Avenir Next" w:hAnsi="Avenir Next" w:cs="Avenir Next"/>
                <w:color w:val="000000"/>
                <w:szCs w:val="22"/>
                <w:lang w:val="nl-NL" w:eastAsia="en-GB"/>
              </w:rPr>
            </w:pPr>
            <w:ins w:id="2064" w:author="Microsoft Office-gebruiker" w:date="2018-07-30T17:44:00Z">
              <w:r>
                <w:rPr>
                  <w:rFonts w:ascii="Avenir Next" w:hAnsi="Avenir Next" w:cs="Avenir Next"/>
                  <w:color w:val="000000"/>
                  <w:szCs w:val="22"/>
                  <w:lang w:val="nl-NL" w:eastAsia="en-GB"/>
                </w:rPr>
                <w:t>L</w:t>
              </w:r>
            </w:ins>
          </w:p>
        </w:tc>
        <w:tc>
          <w:tcPr>
            <w:tcW w:w="6365" w:type="dxa"/>
            <w:tcPrChange w:id="2065" w:author="Lilian Biber" w:date="2018-08-09T11:44:00Z">
              <w:tcPr>
                <w:tcW w:w="6365" w:type="dxa"/>
              </w:tcPr>
            </w:tcPrChange>
          </w:tcPr>
          <w:p w:rsidR="000D7B31" w:rsidRDefault="00E01953">
            <w:pPr>
              <w:tabs>
                <w:tab w:val="left" w:pos="20"/>
                <w:tab w:val="left" w:pos="360"/>
              </w:tabs>
              <w:autoSpaceDE w:val="0"/>
              <w:autoSpaceDN w:val="0"/>
              <w:adjustRightInd w:val="0"/>
              <w:rPr>
                <w:ins w:id="2066" w:author="Microsoft Office-gebruiker" w:date="2018-07-30T16:25:00Z"/>
                <w:rFonts w:ascii="Avenir Next" w:hAnsi="Avenir Next" w:cs="Avenir Next"/>
                <w:color w:val="000000"/>
                <w:szCs w:val="22"/>
                <w:lang w:val="nl-NL" w:eastAsia="en-GB"/>
              </w:rPr>
              <w:pPrChange w:id="2067" w:author="Microsoft Office-gebruiker" w:date="2018-07-30T16:29:00Z">
                <w:pPr>
                  <w:numPr>
                    <w:numId w:val="32"/>
                  </w:numPr>
                  <w:tabs>
                    <w:tab w:val="left" w:pos="20"/>
                    <w:tab w:val="left" w:pos="360"/>
                  </w:tabs>
                  <w:autoSpaceDE w:val="0"/>
                  <w:autoSpaceDN w:val="0"/>
                  <w:adjustRightInd w:val="0"/>
                  <w:ind w:left="360" w:hanging="360"/>
                </w:pPr>
              </w:pPrChange>
            </w:pPr>
            <w:ins w:id="2068" w:author="Microsoft Office-gebruiker" w:date="2018-07-30T16:25:00Z">
              <w:r>
                <w:rPr>
                  <w:rFonts w:ascii="Avenir Next" w:hAnsi="Avenir Next" w:cs="Avenir Next"/>
                  <w:color w:val="000000"/>
                  <w:szCs w:val="22"/>
                  <w:lang w:val="nl-NL" w:eastAsia="en-GB"/>
                </w:rPr>
                <w:t>Administration of selection procedure</w:t>
              </w:r>
            </w:ins>
          </w:p>
        </w:tc>
        <w:tc>
          <w:tcPr>
            <w:tcW w:w="1029" w:type="dxa"/>
            <w:tcPrChange w:id="2069" w:author="Lilian Biber" w:date="2018-08-09T11:44:00Z">
              <w:tcPr>
                <w:tcW w:w="1029" w:type="dxa"/>
              </w:tcPr>
            </w:tcPrChange>
          </w:tcPr>
          <w:p w:rsidR="00E01953" w:rsidRDefault="00E01953" w:rsidP="00FD0821">
            <w:pPr>
              <w:autoSpaceDE w:val="0"/>
              <w:autoSpaceDN w:val="0"/>
              <w:adjustRightInd w:val="0"/>
              <w:rPr>
                <w:ins w:id="2070" w:author="Microsoft Office-gebruiker" w:date="2018-07-30T16:25:00Z"/>
                <w:szCs w:val="22"/>
                <w:lang w:val="en-US"/>
              </w:rPr>
            </w:pPr>
          </w:p>
        </w:tc>
        <w:tc>
          <w:tcPr>
            <w:tcW w:w="1090" w:type="dxa"/>
            <w:tcPrChange w:id="2071" w:author="Lilian Biber" w:date="2018-08-09T11:44:00Z">
              <w:tcPr>
                <w:tcW w:w="1090" w:type="dxa"/>
              </w:tcPr>
            </w:tcPrChange>
          </w:tcPr>
          <w:p w:rsidR="00E01953" w:rsidRDefault="00E01953" w:rsidP="00FD0821">
            <w:pPr>
              <w:autoSpaceDE w:val="0"/>
              <w:autoSpaceDN w:val="0"/>
              <w:adjustRightInd w:val="0"/>
              <w:rPr>
                <w:ins w:id="2072" w:author="Microsoft Office-gebruiker" w:date="2018-07-30T16:25:00Z"/>
                <w:szCs w:val="22"/>
                <w:lang w:val="en-US"/>
              </w:rPr>
            </w:pPr>
          </w:p>
        </w:tc>
        <w:tc>
          <w:tcPr>
            <w:tcW w:w="1090" w:type="dxa"/>
            <w:tcPrChange w:id="2073" w:author="Lilian Biber" w:date="2018-08-09T11:44:00Z">
              <w:tcPr>
                <w:tcW w:w="1090" w:type="dxa"/>
              </w:tcPr>
            </w:tcPrChange>
          </w:tcPr>
          <w:p w:rsidR="00E01953" w:rsidRDefault="00E01953" w:rsidP="00FD0821">
            <w:pPr>
              <w:autoSpaceDE w:val="0"/>
              <w:autoSpaceDN w:val="0"/>
              <w:adjustRightInd w:val="0"/>
              <w:rPr>
                <w:ins w:id="2074" w:author="Microsoft Office-gebruiker" w:date="2018-07-30T16:25:00Z"/>
                <w:szCs w:val="22"/>
                <w:lang w:val="en-US"/>
              </w:rPr>
            </w:pPr>
            <w:ins w:id="2075" w:author="Microsoft Office-gebruiker" w:date="2018-07-30T16:32:00Z">
              <w:r>
                <w:rPr>
                  <w:szCs w:val="22"/>
                  <w:lang w:val="en-US"/>
                </w:rPr>
                <w:t>X</w:t>
              </w:r>
            </w:ins>
          </w:p>
        </w:tc>
        <w:tc>
          <w:tcPr>
            <w:tcW w:w="1090" w:type="dxa"/>
            <w:tcPrChange w:id="2076" w:author="Lilian Biber" w:date="2018-08-09T11:44:00Z">
              <w:tcPr>
                <w:tcW w:w="1090" w:type="dxa"/>
              </w:tcPr>
            </w:tcPrChange>
          </w:tcPr>
          <w:p w:rsidR="00E01953" w:rsidRDefault="00E01953" w:rsidP="00FD0821">
            <w:pPr>
              <w:autoSpaceDE w:val="0"/>
              <w:autoSpaceDN w:val="0"/>
              <w:adjustRightInd w:val="0"/>
              <w:rPr>
                <w:ins w:id="2077" w:author="Microsoft Office-gebruiker" w:date="2018-07-30T16:25:00Z"/>
                <w:szCs w:val="22"/>
                <w:lang w:val="en-US"/>
              </w:rPr>
            </w:pPr>
          </w:p>
        </w:tc>
        <w:tc>
          <w:tcPr>
            <w:tcW w:w="1090" w:type="dxa"/>
            <w:tcPrChange w:id="2078" w:author="Lilian Biber" w:date="2018-08-09T11:44:00Z">
              <w:tcPr>
                <w:tcW w:w="1090" w:type="dxa"/>
              </w:tcPr>
            </w:tcPrChange>
          </w:tcPr>
          <w:p w:rsidR="00E01953" w:rsidRDefault="00E01953" w:rsidP="00FD0821">
            <w:pPr>
              <w:autoSpaceDE w:val="0"/>
              <w:autoSpaceDN w:val="0"/>
              <w:adjustRightInd w:val="0"/>
              <w:rPr>
                <w:ins w:id="2079" w:author="Microsoft Office-gebruiker" w:date="2018-07-31T08:01:00Z"/>
                <w:szCs w:val="22"/>
                <w:lang w:val="en-US"/>
              </w:rPr>
            </w:pPr>
          </w:p>
        </w:tc>
      </w:tr>
      <w:tr w:rsidR="00E01953" w:rsidTr="00E01953">
        <w:trPr>
          <w:ins w:id="2080" w:author="Microsoft Office-gebruiker" w:date="2018-07-30T16:25:00Z"/>
        </w:trPr>
        <w:tc>
          <w:tcPr>
            <w:tcW w:w="747" w:type="dxa"/>
            <w:tcPrChange w:id="2081"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082" w:author="Microsoft Office-gebruiker" w:date="2018-07-30T16:39:00Z"/>
                <w:rFonts w:ascii="Avenir Next" w:hAnsi="Avenir Next" w:cs="Avenir Next"/>
                <w:color w:val="000000"/>
                <w:szCs w:val="22"/>
                <w:lang w:val="nl-NL" w:eastAsia="en-GB"/>
              </w:rPr>
            </w:pPr>
            <w:ins w:id="2083" w:author="Microsoft Office-gebruiker" w:date="2018-07-30T17:44:00Z">
              <w:r>
                <w:rPr>
                  <w:rFonts w:ascii="Avenir Next" w:hAnsi="Avenir Next" w:cs="Avenir Next"/>
                  <w:color w:val="000000"/>
                  <w:szCs w:val="22"/>
                  <w:lang w:val="nl-NL" w:eastAsia="en-GB"/>
                </w:rPr>
                <w:t>O</w:t>
              </w:r>
            </w:ins>
          </w:p>
        </w:tc>
        <w:tc>
          <w:tcPr>
            <w:tcW w:w="986" w:type="dxa"/>
            <w:tcPrChange w:id="2084"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085" w:author="Microsoft Office-gebruiker" w:date="2018-07-30T16:42:00Z"/>
                <w:rFonts w:ascii="Avenir Next" w:hAnsi="Avenir Next" w:cs="Avenir Next"/>
                <w:color w:val="000000"/>
                <w:szCs w:val="22"/>
                <w:lang w:val="nl-NL" w:eastAsia="en-GB"/>
              </w:rPr>
            </w:pPr>
            <w:ins w:id="2086" w:author="Microsoft Office-gebruiker" w:date="2018-07-30T17:44:00Z">
              <w:r>
                <w:rPr>
                  <w:rFonts w:ascii="Avenir Next" w:hAnsi="Avenir Next" w:cs="Avenir Next"/>
                  <w:color w:val="000000"/>
                  <w:szCs w:val="22"/>
                  <w:lang w:val="nl-NL" w:eastAsia="en-GB"/>
                </w:rPr>
                <w:t>L</w:t>
              </w:r>
            </w:ins>
          </w:p>
        </w:tc>
        <w:tc>
          <w:tcPr>
            <w:tcW w:w="6365" w:type="dxa"/>
            <w:tcPrChange w:id="2087" w:author="Lilian Biber" w:date="2018-08-09T11:44:00Z">
              <w:tcPr>
                <w:tcW w:w="6365" w:type="dxa"/>
              </w:tcPr>
            </w:tcPrChange>
          </w:tcPr>
          <w:p w:rsidR="000D7B31" w:rsidRDefault="00E01953">
            <w:pPr>
              <w:tabs>
                <w:tab w:val="left" w:pos="20"/>
                <w:tab w:val="left" w:pos="360"/>
              </w:tabs>
              <w:autoSpaceDE w:val="0"/>
              <w:autoSpaceDN w:val="0"/>
              <w:adjustRightInd w:val="0"/>
              <w:rPr>
                <w:ins w:id="2088" w:author="Microsoft Office-gebruiker" w:date="2018-07-30T16:25:00Z"/>
                <w:rFonts w:ascii="Avenir Next" w:hAnsi="Avenir Next" w:cs="Avenir Next"/>
                <w:color w:val="000000"/>
                <w:szCs w:val="22"/>
                <w:lang w:val="nl-NL" w:eastAsia="en-GB"/>
              </w:rPr>
              <w:pPrChange w:id="2089" w:author="Microsoft Office-gebruiker" w:date="2018-07-30T16:29:00Z">
                <w:pPr>
                  <w:numPr>
                    <w:numId w:val="32"/>
                  </w:numPr>
                  <w:tabs>
                    <w:tab w:val="left" w:pos="20"/>
                    <w:tab w:val="left" w:pos="360"/>
                  </w:tabs>
                  <w:autoSpaceDE w:val="0"/>
                  <w:autoSpaceDN w:val="0"/>
                  <w:adjustRightInd w:val="0"/>
                  <w:ind w:left="360" w:hanging="360"/>
                </w:pPr>
              </w:pPrChange>
            </w:pPr>
            <w:ins w:id="2090" w:author="Microsoft Office-gebruiker" w:date="2018-07-30T16:25:00Z">
              <w:r>
                <w:rPr>
                  <w:rFonts w:ascii="Avenir Next" w:hAnsi="Avenir Next" w:cs="Avenir Next"/>
                  <w:color w:val="000000"/>
                  <w:szCs w:val="22"/>
                  <w:lang w:val="nl-NL" w:eastAsia="en-GB"/>
                </w:rPr>
                <w:t>Scheduling and rostering</w:t>
              </w:r>
            </w:ins>
          </w:p>
        </w:tc>
        <w:tc>
          <w:tcPr>
            <w:tcW w:w="1029" w:type="dxa"/>
            <w:tcPrChange w:id="2091" w:author="Lilian Biber" w:date="2018-08-09T11:44:00Z">
              <w:tcPr>
                <w:tcW w:w="1029" w:type="dxa"/>
              </w:tcPr>
            </w:tcPrChange>
          </w:tcPr>
          <w:p w:rsidR="00E01953" w:rsidRDefault="00E01953" w:rsidP="00FD0821">
            <w:pPr>
              <w:autoSpaceDE w:val="0"/>
              <w:autoSpaceDN w:val="0"/>
              <w:adjustRightInd w:val="0"/>
              <w:rPr>
                <w:ins w:id="2092" w:author="Microsoft Office-gebruiker" w:date="2018-07-30T16:25:00Z"/>
                <w:szCs w:val="22"/>
                <w:lang w:val="en-US"/>
              </w:rPr>
            </w:pPr>
          </w:p>
        </w:tc>
        <w:tc>
          <w:tcPr>
            <w:tcW w:w="1090" w:type="dxa"/>
            <w:tcPrChange w:id="2093" w:author="Lilian Biber" w:date="2018-08-09T11:44:00Z">
              <w:tcPr>
                <w:tcW w:w="1090" w:type="dxa"/>
              </w:tcPr>
            </w:tcPrChange>
          </w:tcPr>
          <w:p w:rsidR="00E01953" w:rsidRDefault="00E01953" w:rsidP="00FD0821">
            <w:pPr>
              <w:autoSpaceDE w:val="0"/>
              <w:autoSpaceDN w:val="0"/>
              <w:adjustRightInd w:val="0"/>
              <w:rPr>
                <w:ins w:id="2094" w:author="Microsoft Office-gebruiker" w:date="2018-07-30T16:25:00Z"/>
                <w:szCs w:val="22"/>
                <w:lang w:val="en-US"/>
              </w:rPr>
            </w:pPr>
          </w:p>
        </w:tc>
        <w:tc>
          <w:tcPr>
            <w:tcW w:w="1090" w:type="dxa"/>
            <w:tcPrChange w:id="2095" w:author="Lilian Biber" w:date="2018-08-09T11:44:00Z">
              <w:tcPr>
                <w:tcW w:w="1090" w:type="dxa"/>
              </w:tcPr>
            </w:tcPrChange>
          </w:tcPr>
          <w:p w:rsidR="00E01953" w:rsidRDefault="00E01953" w:rsidP="00FD0821">
            <w:pPr>
              <w:autoSpaceDE w:val="0"/>
              <w:autoSpaceDN w:val="0"/>
              <w:adjustRightInd w:val="0"/>
              <w:rPr>
                <w:ins w:id="2096" w:author="Microsoft Office-gebruiker" w:date="2018-07-30T16:25:00Z"/>
                <w:szCs w:val="22"/>
                <w:lang w:val="en-US"/>
              </w:rPr>
            </w:pPr>
            <w:ins w:id="2097" w:author="Microsoft Office-gebruiker" w:date="2018-07-30T16:32:00Z">
              <w:r>
                <w:rPr>
                  <w:szCs w:val="22"/>
                  <w:lang w:val="en-US"/>
                </w:rPr>
                <w:t>X</w:t>
              </w:r>
            </w:ins>
          </w:p>
        </w:tc>
        <w:tc>
          <w:tcPr>
            <w:tcW w:w="1090" w:type="dxa"/>
            <w:tcPrChange w:id="2098" w:author="Lilian Biber" w:date="2018-08-09T11:44:00Z">
              <w:tcPr>
                <w:tcW w:w="1090" w:type="dxa"/>
              </w:tcPr>
            </w:tcPrChange>
          </w:tcPr>
          <w:p w:rsidR="00E01953" w:rsidRDefault="00E01953" w:rsidP="00FD0821">
            <w:pPr>
              <w:autoSpaceDE w:val="0"/>
              <w:autoSpaceDN w:val="0"/>
              <w:adjustRightInd w:val="0"/>
              <w:rPr>
                <w:ins w:id="2099" w:author="Microsoft Office-gebruiker" w:date="2018-07-30T16:25:00Z"/>
                <w:szCs w:val="22"/>
                <w:lang w:val="en-US"/>
              </w:rPr>
            </w:pPr>
          </w:p>
        </w:tc>
        <w:tc>
          <w:tcPr>
            <w:tcW w:w="1090" w:type="dxa"/>
            <w:tcPrChange w:id="2100" w:author="Lilian Biber" w:date="2018-08-09T11:44:00Z">
              <w:tcPr>
                <w:tcW w:w="1090" w:type="dxa"/>
              </w:tcPr>
            </w:tcPrChange>
          </w:tcPr>
          <w:p w:rsidR="00E01953" w:rsidRDefault="00E01953" w:rsidP="00FD0821">
            <w:pPr>
              <w:autoSpaceDE w:val="0"/>
              <w:autoSpaceDN w:val="0"/>
              <w:adjustRightInd w:val="0"/>
              <w:rPr>
                <w:ins w:id="2101" w:author="Microsoft Office-gebruiker" w:date="2018-07-31T08:01:00Z"/>
                <w:szCs w:val="22"/>
                <w:lang w:val="en-US"/>
              </w:rPr>
            </w:pPr>
          </w:p>
        </w:tc>
      </w:tr>
      <w:tr w:rsidR="00E01953" w:rsidTr="00E01953">
        <w:trPr>
          <w:ins w:id="2102" w:author="Microsoft Office-gebruiker" w:date="2018-07-30T16:25:00Z"/>
        </w:trPr>
        <w:tc>
          <w:tcPr>
            <w:tcW w:w="747" w:type="dxa"/>
            <w:tcPrChange w:id="2103"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104" w:author="Microsoft Office-gebruiker" w:date="2018-07-30T16:39:00Z"/>
                <w:rFonts w:ascii="Avenir Next" w:hAnsi="Avenir Next" w:cs="Avenir Next"/>
                <w:color w:val="000000"/>
                <w:szCs w:val="22"/>
                <w:lang w:val="en-US" w:eastAsia="en-GB"/>
              </w:rPr>
            </w:pPr>
            <w:ins w:id="2105" w:author="Microsoft Office-gebruiker" w:date="2018-07-30T17:44:00Z">
              <w:r>
                <w:rPr>
                  <w:rFonts w:ascii="Avenir Next" w:hAnsi="Avenir Next" w:cs="Avenir Next"/>
                  <w:color w:val="000000"/>
                  <w:szCs w:val="22"/>
                  <w:lang w:val="en-US" w:eastAsia="en-GB"/>
                </w:rPr>
                <w:t>O</w:t>
              </w:r>
            </w:ins>
          </w:p>
        </w:tc>
        <w:tc>
          <w:tcPr>
            <w:tcW w:w="986" w:type="dxa"/>
            <w:tcPrChange w:id="2106"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107" w:author="Microsoft Office-gebruiker" w:date="2018-07-30T16:42:00Z"/>
                <w:rFonts w:ascii="Avenir Next" w:hAnsi="Avenir Next" w:cs="Avenir Next"/>
                <w:color w:val="000000"/>
                <w:szCs w:val="22"/>
                <w:lang w:val="en-US" w:eastAsia="en-GB"/>
              </w:rPr>
            </w:pPr>
            <w:ins w:id="2108" w:author="Microsoft Office-gebruiker" w:date="2018-07-30T17:44:00Z">
              <w:r>
                <w:rPr>
                  <w:rFonts w:ascii="Avenir Next" w:hAnsi="Avenir Next" w:cs="Avenir Next"/>
                  <w:color w:val="000000"/>
                  <w:szCs w:val="22"/>
                  <w:lang w:val="en-US" w:eastAsia="en-GB"/>
                </w:rPr>
                <w:t>L</w:t>
              </w:r>
            </w:ins>
          </w:p>
        </w:tc>
        <w:tc>
          <w:tcPr>
            <w:tcW w:w="6365" w:type="dxa"/>
            <w:tcPrChange w:id="2109" w:author="Lilian Biber" w:date="2018-08-09T11:44:00Z">
              <w:tcPr>
                <w:tcW w:w="6365" w:type="dxa"/>
              </w:tcPr>
            </w:tcPrChange>
          </w:tcPr>
          <w:p w:rsidR="000D7B31" w:rsidRDefault="00EF13A5">
            <w:pPr>
              <w:tabs>
                <w:tab w:val="left" w:pos="20"/>
                <w:tab w:val="left" w:pos="360"/>
              </w:tabs>
              <w:autoSpaceDE w:val="0"/>
              <w:autoSpaceDN w:val="0"/>
              <w:adjustRightInd w:val="0"/>
              <w:rPr>
                <w:ins w:id="2110" w:author="Microsoft Office-gebruiker" w:date="2018-07-30T16:25:00Z"/>
                <w:rFonts w:ascii="Avenir Next" w:hAnsi="Avenir Next" w:cs="Avenir Next"/>
                <w:color w:val="000000"/>
                <w:szCs w:val="22"/>
                <w:lang w:val="en-US" w:eastAsia="en-GB"/>
                <w:rPrChange w:id="2111" w:author="Microsoft Office-gebruiker" w:date="2018-07-30T16:26:00Z">
                  <w:rPr>
                    <w:ins w:id="2112" w:author="Microsoft Office-gebruiker" w:date="2018-07-30T16:25:00Z"/>
                    <w:rFonts w:ascii="Avenir Next" w:hAnsi="Avenir Next" w:cs="Avenir Next"/>
                    <w:color w:val="000000"/>
                    <w:szCs w:val="22"/>
                    <w:lang w:val="nl-NL" w:eastAsia="en-GB"/>
                  </w:rPr>
                </w:rPrChange>
              </w:rPr>
              <w:pPrChange w:id="2113" w:author="Microsoft Office-gebruiker" w:date="2018-07-30T16:29:00Z">
                <w:pPr>
                  <w:numPr>
                    <w:numId w:val="32"/>
                  </w:numPr>
                  <w:tabs>
                    <w:tab w:val="left" w:pos="20"/>
                    <w:tab w:val="left" w:pos="360"/>
                  </w:tabs>
                  <w:autoSpaceDE w:val="0"/>
                  <w:autoSpaceDN w:val="0"/>
                  <w:adjustRightInd w:val="0"/>
                  <w:ind w:left="360" w:hanging="360"/>
                </w:pPr>
              </w:pPrChange>
            </w:pPr>
            <w:ins w:id="2114" w:author="Microsoft Office-gebruiker" w:date="2018-07-30T16:25:00Z">
              <w:r w:rsidRPr="00EF13A5">
                <w:rPr>
                  <w:rFonts w:ascii="Avenir Next" w:hAnsi="Avenir Next" w:cs="Avenir Next"/>
                  <w:color w:val="000000"/>
                  <w:szCs w:val="22"/>
                  <w:lang w:val="en-US" w:eastAsia="en-GB"/>
                  <w:rPrChange w:id="2115" w:author="Microsoft Office-gebruiker" w:date="2018-07-30T16:26:00Z">
                    <w:rPr>
                      <w:rFonts w:ascii="Avenir Next" w:hAnsi="Avenir Next" w:cs="Avenir Next"/>
                      <w:color w:val="000000"/>
                      <w:szCs w:val="22"/>
                      <w:lang w:val="nl-NL" w:eastAsia="en-GB"/>
                    </w:rPr>
                  </w:rPrChange>
                </w:rPr>
                <w:t>Plan and oversee training cycle</w:t>
              </w:r>
            </w:ins>
          </w:p>
        </w:tc>
        <w:tc>
          <w:tcPr>
            <w:tcW w:w="1029" w:type="dxa"/>
            <w:tcPrChange w:id="2116" w:author="Lilian Biber" w:date="2018-08-09T11:44:00Z">
              <w:tcPr>
                <w:tcW w:w="1029" w:type="dxa"/>
              </w:tcPr>
            </w:tcPrChange>
          </w:tcPr>
          <w:p w:rsidR="00E01953" w:rsidRDefault="00E01953" w:rsidP="00FD0821">
            <w:pPr>
              <w:autoSpaceDE w:val="0"/>
              <w:autoSpaceDN w:val="0"/>
              <w:adjustRightInd w:val="0"/>
              <w:rPr>
                <w:ins w:id="2117" w:author="Microsoft Office-gebruiker" w:date="2018-07-30T16:25:00Z"/>
                <w:szCs w:val="22"/>
                <w:lang w:val="en-US"/>
              </w:rPr>
            </w:pPr>
          </w:p>
        </w:tc>
        <w:tc>
          <w:tcPr>
            <w:tcW w:w="1090" w:type="dxa"/>
            <w:tcPrChange w:id="2118" w:author="Lilian Biber" w:date="2018-08-09T11:44:00Z">
              <w:tcPr>
                <w:tcW w:w="1090" w:type="dxa"/>
              </w:tcPr>
            </w:tcPrChange>
          </w:tcPr>
          <w:p w:rsidR="00E01953" w:rsidRDefault="00E01953" w:rsidP="00FD0821">
            <w:pPr>
              <w:autoSpaceDE w:val="0"/>
              <w:autoSpaceDN w:val="0"/>
              <w:adjustRightInd w:val="0"/>
              <w:rPr>
                <w:ins w:id="2119" w:author="Microsoft Office-gebruiker" w:date="2018-07-30T16:25:00Z"/>
                <w:szCs w:val="22"/>
                <w:lang w:val="en-US"/>
              </w:rPr>
            </w:pPr>
          </w:p>
        </w:tc>
        <w:tc>
          <w:tcPr>
            <w:tcW w:w="1090" w:type="dxa"/>
            <w:tcPrChange w:id="2120" w:author="Lilian Biber" w:date="2018-08-09T11:44:00Z">
              <w:tcPr>
                <w:tcW w:w="1090" w:type="dxa"/>
              </w:tcPr>
            </w:tcPrChange>
          </w:tcPr>
          <w:p w:rsidR="00E01953" w:rsidRDefault="00E01953" w:rsidP="00FD0821">
            <w:pPr>
              <w:autoSpaceDE w:val="0"/>
              <w:autoSpaceDN w:val="0"/>
              <w:adjustRightInd w:val="0"/>
              <w:rPr>
                <w:ins w:id="2121" w:author="Microsoft Office-gebruiker" w:date="2018-07-30T16:25:00Z"/>
                <w:szCs w:val="22"/>
                <w:lang w:val="en-US"/>
              </w:rPr>
            </w:pPr>
            <w:ins w:id="2122" w:author="Microsoft Office-gebruiker" w:date="2018-07-30T16:32:00Z">
              <w:r>
                <w:rPr>
                  <w:szCs w:val="22"/>
                  <w:lang w:val="en-US"/>
                </w:rPr>
                <w:t>X</w:t>
              </w:r>
            </w:ins>
          </w:p>
        </w:tc>
        <w:tc>
          <w:tcPr>
            <w:tcW w:w="1090" w:type="dxa"/>
            <w:tcPrChange w:id="2123" w:author="Lilian Biber" w:date="2018-08-09T11:44:00Z">
              <w:tcPr>
                <w:tcW w:w="1090" w:type="dxa"/>
              </w:tcPr>
            </w:tcPrChange>
          </w:tcPr>
          <w:p w:rsidR="00E01953" w:rsidRDefault="00E01953" w:rsidP="00FD0821">
            <w:pPr>
              <w:autoSpaceDE w:val="0"/>
              <w:autoSpaceDN w:val="0"/>
              <w:adjustRightInd w:val="0"/>
              <w:rPr>
                <w:ins w:id="2124" w:author="Microsoft Office-gebruiker" w:date="2018-07-30T16:25:00Z"/>
                <w:szCs w:val="22"/>
                <w:lang w:val="en-US"/>
              </w:rPr>
            </w:pPr>
          </w:p>
        </w:tc>
        <w:tc>
          <w:tcPr>
            <w:tcW w:w="1090" w:type="dxa"/>
            <w:tcPrChange w:id="2125" w:author="Lilian Biber" w:date="2018-08-09T11:44:00Z">
              <w:tcPr>
                <w:tcW w:w="1090" w:type="dxa"/>
              </w:tcPr>
            </w:tcPrChange>
          </w:tcPr>
          <w:p w:rsidR="00E01953" w:rsidRDefault="00E01953" w:rsidP="00FD0821">
            <w:pPr>
              <w:autoSpaceDE w:val="0"/>
              <w:autoSpaceDN w:val="0"/>
              <w:adjustRightInd w:val="0"/>
              <w:rPr>
                <w:ins w:id="2126" w:author="Microsoft Office-gebruiker" w:date="2018-07-31T08:01:00Z"/>
                <w:szCs w:val="22"/>
                <w:lang w:val="en-US"/>
              </w:rPr>
            </w:pPr>
          </w:p>
        </w:tc>
      </w:tr>
      <w:tr w:rsidR="00E01953" w:rsidTr="00E01953">
        <w:trPr>
          <w:ins w:id="2127" w:author="Microsoft Office-gebruiker" w:date="2018-07-30T16:25:00Z"/>
        </w:trPr>
        <w:tc>
          <w:tcPr>
            <w:tcW w:w="747" w:type="dxa"/>
            <w:tcPrChange w:id="2128" w:author="Lilian Biber" w:date="2018-08-09T11:44:00Z">
              <w:tcPr>
                <w:tcW w:w="747" w:type="dxa"/>
              </w:tcPr>
            </w:tcPrChange>
          </w:tcPr>
          <w:p w:rsidR="00E01953" w:rsidRPr="00300845" w:rsidRDefault="00E01953" w:rsidP="00696C29">
            <w:pPr>
              <w:tabs>
                <w:tab w:val="left" w:pos="20"/>
                <w:tab w:val="left" w:pos="360"/>
              </w:tabs>
              <w:autoSpaceDE w:val="0"/>
              <w:autoSpaceDN w:val="0"/>
              <w:adjustRightInd w:val="0"/>
              <w:rPr>
                <w:ins w:id="2129" w:author="Microsoft Office-gebruiker" w:date="2018-07-30T16:39:00Z"/>
                <w:rFonts w:ascii="Avenir Next" w:hAnsi="Avenir Next" w:cs="Avenir Next"/>
                <w:color w:val="000000"/>
                <w:szCs w:val="22"/>
                <w:lang w:val="en-US" w:eastAsia="en-GB"/>
              </w:rPr>
            </w:pPr>
            <w:ins w:id="2130" w:author="Microsoft Office-gebruiker" w:date="2018-07-30T17:46:00Z">
              <w:r>
                <w:rPr>
                  <w:rFonts w:ascii="Avenir Next" w:hAnsi="Avenir Next" w:cs="Avenir Next"/>
                  <w:color w:val="000000"/>
                  <w:szCs w:val="22"/>
                  <w:lang w:val="en-US" w:eastAsia="en-GB"/>
                </w:rPr>
                <w:t>O</w:t>
              </w:r>
            </w:ins>
          </w:p>
        </w:tc>
        <w:tc>
          <w:tcPr>
            <w:tcW w:w="986" w:type="dxa"/>
            <w:tcPrChange w:id="2131" w:author="Lilian Biber" w:date="2018-08-09T11:44:00Z">
              <w:tcPr>
                <w:tcW w:w="986" w:type="dxa"/>
              </w:tcPr>
            </w:tcPrChange>
          </w:tcPr>
          <w:p w:rsidR="00E01953" w:rsidRPr="00300845" w:rsidRDefault="00E01953" w:rsidP="00696C29">
            <w:pPr>
              <w:tabs>
                <w:tab w:val="left" w:pos="20"/>
                <w:tab w:val="left" w:pos="360"/>
              </w:tabs>
              <w:autoSpaceDE w:val="0"/>
              <w:autoSpaceDN w:val="0"/>
              <w:adjustRightInd w:val="0"/>
              <w:rPr>
                <w:ins w:id="2132" w:author="Microsoft Office-gebruiker" w:date="2018-07-30T16:42:00Z"/>
                <w:rFonts w:ascii="Avenir Next" w:hAnsi="Avenir Next" w:cs="Avenir Next"/>
                <w:color w:val="000000"/>
                <w:szCs w:val="22"/>
                <w:lang w:val="en-US" w:eastAsia="en-GB"/>
              </w:rPr>
            </w:pPr>
            <w:ins w:id="2133" w:author="Microsoft Office-gebruiker" w:date="2018-07-30T17:46:00Z">
              <w:r>
                <w:rPr>
                  <w:rFonts w:ascii="Avenir Next" w:hAnsi="Avenir Next" w:cs="Avenir Next"/>
                  <w:color w:val="000000"/>
                  <w:szCs w:val="22"/>
                  <w:lang w:val="en-US" w:eastAsia="en-GB"/>
                </w:rPr>
                <w:t>E</w:t>
              </w:r>
            </w:ins>
          </w:p>
        </w:tc>
        <w:tc>
          <w:tcPr>
            <w:tcW w:w="6365" w:type="dxa"/>
            <w:tcPrChange w:id="2134" w:author="Lilian Biber" w:date="2018-08-09T11:44:00Z">
              <w:tcPr>
                <w:tcW w:w="6365" w:type="dxa"/>
              </w:tcPr>
            </w:tcPrChange>
          </w:tcPr>
          <w:p w:rsidR="000D7B31" w:rsidRDefault="00E01953">
            <w:pPr>
              <w:tabs>
                <w:tab w:val="left" w:pos="20"/>
                <w:tab w:val="left" w:pos="360"/>
              </w:tabs>
              <w:autoSpaceDE w:val="0"/>
              <w:autoSpaceDN w:val="0"/>
              <w:adjustRightInd w:val="0"/>
              <w:rPr>
                <w:ins w:id="2135" w:author="Microsoft Office-gebruiker" w:date="2018-07-30T16:25:00Z"/>
                <w:rFonts w:ascii="Avenir Next" w:hAnsi="Avenir Next" w:cs="Avenir Next"/>
                <w:color w:val="000000"/>
                <w:szCs w:val="22"/>
                <w:lang w:val="en-US" w:eastAsia="en-GB"/>
                <w:rPrChange w:id="2136" w:author="Microsoft Office-gebruiker" w:date="2018-07-30T16:26:00Z">
                  <w:rPr>
                    <w:ins w:id="2137" w:author="Microsoft Office-gebruiker" w:date="2018-07-30T16:25:00Z"/>
                    <w:rFonts w:ascii="Avenir Next" w:hAnsi="Avenir Next" w:cs="Avenir Next"/>
                    <w:color w:val="000000"/>
                    <w:szCs w:val="22"/>
                    <w:lang w:val="nl-NL" w:eastAsia="en-GB"/>
                  </w:rPr>
                </w:rPrChange>
              </w:rPr>
              <w:pPrChange w:id="2138" w:author="Microsoft Office-gebruiker" w:date="2018-07-30T16:29:00Z">
                <w:pPr>
                  <w:numPr>
                    <w:numId w:val="32"/>
                  </w:numPr>
                  <w:tabs>
                    <w:tab w:val="left" w:pos="20"/>
                    <w:tab w:val="left" w:pos="360"/>
                  </w:tabs>
                  <w:autoSpaceDE w:val="0"/>
                  <w:autoSpaceDN w:val="0"/>
                  <w:adjustRightInd w:val="0"/>
                  <w:ind w:left="360" w:hanging="360"/>
                </w:pPr>
              </w:pPrChange>
            </w:pPr>
            <w:ins w:id="2139" w:author="Microsoft Office-gebruiker" w:date="2018-07-30T16:25:00Z">
              <w:r w:rsidRPr="00300845">
                <w:rPr>
                  <w:rFonts w:ascii="Avenir Next" w:hAnsi="Avenir Next" w:cs="Avenir Next"/>
                  <w:color w:val="000000"/>
                  <w:szCs w:val="22"/>
                  <w:lang w:val="en-US" w:eastAsia="en-GB"/>
                </w:rPr>
                <w:t>Execution of dangerous cargo policy and pollution policy</w:t>
              </w:r>
            </w:ins>
          </w:p>
        </w:tc>
        <w:tc>
          <w:tcPr>
            <w:tcW w:w="1029" w:type="dxa"/>
            <w:tcPrChange w:id="2140" w:author="Lilian Biber" w:date="2018-08-09T11:44:00Z">
              <w:tcPr>
                <w:tcW w:w="1029" w:type="dxa"/>
              </w:tcPr>
            </w:tcPrChange>
          </w:tcPr>
          <w:p w:rsidR="00E01953" w:rsidRDefault="00E01953" w:rsidP="00FD0821">
            <w:pPr>
              <w:autoSpaceDE w:val="0"/>
              <w:autoSpaceDN w:val="0"/>
              <w:adjustRightInd w:val="0"/>
              <w:rPr>
                <w:ins w:id="2141" w:author="Microsoft Office-gebruiker" w:date="2018-07-30T16:25:00Z"/>
                <w:szCs w:val="22"/>
                <w:lang w:val="en-US"/>
              </w:rPr>
            </w:pPr>
          </w:p>
        </w:tc>
        <w:tc>
          <w:tcPr>
            <w:tcW w:w="1090" w:type="dxa"/>
            <w:tcPrChange w:id="2142" w:author="Lilian Biber" w:date="2018-08-09T11:44:00Z">
              <w:tcPr>
                <w:tcW w:w="1090" w:type="dxa"/>
              </w:tcPr>
            </w:tcPrChange>
          </w:tcPr>
          <w:p w:rsidR="00E01953" w:rsidRDefault="00E01953" w:rsidP="00FD0821">
            <w:pPr>
              <w:autoSpaceDE w:val="0"/>
              <w:autoSpaceDN w:val="0"/>
              <w:adjustRightInd w:val="0"/>
              <w:rPr>
                <w:ins w:id="2143" w:author="Microsoft Office-gebruiker" w:date="2018-07-30T16:25:00Z"/>
                <w:szCs w:val="22"/>
                <w:lang w:val="en-US"/>
              </w:rPr>
            </w:pPr>
          </w:p>
        </w:tc>
        <w:tc>
          <w:tcPr>
            <w:tcW w:w="1090" w:type="dxa"/>
            <w:tcPrChange w:id="2144" w:author="Lilian Biber" w:date="2018-08-09T11:44:00Z">
              <w:tcPr>
                <w:tcW w:w="1090" w:type="dxa"/>
              </w:tcPr>
            </w:tcPrChange>
          </w:tcPr>
          <w:p w:rsidR="00E01953" w:rsidRDefault="00E01953" w:rsidP="00FD0821">
            <w:pPr>
              <w:autoSpaceDE w:val="0"/>
              <w:autoSpaceDN w:val="0"/>
              <w:adjustRightInd w:val="0"/>
              <w:rPr>
                <w:ins w:id="2145" w:author="Microsoft Office-gebruiker" w:date="2018-07-30T16:25:00Z"/>
                <w:szCs w:val="22"/>
                <w:lang w:val="en-US"/>
              </w:rPr>
            </w:pPr>
            <w:ins w:id="2146" w:author="Microsoft Office-gebruiker" w:date="2018-07-30T16:32:00Z">
              <w:r>
                <w:rPr>
                  <w:szCs w:val="22"/>
                  <w:lang w:val="en-US"/>
                </w:rPr>
                <w:t>X</w:t>
              </w:r>
            </w:ins>
          </w:p>
        </w:tc>
        <w:tc>
          <w:tcPr>
            <w:tcW w:w="1090" w:type="dxa"/>
            <w:tcPrChange w:id="2147" w:author="Lilian Biber" w:date="2018-08-09T11:44:00Z">
              <w:tcPr>
                <w:tcW w:w="1090" w:type="dxa"/>
              </w:tcPr>
            </w:tcPrChange>
          </w:tcPr>
          <w:p w:rsidR="00E01953" w:rsidRDefault="00E01953" w:rsidP="00FD0821">
            <w:pPr>
              <w:autoSpaceDE w:val="0"/>
              <w:autoSpaceDN w:val="0"/>
              <w:adjustRightInd w:val="0"/>
              <w:rPr>
                <w:ins w:id="2148" w:author="Microsoft Office-gebruiker" w:date="2018-07-30T16:25:00Z"/>
                <w:szCs w:val="22"/>
                <w:lang w:val="en-US"/>
              </w:rPr>
            </w:pPr>
          </w:p>
        </w:tc>
        <w:tc>
          <w:tcPr>
            <w:tcW w:w="1090" w:type="dxa"/>
            <w:tcPrChange w:id="2149" w:author="Lilian Biber" w:date="2018-08-09T11:44:00Z">
              <w:tcPr>
                <w:tcW w:w="1090" w:type="dxa"/>
              </w:tcPr>
            </w:tcPrChange>
          </w:tcPr>
          <w:p w:rsidR="00E01953" w:rsidRDefault="00E01953" w:rsidP="00FD0821">
            <w:pPr>
              <w:autoSpaceDE w:val="0"/>
              <w:autoSpaceDN w:val="0"/>
              <w:adjustRightInd w:val="0"/>
              <w:rPr>
                <w:ins w:id="2150" w:author="Microsoft Office-gebruiker" w:date="2018-07-31T08:01:00Z"/>
                <w:szCs w:val="22"/>
                <w:lang w:val="en-US"/>
              </w:rPr>
            </w:pPr>
          </w:p>
        </w:tc>
      </w:tr>
      <w:tr w:rsidR="00E01953" w:rsidTr="00E01953">
        <w:trPr>
          <w:ins w:id="2151" w:author="Microsoft Office-gebruiker" w:date="2018-07-30T16:23:00Z"/>
        </w:trPr>
        <w:tc>
          <w:tcPr>
            <w:tcW w:w="747" w:type="dxa"/>
            <w:tcPrChange w:id="2152"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153" w:author="Microsoft Office-gebruiker" w:date="2018-07-30T16:39:00Z"/>
                <w:rFonts w:ascii="Avenir Next" w:hAnsi="Avenir Next" w:cs="Avenir Next"/>
                <w:color w:val="000000"/>
                <w:szCs w:val="22"/>
                <w:lang w:val="en-US" w:eastAsia="en-GB"/>
              </w:rPr>
            </w:pPr>
            <w:ins w:id="2154" w:author="Microsoft Office-gebruiker" w:date="2018-07-30T17:47:00Z">
              <w:r>
                <w:rPr>
                  <w:rFonts w:ascii="Avenir Next" w:hAnsi="Avenir Next" w:cs="Avenir Next"/>
                  <w:color w:val="000000"/>
                  <w:szCs w:val="22"/>
                  <w:lang w:val="en-US" w:eastAsia="en-GB"/>
                </w:rPr>
                <w:t>T</w:t>
              </w:r>
            </w:ins>
          </w:p>
        </w:tc>
        <w:tc>
          <w:tcPr>
            <w:tcW w:w="986" w:type="dxa"/>
            <w:tcPrChange w:id="2155"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156" w:author="Microsoft Office-gebruiker" w:date="2018-07-30T16:42:00Z"/>
                <w:rFonts w:ascii="Avenir Next" w:hAnsi="Avenir Next" w:cs="Avenir Next"/>
                <w:color w:val="000000"/>
                <w:szCs w:val="22"/>
                <w:lang w:val="en-US" w:eastAsia="en-GB"/>
              </w:rPr>
            </w:pPr>
            <w:ins w:id="2157" w:author="Microsoft Office-gebruiker" w:date="2018-07-30T17:47:00Z">
              <w:r>
                <w:rPr>
                  <w:rFonts w:ascii="Avenir Next" w:hAnsi="Avenir Next" w:cs="Avenir Next"/>
                  <w:color w:val="000000"/>
                  <w:szCs w:val="22"/>
                  <w:lang w:val="en-US" w:eastAsia="en-GB"/>
                </w:rPr>
                <w:t>L</w:t>
              </w:r>
            </w:ins>
          </w:p>
        </w:tc>
        <w:tc>
          <w:tcPr>
            <w:tcW w:w="6365" w:type="dxa"/>
            <w:tcPrChange w:id="2158" w:author="Lilian Biber" w:date="2018-08-09T11:44:00Z">
              <w:tcPr>
                <w:tcW w:w="6365" w:type="dxa"/>
              </w:tcPr>
            </w:tcPrChange>
          </w:tcPr>
          <w:p w:rsidR="000D7B31" w:rsidRDefault="00EF13A5">
            <w:pPr>
              <w:tabs>
                <w:tab w:val="left" w:pos="20"/>
                <w:tab w:val="left" w:pos="360"/>
              </w:tabs>
              <w:autoSpaceDE w:val="0"/>
              <w:autoSpaceDN w:val="0"/>
              <w:adjustRightInd w:val="0"/>
              <w:rPr>
                <w:ins w:id="2159" w:author="Microsoft Office-gebruiker" w:date="2018-07-30T16:23:00Z"/>
                <w:rFonts w:ascii="Avenir Next" w:hAnsi="Avenir Next" w:cs="Avenir Next"/>
                <w:color w:val="000000"/>
                <w:szCs w:val="22"/>
                <w:lang w:val="en-US" w:eastAsia="en-GB"/>
              </w:rPr>
              <w:pPrChange w:id="2160" w:author="Microsoft Office-gebruiker" w:date="2018-07-30T16:29:00Z">
                <w:pPr>
                  <w:numPr>
                    <w:numId w:val="32"/>
                  </w:numPr>
                  <w:tabs>
                    <w:tab w:val="left" w:pos="20"/>
                    <w:tab w:val="left" w:pos="360"/>
                  </w:tabs>
                  <w:autoSpaceDE w:val="0"/>
                  <w:autoSpaceDN w:val="0"/>
                  <w:adjustRightInd w:val="0"/>
                  <w:ind w:left="360" w:hanging="360"/>
                </w:pPr>
              </w:pPrChange>
            </w:pPr>
            <w:ins w:id="2161" w:author="Microsoft Office-gebruiker" w:date="2018-07-30T16:25:00Z">
              <w:r w:rsidRPr="00EF13A5">
                <w:rPr>
                  <w:rFonts w:ascii="Avenir Next" w:hAnsi="Avenir Next" w:cs="Avenir Next"/>
                  <w:color w:val="000000"/>
                  <w:szCs w:val="22"/>
                  <w:lang w:val="en-US" w:eastAsia="en-GB"/>
                  <w:rPrChange w:id="2162" w:author="Microsoft Office-gebruiker" w:date="2018-07-30T16:25:00Z">
                    <w:rPr>
                      <w:rFonts w:ascii="Avenir Next" w:hAnsi="Avenir Next" w:cs="Avenir Next"/>
                      <w:color w:val="000000"/>
                      <w:szCs w:val="22"/>
                      <w:lang w:val="nl-NL" w:eastAsia="en-GB"/>
                    </w:rPr>
                  </w:rPrChange>
                </w:rPr>
                <w:t xml:space="preserve">Develop system for stress management </w:t>
              </w:r>
            </w:ins>
          </w:p>
        </w:tc>
        <w:tc>
          <w:tcPr>
            <w:tcW w:w="1029" w:type="dxa"/>
            <w:tcPrChange w:id="2163" w:author="Lilian Biber" w:date="2018-08-09T11:44:00Z">
              <w:tcPr>
                <w:tcW w:w="1029" w:type="dxa"/>
              </w:tcPr>
            </w:tcPrChange>
          </w:tcPr>
          <w:p w:rsidR="00E01953" w:rsidRDefault="00E01953" w:rsidP="00FD0821">
            <w:pPr>
              <w:autoSpaceDE w:val="0"/>
              <w:autoSpaceDN w:val="0"/>
              <w:adjustRightInd w:val="0"/>
              <w:rPr>
                <w:ins w:id="2164" w:author="Microsoft Office-gebruiker" w:date="2018-07-30T16:23:00Z"/>
                <w:szCs w:val="22"/>
                <w:lang w:val="en-US"/>
              </w:rPr>
            </w:pPr>
          </w:p>
        </w:tc>
        <w:tc>
          <w:tcPr>
            <w:tcW w:w="1090" w:type="dxa"/>
            <w:tcPrChange w:id="2165" w:author="Lilian Biber" w:date="2018-08-09T11:44:00Z">
              <w:tcPr>
                <w:tcW w:w="1090" w:type="dxa"/>
              </w:tcPr>
            </w:tcPrChange>
          </w:tcPr>
          <w:p w:rsidR="00E01953" w:rsidRDefault="00E01953" w:rsidP="00FD0821">
            <w:pPr>
              <w:autoSpaceDE w:val="0"/>
              <w:autoSpaceDN w:val="0"/>
              <w:adjustRightInd w:val="0"/>
              <w:rPr>
                <w:ins w:id="2166" w:author="Microsoft Office-gebruiker" w:date="2018-07-30T16:23:00Z"/>
                <w:szCs w:val="22"/>
                <w:lang w:val="en-US"/>
              </w:rPr>
            </w:pPr>
          </w:p>
        </w:tc>
        <w:tc>
          <w:tcPr>
            <w:tcW w:w="1090" w:type="dxa"/>
            <w:tcPrChange w:id="2167" w:author="Lilian Biber" w:date="2018-08-09T11:44:00Z">
              <w:tcPr>
                <w:tcW w:w="1090" w:type="dxa"/>
              </w:tcPr>
            </w:tcPrChange>
          </w:tcPr>
          <w:p w:rsidR="00E01953" w:rsidRDefault="00E01953" w:rsidP="00FD0821">
            <w:pPr>
              <w:autoSpaceDE w:val="0"/>
              <w:autoSpaceDN w:val="0"/>
              <w:adjustRightInd w:val="0"/>
              <w:rPr>
                <w:ins w:id="2168" w:author="Microsoft Office-gebruiker" w:date="2018-07-30T16:23:00Z"/>
                <w:szCs w:val="22"/>
                <w:lang w:val="en-US"/>
              </w:rPr>
            </w:pPr>
            <w:ins w:id="2169" w:author="Microsoft Office-gebruiker" w:date="2018-07-30T16:32:00Z">
              <w:r>
                <w:rPr>
                  <w:szCs w:val="22"/>
                  <w:lang w:val="en-US"/>
                </w:rPr>
                <w:t>X</w:t>
              </w:r>
            </w:ins>
          </w:p>
        </w:tc>
        <w:tc>
          <w:tcPr>
            <w:tcW w:w="1090" w:type="dxa"/>
            <w:tcPrChange w:id="2170" w:author="Lilian Biber" w:date="2018-08-09T11:44:00Z">
              <w:tcPr>
                <w:tcW w:w="1090" w:type="dxa"/>
              </w:tcPr>
            </w:tcPrChange>
          </w:tcPr>
          <w:p w:rsidR="00E01953" w:rsidRDefault="00E01953" w:rsidP="00FD0821">
            <w:pPr>
              <w:autoSpaceDE w:val="0"/>
              <w:autoSpaceDN w:val="0"/>
              <w:adjustRightInd w:val="0"/>
              <w:rPr>
                <w:ins w:id="2171" w:author="Microsoft Office-gebruiker" w:date="2018-07-30T16:23:00Z"/>
                <w:szCs w:val="22"/>
                <w:lang w:val="en-US"/>
              </w:rPr>
            </w:pPr>
          </w:p>
        </w:tc>
        <w:tc>
          <w:tcPr>
            <w:tcW w:w="1090" w:type="dxa"/>
            <w:tcPrChange w:id="2172" w:author="Lilian Biber" w:date="2018-08-09T11:44:00Z">
              <w:tcPr>
                <w:tcW w:w="1090" w:type="dxa"/>
              </w:tcPr>
            </w:tcPrChange>
          </w:tcPr>
          <w:p w:rsidR="00E01953" w:rsidRDefault="00E01953" w:rsidP="00FD0821">
            <w:pPr>
              <w:autoSpaceDE w:val="0"/>
              <w:autoSpaceDN w:val="0"/>
              <w:adjustRightInd w:val="0"/>
              <w:rPr>
                <w:ins w:id="2173" w:author="Microsoft Office-gebruiker" w:date="2018-07-31T08:01:00Z"/>
                <w:szCs w:val="22"/>
                <w:lang w:val="en-US"/>
              </w:rPr>
            </w:pPr>
          </w:p>
        </w:tc>
      </w:tr>
      <w:tr w:rsidR="00E01953" w:rsidTr="00E01953">
        <w:trPr>
          <w:ins w:id="2174" w:author="Microsoft Office-gebruiker" w:date="2018-07-30T16:23:00Z"/>
        </w:trPr>
        <w:tc>
          <w:tcPr>
            <w:tcW w:w="747" w:type="dxa"/>
            <w:tcPrChange w:id="2175" w:author="Lilian Biber" w:date="2018-08-09T11:44:00Z">
              <w:tcPr>
                <w:tcW w:w="747" w:type="dxa"/>
              </w:tcPr>
            </w:tcPrChange>
          </w:tcPr>
          <w:p w:rsidR="00E01953" w:rsidRPr="00AC0866" w:rsidRDefault="00E01953" w:rsidP="00696C29">
            <w:pPr>
              <w:tabs>
                <w:tab w:val="left" w:pos="20"/>
                <w:tab w:val="left" w:pos="360"/>
              </w:tabs>
              <w:autoSpaceDE w:val="0"/>
              <w:autoSpaceDN w:val="0"/>
              <w:adjustRightInd w:val="0"/>
              <w:rPr>
                <w:ins w:id="2176" w:author="Microsoft Office-gebruiker" w:date="2018-07-30T16:39:00Z"/>
                <w:rFonts w:ascii="Avenir Next" w:hAnsi="Avenir Next" w:cs="Avenir Next"/>
                <w:color w:val="000000"/>
                <w:szCs w:val="22"/>
                <w:lang w:val="en-US" w:eastAsia="en-GB"/>
              </w:rPr>
            </w:pPr>
            <w:ins w:id="2177" w:author="Microsoft Office-gebruiker" w:date="2018-07-30T17:47:00Z">
              <w:r>
                <w:rPr>
                  <w:rFonts w:ascii="Avenir Next" w:hAnsi="Avenir Next" w:cs="Avenir Next"/>
                  <w:color w:val="000000"/>
                  <w:szCs w:val="22"/>
                  <w:lang w:val="en-US" w:eastAsia="en-GB"/>
                </w:rPr>
                <w:t>S</w:t>
              </w:r>
            </w:ins>
          </w:p>
        </w:tc>
        <w:tc>
          <w:tcPr>
            <w:tcW w:w="986" w:type="dxa"/>
            <w:tcPrChange w:id="2178" w:author="Lilian Biber" w:date="2018-08-09T11:44:00Z">
              <w:tcPr>
                <w:tcW w:w="986" w:type="dxa"/>
              </w:tcPr>
            </w:tcPrChange>
          </w:tcPr>
          <w:p w:rsidR="00E01953" w:rsidRPr="00AC0866" w:rsidRDefault="00E01953" w:rsidP="00696C29">
            <w:pPr>
              <w:tabs>
                <w:tab w:val="left" w:pos="20"/>
                <w:tab w:val="left" w:pos="360"/>
              </w:tabs>
              <w:autoSpaceDE w:val="0"/>
              <w:autoSpaceDN w:val="0"/>
              <w:adjustRightInd w:val="0"/>
              <w:rPr>
                <w:ins w:id="2179" w:author="Microsoft Office-gebruiker" w:date="2018-07-30T16:42:00Z"/>
                <w:rFonts w:ascii="Avenir Next" w:hAnsi="Avenir Next" w:cs="Avenir Next"/>
                <w:color w:val="000000"/>
                <w:szCs w:val="22"/>
                <w:lang w:val="en-US" w:eastAsia="en-GB"/>
              </w:rPr>
            </w:pPr>
            <w:ins w:id="2180" w:author="Microsoft Office-gebruiker" w:date="2018-07-30T17:47:00Z">
              <w:r>
                <w:rPr>
                  <w:rFonts w:ascii="Avenir Next" w:hAnsi="Avenir Next" w:cs="Avenir Next"/>
                  <w:color w:val="000000"/>
                  <w:szCs w:val="22"/>
                  <w:lang w:val="en-US" w:eastAsia="en-GB"/>
                </w:rPr>
                <w:t>E</w:t>
              </w:r>
            </w:ins>
          </w:p>
        </w:tc>
        <w:tc>
          <w:tcPr>
            <w:tcW w:w="6365" w:type="dxa"/>
            <w:tcPrChange w:id="2181" w:author="Lilian Biber" w:date="2018-08-09T11:44:00Z">
              <w:tcPr>
                <w:tcW w:w="6365" w:type="dxa"/>
              </w:tcPr>
            </w:tcPrChange>
          </w:tcPr>
          <w:p w:rsidR="000D7B31" w:rsidRDefault="00E01953">
            <w:pPr>
              <w:tabs>
                <w:tab w:val="left" w:pos="20"/>
                <w:tab w:val="left" w:pos="360"/>
              </w:tabs>
              <w:autoSpaceDE w:val="0"/>
              <w:autoSpaceDN w:val="0"/>
              <w:adjustRightInd w:val="0"/>
              <w:rPr>
                <w:ins w:id="2182" w:author="Microsoft Office-gebruiker" w:date="2018-07-30T16:23:00Z"/>
                <w:rFonts w:ascii="Avenir Next" w:hAnsi="Avenir Next" w:cs="Avenir Next"/>
                <w:color w:val="000000"/>
                <w:szCs w:val="22"/>
                <w:lang w:val="en-US" w:eastAsia="en-GB"/>
              </w:rPr>
              <w:pPrChange w:id="2183" w:author="Microsoft Office-gebruiker" w:date="2018-07-30T16:29:00Z">
                <w:pPr>
                  <w:numPr>
                    <w:numId w:val="32"/>
                  </w:numPr>
                  <w:tabs>
                    <w:tab w:val="left" w:pos="20"/>
                    <w:tab w:val="left" w:pos="360"/>
                  </w:tabs>
                  <w:autoSpaceDE w:val="0"/>
                  <w:autoSpaceDN w:val="0"/>
                  <w:adjustRightInd w:val="0"/>
                  <w:ind w:left="360" w:hanging="360"/>
                </w:pPr>
              </w:pPrChange>
            </w:pPr>
            <w:ins w:id="2184" w:author="Microsoft Office-gebruiker" w:date="2018-07-30T16:25:00Z">
              <w:r w:rsidRPr="00AC0866">
                <w:rPr>
                  <w:rFonts w:ascii="Avenir Next" w:hAnsi="Avenir Next" w:cs="Avenir Next"/>
                  <w:color w:val="000000"/>
                  <w:szCs w:val="22"/>
                  <w:lang w:val="en-US" w:eastAsia="en-GB"/>
                </w:rPr>
                <w:t>Developing, executing and evaluation with purchase department</w:t>
              </w:r>
            </w:ins>
          </w:p>
        </w:tc>
        <w:tc>
          <w:tcPr>
            <w:tcW w:w="1029" w:type="dxa"/>
            <w:tcPrChange w:id="2185" w:author="Lilian Biber" w:date="2018-08-09T11:44:00Z">
              <w:tcPr>
                <w:tcW w:w="1029" w:type="dxa"/>
              </w:tcPr>
            </w:tcPrChange>
          </w:tcPr>
          <w:p w:rsidR="00E01953" w:rsidRDefault="00E01953" w:rsidP="00FD0821">
            <w:pPr>
              <w:autoSpaceDE w:val="0"/>
              <w:autoSpaceDN w:val="0"/>
              <w:adjustRightInd w:val="0"/>
              <w:rPr>
                <w:ins w:id="2186" w:author="Microsoft Office-gebruiker" w:date="2018-07-30T16:23:00Z"/>
                <w:szCs w:val="22"/>
                <w:lang w:val="en-US"/>
              </w:rPr>
            </w:pPr>
          </w:p>
        </w:tc>
        <w:tc>
          <w:tcPr>
            <w:tcW w:w="1090" w:type="dxa"/>
            <w:tcPrChange w:id="2187" w:author="Lilian Biber" w:date="2018-08-09T11:44:00Z">
              <w:tcPr>
                <w:tcW w:w="1090" w:type="dxa"/>
              </w:tcPr>
            </w:tcPrChange>
          </w:tcPr>
          <w:p w:rsidR="00E01953" w:rsidRDefault="00E01953" w:rsidP="00FD0821">
            <w:pPr>
              <w:autoSpaceDE w:val="0"/>
              <w:autoSpaceDN w:val="0"/>
              <w:adjustRightInd w:val="0"/>
              <w:rPr>
                <w:ins w:id="2188" w:author="Microsoft Office-gebruiker" w:date="2018-07-30T16:23:00Z"/>
                <w:szCs w:val="22"/>
                <w:lang w:val="en-US"/>
              </w:rPr>
            </w:pPr>
          </w:p>
        </w:tc>
        <w:tc>
          <w:tcPr>
            <w:tcW w:w="1090" w:type="dxa"/>
            <w:tcPrChange w:id="2189" w:author="Lilian Biber" w:date="2018-08-09T11:44:00Z">
              <w:tcPr>
                <w:tcW w:w="1090" w:type="dxa"/>
              </w:tcPr>
            </w:tcPrChange>
          </w:tcPr>
          <w:p w:rsidR="00E01953" w:rsidRDefault="00E01953" w:rsidP="00FD0821">
            <w:pPr>
              <w:autoSpaceDE w:val="0"/>
              <w:autoSpaceDN w:val="0"/>
              <w:adjustRightInd w:val="0"/>
              <w:rPr>
                <w:ins w:id="2190" w:author="Microsoft Office-gebruiker" w:date="2018-07-30T16:23:00Z"/>
                <w:szCs w:val="22"/>
                <w:lang w:val="en-US"/>
              </w:rPr>
            </w:pPr>
            <w:ins w:id="2191" w:author="Microsoft Office-gebruiker" w:date="2018-07-30T16:32:00Z">
              <w:r>
                <w:rPr>
                  <w:szCs w:val="22"/>
                  <w:lang w:val="en-US"/>
                </w:rPr>
                <w:t>X</w:t>
              </w:r>
            </w:ins>
          </w:p>
        </w:tc>
        <w:tc>
          <w:tcPr>
            <w:tcW w:w="1090" w:type="dxa"/>
            <w:tcPrChange w:id="2192" w:author="Lilian Biber" w:date="2018-08-09T11:44:00Z">
              <w:tcPr>
                <w:tcW w:w="1090" w:type="dxa"/>
              </w:tcPr>
            </w:tcPrChange>
          </w:tcPr>
          <w:p w:rsidR="00E01953" w:rsidRDefault="00E01953" w:rsidP="00FD0821">
            <w:pPr>
              <w:autoSpaceDE w:val="0"/>
              <w:autoSpaceDN w:val="0"/>
              <w:adjustRightInd w:val="0"/>
              <w:rPr>
                <w:ins w:id="2193" w:author="Microsoft Office-gebruiker" w:date="2018-07-30T16:23:00Z"/>
                <w:szCs w:val="22"/>
                <w:lang w:val="en-US"/>
              </w:rPr>
            </w:pPr>
          </w:p>
        </w:tc>
        <w:tc>
          <w:tcPr>
            <w:tcW w:w="1090" w:type="dxa"/>
            <w:tcPrChange w:id="2194" w:author="Lilian Biber" w:date="2018-08-09T11:44:00Z">
              <w:tcPr>
                <w:tcW w:w="1090" w:type="dxa"/>
              </w:tcPr>
            </w:tcPrChange>
          </w:tcPr>
          <w:p w:rsidR="00E01953" w:rsidRDefault="00E01953" w:rsidP="00FD0821">
            <w:pPr>
              <w:autoSpaceDE w:val="0"/>
              <w:autoSpaceDN w:val="0"/>
              <w:adjustRightInd w:val="0"/>
              <w:rPr>
                <w:ins w:id="2195" w:author="Microsoft Office-gebruiker" w:date="2018-07-31T08:01:00Z"/>
                <w:szCs w:val="22"/>
                <w:lang w:val="en-US"/>
              </w:rPr>
            </w:pPr>
          </w:p>
        </w:tc>
      </w:tr>
      <w:tr w:rsidR="00E01953" w:rsidTr="00E01953">
        <w:trPr>
          <w:ins w:id="2196" w:author="Microsoft Office-gebruiker" w:date="2018-07-30T16:23:00Z"/>
        </w:trPr>
        <w:tc>
          <w:tcPr>
            <w:tcW w:w="747" w:type="dxa"/>
            <w:tcPrChange w:id="2197"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198" w:author="Microsoft Office-gebruiker" w:date="2018-07-30T16:39:00Z"/>
                <w:rFonts w:ascii="Avenir Next" w:hAnsi="Avenir Next" w:cs="Avenir Next"/>
                <w:color w:val="000000"/>
                <w:szCs w:val="22"/>
                <w:lang w:val="en-US" w:eastAsia="en-GB"/>
              </w:rPr>
            </w:pPr>
            <w:ins w:id="2199" w:author="Microsoft Office-gebruiker" w:date="2018-07-30T17:48:00Z">
              <w:r>
                <w:rPr>
                  <w:rFonts w:ascii="Avenir Next" w:hAnsi="Avenir Next" w:cs="Avenir Next"/>
                  <w:color w:val="000000"/>
                  <w:szCs w:val="22"/>
                  <w:lang w:val="en-US" w:eastAsia="en-GB"/>
                </w:rPr>
                <w:t>T</w:t>
              </w:r>
            </w:ins>
          </w:p>
        </w:tc>
        <w:tc>
          <w:tcPr>
            <w:tcW w:w="986" w:type="dxa"/>
            <w:tcPrChange w:id="2200"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201" w:author="Microsoft Office-gebruiker" w:date="2018-07-30T16:42:00Z"/>
                <w:rFonts w:ascii="Avenir Next" w:hAnsi="Avenir Next" w:cs="Avenir Next"/>
                <w:color w:val="000000"/>
                <w:szCs w:val="22"/>
                <w:lang w:val="en-US" w:eastAsia="en-GB"/>
              </w:rPr>
            </w:pPr>
            <w:ins w:id="2202" w:author="Microsoft Office-gebruiker" w:date="2018-07-30T17:48:00Z">
              <w:r>
                <w:rPr>
                  <w:rFonts w:ascii="Avenir Next" w:hAnsi="Avenir Next" w:cs="Avenir Next"/>
                  <w:color w:val="000000"/>
                  <w:szCs w:val="22"/>
                  <w:lang w:val="en-US" w:eastAsia="en-GB"/>
                </w:rPr>
                <w:t>E</w:t>
              </w:r>
            </w:ins>
          </w:p>
        </w:tc>
        <w:tc>
          <w:tcPr>
            <w:tcW w:w="6365" w:type="dxa"/>
            <w:tcPrChange w:id="2203" w:author="Lilian Biber" w:date="2018-08-09T11:44:00Z">
              <w:tcPr>
                <w:tcW w:w="6365" w:type="dxa"/>
              </w:tcPr>
            </w:tcPrChange>
          </w:tcPr>
          <w:p w:rsidR="000D7B31" w:rsidRDefault="00EF13A5">
            <w:pPr>
              <w:tabs>
                <w:tab w:val="left" w:pos="20"/>
                <w:tab w:val="left" w:pos="360"/>
              </w:tabs>
              <w:autoSpaceDE w:val="0"/>
              <w:autoSpaceDN w:val="0"/>
              <w:adjustRightInd w:val="0"/>
              <w:rPr>
                <w:ins w:id="2204" w:author="Microsoft Office-gebruiker" w:date="2018-07-30T16:23:00Z"/>
                <w:rFonts w:ascii="Avenir Next" w:hAnsi="Avenir Next" w:cs="Avenir Next"/>
                <w:color w:val="000000"/>
                <w:szCs w:val="22"/>
                <w:lang w:val="en-US" w:eastAsia="en-GB"/>
              </w:rPr>
              <w:pPrChange w:id="2205" w:author="Microsoft Office-gebruiker" w:date="2018-07-30T16:29:00Z">
                <w:pPr>
                  <w:numPr>
                    <w:numId w:val="32"/>
                  </w:numPr>
                  <w:tabs>
                    <w:tab w:val="left" w:pos="20"/>
                    <w:tab w:val="left" w:pos="360"/>
                  </w:tabs>
                  <w:autoSpaceDE w:val="0"/>
                  <w:autoSpaceDN w:val="0"/>
                  <w:adjustRightInd w:val="0"/>
                  <w:ind w:left="360" w:hanging="360"/>
                </w:pPr>
              </w:pPrChange>
            </w:pPr>
            <w:ins w:id="2206" w:author="Microsoft Office-gebruiker" w:date="2018-07-30T16:24:00Z">
              <w:r w:rsidRPr="00EF13A5">
                <w:rPr>
                  <w:rFonts w:ascii="Avenir Next" w:hAnsi="Avenir Next" w:cs="Avenir Next"/>
                  <w:color w:val="000000"/>
                  <w:szCs w:val="22"/>
                  <w:lang w:val="en-US" w:eastAsia="en-GB"/>
                  <w:rPrChange w:id="2207" w:author="Microsoft Office-gebruiker" w:date="2018-07-30T16:24:00Z">
                    <w:rPr>
                      <w:rFonts w:ascii="Avenir Next" w:hAnsi="Avenir Next" w:cs="Avenir Next"/>
                      <w:color w:val="000000"/>
                      <w:szCs w:val="22"/>
                      <w:lang w:val="nl-NL" w:eastAsia="en-GB"/>
                    </w:rPr>
                  </w:rPrChange>
                </w:rPr>
                <w:t>Administration of incidents and accidents</w:t>
              </w:r>
            </w:ins>
          </w:p>
        </w:tc>
        <w:tc>
          <w:tcPr>
            <w:tcW w:w="1029" w:type="dxa"/>
            <w:tcPrChange w:id="2208" w:author="Lilian Biber" w:date="2018-08-09T11:44:00Z">
              <w:tcPr>
                <w:tcW w:w="1029" w:type="dxa"/>
              </w:tcPr>
            </w:tcPrChange>
          </w:tcPr>
          <w:p w:rsidR="00E01953" w:rsidRDefault="00E01953" w:rsidP="00FD0821">
            <w:pPr>
              <w:autoSpaceDE w:val="0"/>
              <w:autoSpaceDN w:val="0"/>
              <w:adjustRightInd w:val="0"/>
              <w:rPr>
                <w:ins w:id="2209" w:author="Microsoft Office-gebruiker" w:date="2018-07-30T16:23:00Z"/>
                <w:szCs w:val="22"/>
                <w:lang w:val="en-US"/>
              </w:rPr>
            </w:pPr>
          </w:p>
        </w:tc>
        <w:tc>
          <w:tcPr>
            <w:tcW w:w="1090" w:type="dxa"/>
            <w:tcPrChange w:id="2210" w:author="Lilian Biber" w:date="2018-08-09T11:44:00Z">
              <w:tcPr>
                <w:tcW w:w="1090" w:type="dxa"/>
              </w:tcPr>
            </w:tcPrChange>
          </w:tcPr>
          <w:p w:rsidR="00E01953" w:rsidRDefault="00E01953" w:rsidP="00FD0821">
            <w:pPr>
              <w:autoSpaceDE w:val="0"/>
              <w:autoSpaceDN w:val="0"/>
              <w:adjustRightInd w:val="0"/>
              <w:rPr>
                <w:ins w:id="2211" w:author="Microsoft Office-gebruiker" w:date="2018-07-30T16:23:00Z"/>
                <w:szCs w:val="22"/>
                <w:lang w:val="en-US"/>
              </w:rPr>
            </w:pPr>
          </w:p>
        </w:tc>
        <w:tc>
          <w:tcPr>
            <w:tcW w:w="1090" w:type="dxa"/>
            <w:tcPrChange w:id="2212" w:author="Lilian Biber" w:date="2018-08-09T11:44:00Z">
              <w:tcPr>
                <w:tcW w:w="1090" w:type="dxa"/>
              </w:tcPr>
            </w:tcPrChange>
          </w:tcPr>
          <w:p w:rsidR="00E01953" w:rsidRDefault="00E01953" w:rsidP="00FD0821">
            <w:pPr>
              <w:autoSpaceDE w:val="0"/>
              <w:autoSpaceDN w:val="0"/>
              <w:adjustRightInd w:val="0"/>
              <w:rPr>
                <w:ins w:id="2213" w:author="Microsoft Office-gebruiker" w:date="2018-07-30T16:23:00Z"/>
                <w:szCs w:val="22"/>
                <w:lang w:val="en-US"/>
              </w:rPr>
            </w:pPr>
            <w:ins w:id="2214" w:author="Microsoft Office-gebruiker" w:date="2018-07-30T16:32:00Z">
              <w:r>
                <w:rPr>
                  <w:szCs w:val="22"/>
                  <w:lang w:val="en-US"/>
                </w:rPr>
                <w:t>X</w:t>
              </w:r>
            </w:ins>
          </w:p>
        </w:tc>
        <w:tc>
          <w:tcPr>
            <w:tcW w:w="1090" w:type="dxa"/>
            <w:tcPrChange w:id="2215" w:author="Lilian Biber" w:date="2018-08-09T11:44:00Z">
              <w:tcPr>
                <w:tcW w:w="1090" w:type="dxa"/>
              </w:tcPr>
            </w:tcPrChange>
          </w:tcPr>
          <w:p w:rsidR="00E01953" w:rsidRDefault="00E01953" w:rsidP="00FD0821">
            <w:pPr>
              <w:autoSpaceDE w:val="0"/>
              <w:autoSpaceDN w:val="0"/>
              <w:adjustRightInd w:val="0"/>
              <w:rPr>
                <w:ins w:id="2216" w:author="Microsoft Office-gebruiker" w:date="2018-07-30T16:23:00Z"/>
                <w:szCs w:val="22"/>
                <w:lang w:val="en-US"/>
              </w:rPr>
            </w:pPr>
          </w:p>
        </w:tc>
        <w:tc>
          <w:tcPr>
            <w:tcW w:w="1090" w:type="dxa"/>
            <w:tcPrChange w:id="2217" w:author="Lilian Biber" w:date="2018-08-09T11:44:00Z">
              <w:tcPr>
                <w:tcW w:w="1090" w:type="dxa"/>
              </w:tcPr>
            </w:tcPrChange>
          </w:tcPr>
          <w:p w:rsidR="00E01953" w:rsidRDefault="00E01953" w:rsidP="00FD0821">
            <w:pPr>
              <w:autoSpaceDE w:val="0"/>
              <w:autoSpaceDN w:val="0"/>
              <w:adjustRightInd w:val="0"/>
              <w:rPr>
                <w:ins w:id="2218" w:author="Microsoft Office-gebruiker" w:date="2018-07-31T08:01:00Z"/>
                <w:szCs w:val="22"/>
                <w:lang w:val="en-US"/>
              </w:rPr>
            </w:pPr>
          </w:p>
        </w:tc>
      </w:tr>
      <w:tr w:rsidR="00E01953" w:rsidTr="00E01953">
        <w:trPr>
          <w:ins w:id="2219" w:author="Microsoft Office-gebruiker" w:date="2018-07-30T16:23:00Z"/>
        </w:trPr>
        <w:tc>
          <w:tcPr>
            <w:tcW w:w="747" w:type="dxa"/>
            <w:tcPrChange w:id="2220"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221" w:author="Microsoft Office-gebruiker" w:date="2018-07-30T16:39:00Z"/>
                <w:rFonts w:ascii="Avenir Next" w:hAnsi="Avenir Next" w:cs="Avenir Next"/>
                <w:color w:val="000000"/>
                <w:szCs w:val="22"/>
                <w:lang w:val="en-US" w:eastAsia="en-GB"/>
              </w:rPr>
            </w:pPr>
            <w:ins w:id="2222" w:author="Microsoft Office-gebruiker" w:date="2018-07-30T17:48:00Z">
              <w:r>
                <w:rPr>
                  <w:rFonts w:ascii="Avenir Next" w:hAnsi="Avenir Next" w:cs="Avenir Next"/>
                  <w:color w:val="000000"/>
                  <w:szCs w:val="22"/>
                  <w:lang w:val="en-US" w:eastAsia="en-GB"/>
                </w:rPr>
                <w:t>T</w:t>
              </w:r>
            </w:ins>
          </w:p>
        </w:tc>
        <w:tc>
          <w:tcPr>
            <w:tcW w:w="986" w:type="dxa"/>
            <w:tcPrChange w:id="2223"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224" w:author="Microsoft Office-gebruiker" w:date="2018-07-30T16:42:00Z"/>
                <w:rFonts w:ascii="Avenir Next" w:hAnsi="Avenir Next" w:cs="Avenir Next"/>
                <w:color w:val="000000"/>
                <w:szCs w:val="22"/>
                <w:lang w:val="en-US" w:eastAsia="en-GB"/>
              </w:rPr>
            </w:pPr>
            <w:ins w:id="2225" w:author="Microsoft Office-gebruiker" w:date="2018-07-30T17:48:00Z">
              <w:r>
                <w:rPr>
                  <w:rFonts w:ascii="Avenir Next" w:hAnsi="Avenir Next" w:cs="Avenir Next"/>
                  <w:color w:val="000000"/>
                  <w:szCs w:val="22"/>
                  <w:lang w:val="en-US" w:eastAsia="en-GB"/>
                </w:rPr>
                <w:t>L</w:t>
              </w:r>
            </w:ins>
          </w:p>
        </w:tc>
        <w:tc>
          <w:tcPr>
            <w:tcW w:w="6365" w:type="dxa"/>
            <w:tcPrChange w:id="2226" w:author="Lilian Biber" w:date="2018-08-09T11:44:00Z">
              <w:tcPr>
                <w:tcW w:w="6365" w:type="dxa"/>
              </w:tcPr>
            </w:tcPrChange>
          </w:tcPr>
          <w:p w:rsidR="000D7B31" w:rsidRDefault="00EF13A5">
            <w:pPr>
              <w:tabs>
                <w:tab w:val="left" w:pos="20"/>
                <w:tab w:val="left" w:pos="360"/>
              </w:tabs>
              <w:autoSpaceDE w:val="0"/>
              <w:autoSpaceDN w:val="0"/>
              <w:adjustRightInd w:val="0"/>
              <w:rPr>
                <w:ins w:id="2227" w:author="Microsoft Office-gebruiker" w:date="2018-07-30T16:23:00Z"/>
                <w:rFonts w:ascii="Avenir Next" w:hAnsi="Avenir Next" w:cs="Avenir Next"/>
                <w:color w:val="000000"/>
                <w:szCs w:val="22"/>
                <w:lang w:val="en-US" w:eastAsia="en-GB"/>
              </w:rPr>
              <w:pPrChange w:id="2228" w:author="Microsoft Office-gebruiker" w:date="2018-07-30T16:29:00Z">
                <w:pPr>
                  <w:numPr>
                    <w:numId w:val="32"/>
                  </w:numPr>
                  <w:tabs>
                    <w:tab w:val="left" w:pos="20"/>
                    <w:tab w:val="left" w:pos="360"/>
                  </w:tabs>
                  <w:autoSpaceDE w:val="0"/>
                  <w:autoSpaceDN w:val="0"/>
                  <w:adjustRightInd w:val="0"/>
                  <w:ind w:left="360" w:hanging="360"/>
                </w:pPr>
              </w:pPrChange>
            </w:pPr>
            <w:ins w:id="2229" w:author="Microsoft Office-gebruiker" w:date="2018-07-30T16:24:00Z">
              <w:r w:rsidRPr="00EF13A5">
                <w:rPr>
                  <w:rFonts w:ascii="Avenir Next" w:hAnsi="Avenir Next" w:cs="Avenir Next"/>
                  <w:color w:val="000000"/>
                  <w:szCs w:val="22"/>
                  <w:lang w:val="en-US" w:eastAsia="en-GB"/>
                  <w:rPrChange w:id="2230" w:author="Microsoft Office-gebruiker" w:date="2018-07-30T16:24:00Z">
                    <w:rPr>
                      <w:rFonts w:ascii="Avenir Next" w:hAnsi="Avenir Next" w:cs="Avenir Next"/>
                      <w:color w:val="000000"/>
                      <w:szCs w:val="22"/>
                      <w:lang w:val="nl-NL" w:eastAsia="en-GB"/>
                    </w:rPr>
                  </w:rPrChange>
                </w:rPr>
                <w:t>Implementation of manpower planning system</w:t>
              </w:r>
            </w:ins>
          </w:p>
        </w:tc>
        <w:tc>
          <w:tcPr>
            <w:tcW w:w="1029" w:type="dxa"/>
            <w:tcPrChange w:id="2231" w:author="Lilian Biber" w:date="2018-08-09T11:44:00Z">
              <w:tcPr>
                <w:tcW w:w="1029" w:type="dxa"/>
              </w:tcPr>
            </w:tcPrChange>
          </w:tcPr>
          <w:p w:rsidR="00E01953" w:rsidRDefault="00E01953" w:rsidP="00FD0821">
            <w:pPr>
              <w:autoSpaceDE w:val="0"/>
              <w:autoSpaceDN w:val="0"/>
              <w:adjustRightInd w:val="0"/>
              <w:rPr>
                <w:ins w:id="2232" w:author="Microsoft Office-gebruiker" w:date="2018-07-30T16:23:00Z"/>
                <w:szCs w:val="22"/>
                <w:lang w:val="en-US"/>
              </w:rPr>
            </w:pPr>
          </w:p>
        </w:tc>
        <w:tc>
          <w:tcPr>
            <w:tcW w:w="1090" w:type="dxa"/>
            <w:tcPrChange w:id="2233" w:author="Lilian Biber" w:date="2018-08-09T11:44:00Z">
              <w:tcPr>
                <w:tcW w:w="1090" w:type="dxa"/>
              </w:tcPr>
            </w:tcPrChange>
          </w:tcPr>
          <w:p w:rsidR="00E01953" w:rsidRDefault="00E01953" w:rsidP="00FD0821">
            <w:pPr>
              <w:autoSpaceDE w:val="0"/>
              <w:autoSpaceDN w:val="0"/>
              <w:adjustRightInd w:val="0"/>
              <w:rPr>
                <w:ins w:id="2234" w:author="Microsoft Office-gebruiker" w:date="2018-07-30T16:23:00Z"/>
                <w:szCs w:val="22"/>
                <w:lang w:val="en-US"/>
              </w:rPr>
            </w:pPr>
          </w:p>
        </w:tc>
        <w:tc>
          <w:tcPr>
            <w:tcW w:w="1090" w:type="dxa"/>
            <w:tcPrChange w:id="2235" w:author="Lilian Biber" w:date="2018-08-09T11:44:00Z">
              <w:tcPr>
                <w:tcW w:w="1090" w:type="dxa"/>
              </w:tcPr>
            </w:tcPrChange>
          </w:tcPr>
          <w:p w:rsidR="00E01953" w:rsidRDefault="00E01953" w:rsidP="00FD0821">
            <w:pPr>
              <w:autoSpaceDE w:val="0"/>
              <w:autoSpaceDN w:val="0"/>
              <w:adjustRightInd w:val="0"/>
              <w:rPr>
                <w:ins w:id="2236" w:author="Microsoft Office-gebruiker" w:date="2018-07-30T16:23:00Z"/>
                <w:szCs w:val="22"/>
                <w:lang w:val="en-US"/>
              </w:rPr>
            </w:pPr>
            <w:ins w:id="2237" w:author="Microsoft Office-gebruiker" w:date="2018-07-30T16:32:00Z">
              <w:r>
                <w:rPr>
                  <w:szCs w:val="22"/>
                  <w:lang w:val="en-US"/>
                </w:rPr>
                <w:t>X</w:t>
              </w:r>
            </w:ins>
          </w:p>
        </w:tc>
        <w:tc>
          <w:tcPr>
            <w:tcW w:w="1090" w:type="dxa"/>
            <w:tcPrChange w:id="2238" w:author="Lilian Biber" w:date="2018-08-09T11:44:00Z">
              <w:tcPr>
                <w:tcW w:w="1090" w:type="dxa"/>
              </w:tcPr>
            </w:tcPrChange>
          </w:tcPr>
          <w:p w:rsidR="00E01953" w:rsidRDefault="00E01953" w:rsidP="00FD0821">
            <w:pPr>
              <w:autoSpaceDE w:val="0"/>
              <w:autoSpaceDN w:val="0"/>
              <w:adjustRightInd w:val="0"/>
              <w:rPr>
                <w:ins w:id="2239" w:author="Microsoft Office-gebruiker" w:date="2018-07-30T16:23:00Z"/>
                <w:szCs w:val="22"/>
                <w:lang w:val="en-US"/>
              </w:rPr>
            </w:pPr>
          </w:p>
        </w:tc>
        <w:tc>
          <w:tcPr>
            <w:tcW w:w="1090" w:type="dxa"/>
            <w:tcPrChange w:id="2240" w:author="Lilian Biber" w:date="2018-08-09T11:44:00Z">
              <w:tcPr>
                <w:tcW w:w="1090" w:type="dxa"/>
              </w:tcPr>
            </w:tcPrChange>
          </w:tcPr>
          <w:p w:rsidR="00E01953" w:rsidRDefault="00E01953" w:rsidP="00FD0821">
            <w:pPr>
              <w:autoSpaceDE w:val="0"/>
              <w:autoSpaceDN w:val="0"/>
              <w:adjustRightInd w:val="0"/>
              <w:rPr>
                <w:ins w:id="2241" w:author="Microsoft Office-gebruiker" w:date="2018-07-31T08:01:00Z"/>
                <w:szCs w:val="22"/>
                <w:lang w:val="en-US"/>
              </w:rPr>
            </w:pPr>
          </w:p>
        </w:tc>
      </w:tr>
      <w:tr w:rsidR="00E01953" w:rsidTr="00E01953">
        <w:trPr>
          <w:ins w:id="2242" w:author="Microsoft Office-gebruiker" w:date="2018-07-30T16:23:00Z"/>
        </w:trPr>
        <w:tc>
          <w:tcPr>
            <w:tcW w:w="747" w:type="dxa"/>
            <w:tcPrChange w:id="2243" w:author="Lilian Biber" w:date="2018-08-09T11:44:00Z">
              <w:tcPr>
                <w:tcW w:w="747" w:type="dxa"/>
              </w:tcPr>
            </w:tcPrChange>
          </w:tcPr>
          <w:p w:rsidR="00E01953" w:rsidRPr="00527E7D" w:rsidRDefault="00E01953" w:rsidP="00696C29">
            <w:pPr>
              <w:tabs>
                <w:tab w:val="left" w:pos="20"/>
                <w:tab w:val="left" w:pos="360"/>
              </w:tabs>
              <w:autoSpaceDE w:val="0"/>
              <w:autoSpaceDN w:val="0"/>
              <w:adjustRightInd w:val="0"/>
              <w:rPr>
                <w:ins w:id="2244" w:author="Microsoft Office-gebruiker" w:date="2018-07-30T16:39:00Z"/>
                <w:rFonts w:ascii="Avenir Next" w:hAnsi="Avenir Next" w:cs="Avenir Next"/>
                <w:color w:val="000000"/>
                <w:szCs w:val="22"/>
                <w:lang w:val="en-US" w:eastAsia="en-GB"/>
              </w:rPr>
            </w:pPr>
            <w:ins w:id="2245" w:author="Microsoft Office-gebruiker" w:date="2018-07-30T17:39:00Z">
              <w:r>
                <w:rPr>
                  <w:rFonts w:ascii="Avenir Next" w:hAnsi="Avenir Next" w:cs="Avenir Next"/>
                  <w:color w:val="000000"/>
                  <w:szCs w:val="22"/>
                  <w:lang w:val="en-US" w:eastAsia="en-GB"/>
                </w:rPr>
                <w:t>T</w:t>
              </w:r>
            </w:ins>
          </w:p>
        </w:tc>
        <w:tc>
          <w:tcPr>
            <w:tcW w:w="986" w:type="dxa"/>
            <w:tcPrChange w:id="2246" w:author="Lilian Biber" w:date="2018-08-09T11:44:00Z">
              <w:tcPr>
                <w:tcW w:w="986" w:type="dxa"/>
              </w:tcPr>
            </w:tcPrChange>
          </w:tcPr>
          <w:p w:rsidR="00E01953" w:rsidRPr="00527E7D" w:rsidRDefault="00E01953" w:rsidP="00696C29">
            <w:pPr>
              <w:tabs>
                <w:tab w:val="left" w:pos="20"/>
                <w:tab w:val="left" w:pos="360"/>
              </w:tabs>
              <w:autoSpaceDE w:val="0"/>
              <w:autoSpaceDN w:val="0"/>
              <w:adjustRightInd w:val="0"/>
              <w:rPr>
                <w:ins w:id="2247" w:author="Microsoft Office-gebruiker" w:date="2018-07-30T16:42:00Z"/>
                <w:rFonts w:ascii="Avenir Next" w:hAnsi="Avenir Next" w:cs="Avenir Next"/>
                <w:color w:val="000000"/>
                <w:szCs w:val="22"/>
                <w:lang w:val="en-US" w:eastAsia="en-GB"/>
              </w:rPr>
            </w:pPr>
            <w:ins w:id="2248" w:author="Microsoft Office-gebruiker" w:date="2018-07-30T17:38:00Z">
              <w:r>
                <w:rPr>
                  <w:rFonts w:ascii="Avenir Next" w:hAnsi="Avenir Next" w:cs="Avenir Next"/>
                  <w:color w:val="000000"/>
                  <w:szCs w:val="22"/>
                  <w:lang w:val="en-US" w:eastAsia="en-GB"/>
                </w:rPr>
                <w:t>L</w:t>
              </w:r>
            </w:ins>
          </w:p>
        </w:tc>
        <w:tc>
          <w:tcPr>
            <w:tcW w:w="6365" w:type="dxa"/>
            <w:tcPrChange w:id="2249" w:author="Lilian Biber" w:date="2018-08-09T11:44:00Z">
              <w:tcPr>
                <w:tcW w:w="6365" w:type="dxa"/>
              </w:tcPr>
            </w:tcPrChange>
          </w:tcPr>
          <w:p w:rsidR="000D7B31" w:rsidRDefault="00E01953">
            <w:pPr>
              <w:tabs>
                <w:tab w:val="left" w:pos="20"/>
                <w:tab w:val="left" w:pos="360"/>
              </w:tabs>
              <w:autoSpaceDE w:val="0"/>
              <w:autoSpaceDN w:val="0"/>
              <w:adjustRightInd w:val="0"/>
              <w:rPr>
                <w:ins w:id="2250" w:author="Microsoft Office-gebruiker" w:date="2018-07-30T16:23:00Z"/>
                <w:rFonts w:ascii="Avenir Next" w:hAnsi="Avenir Next" w:cs="Avenir Next"/>
                <w:color w:val="000000"/>
                <w:szCs w:val="22"/>
                <w:lang w:val="en-US" w:eastAsia="en-GB"/>
              </w:rPr>
              <w:pPrChange w:id="2251" w:author="Microsoft Office-gebruiker" w:date="2018-07-30T16:29:00Z">
                <w:pPr>
                  <w:numPr>
                    <w:numId w:val="32"/>
                  </w:numPr>
                  <w:tabs>
                    <w:tab w:val="left" w:pos="20"/>
                    <w:tab w:val="left" w:pos="360"/>
                  </w:tabs>
                  <w:autoSpaceDE w:val="0"/>
                  <w:autoSpaceDN w:val="0"/>
                  <w:adjustRightInd w:val="0"/>
                  <w:ind w:left="360" w:hanging="360"/>
                </w:pPr>
              </w:pPrChange>
            </w:pPr>
            <w:ins w:id="2252" w:author="Microsoft Office-gebruiker" w:date="2018-07-30T16:24:00Z">
              <w:r w:rsidRPr="00527E7D">
                <w:rPr>
                  <w:rFonts w:ascii="Avenir Next" w:hAnsi="Avenir Next" w:cs="Avenir Next"/>
                  <w:color w:val="000000"/>
                  <w:szCs w:val="22"/>
                  <w:lang w:val="en-US" w:eastAsia="en-GB"/>
                </w:rPr>
                <w:t>Communication and evaluation of sick leave policy</w:t>
              </w:r>
            </w:ins>
          </w:p>
        </w:tc>
        <w:tc>
          <w:tcPr>
            <w:tcW w:w="1029" w:type="dxa"/>
            <w:tcPrChange w:id="2253" w:author="Lilian Biber" w:date="2018-08-09T11:44:00Z">
              <w:tcPr>
                <w:tcW w:w="1029" w:type="dxa"/>
              </w:tcPr>
            </w:tcPrChange>
          </w:tcPr>
          <w:p w:rsidR="00E01953" w:rsidRDefault="00E01953" w:rsidP="00FD0821">
            <w:pPr>
              <w:autoSpaceDE w:val="0"/>
              <w:autoSpaceDN w:val="0"/>
              <w:adjustRightInd w:val="0"/>
              <w:rPr>
                <w:ins w:id="2254" w:author="Microsoft Office-gebruiker" w:date="2018-07-30T16:23:00Z"/>
                <w:szCs w:val="22"/>
                <w:lang w:val="en-US"/>
              </w:rPr>
            </w:pPr>
          </w:p>
        </w:tc>
        <w:tc>
          <w:tcPr>
            <w:tcW w:w="1090" w:type="dxa"/>
            <w:tcPrChange w:id="2255" w:author="Lilian Biber" w:date="2018-08-09T11:44:00Z">
              <w:tcPr>
                <w:tcW w:w="1090" w:type="dxa"/>
              </w:tcPr>
            </w:tcPrChange>
          </w:tcPr>
          <w:p w:rsidR="00E01953" w:rsidRDefault="00E01953" w:rsidP="00FD0821">
            <w:pPr>
              <w:autoSpaceDE w:val="0"/>
              <w:autoSpaceDN w:val="0"/>
              <w:adjustRightInd w:val="0"/>
              <w:rPr>
                <w:ins w:id="2256" w:author="Microsoft Office-gebruiker" w:date="2018-07-30T16:23:00Z"/>
                <w:szCs w:val="22"/>
                <w:lang w:val="en-US"/>
              </w:rPr>
            </w:pPr>
          </w:p>
        </w:tc>
        <w:tc>
          <w:tcPr>
            <w:tcW w:w="1090" w:type="dxa"/>
            <w:tcPrChange w:id="2257" w:author="Lilian Biber" w:date="2018-08-09T11:44:00Z">
              <w:tcPr>
                <w:tcW w:w="1090" w:type="dxa"/>
              </w:tcPr>
            </w:tcPrChange>
          </w:tcPr>
          <w:p w:rsidR="00E01953" w:rsidRDefault="00E01953" w:rsidP="00FD0821">
            <w:pPr>
              <w:autoSpaceDE w:val="0"/>
              <w:autoSpaceDN w:val="0"/>
              <w:adjustRightInd w:val="0"/>
              <w:rPr>
                <w:ins w:id="2258" w:author="Microsoft Office-gebruiker" w:date="2018-07-30T16:23:00Z"/>
                <w:szCs w:val="22"/>
                <w:lang w:val="en-US"/>
              </w:rPr>
            </w:pPr>
            <w:ins w:id="2259" w:author="Microsoft Office-gebruiker" w:date="2018-07-30T16:32:00Z">
              <w:r>
                <w:rPr>
                  <w:szCs w:val="22"/>
                  <w:lang w:val="en-US"/>
                </w:rPr>
                <w:t>X</w:t>
              </w:r>
            </w:ins>
          </w:p>
        </w:tc>
        <w:tc>
          <w:tcPr>
            <w:tcW w:w="1090" w:type="dxa"/>
            <w:tcPrChange w:id="2260" w:author="Lilian Biber" w:date="2018-08-09T11:44:00Z">
              <w:tcPr>
                <w:tcW w:w="1090" w:type="dxa"/>
              </w:tcPr>
            </w:tcPrChange>
          </w:tcPr>
          <w:p w:rsidR="00E01953" w:rsidRDefault="00E01953" w:rsidP="00FD0821">
            <w:pPr>
              <w:autoSpaceDE w:val="0"/>
              <w:autoSpaceDN w:val="0"/>
              <w:adjustRightInd w:val="0"/>
              <w:rPr>
                <w:ins w:id="2261" w:author="Microsoft Office-gebruiker" w:date="2018-07-30T16:23:00Z"/>
                <w:szCs w:val="22"/>
                <w:lang w:val="en-US"/>
              </w:rPr>
            </w:pPr>
          </w:p>
        </w:tc>
        <w:tc>
          <w:tcPr>
            <w:tcW w:w="1090" w:type="dxa"/>
            <w:tcPrChange w:id="2262" w:author="Lilian Biber" w:date="2018-08-09T11:44:00Z">
              <w:tcPr>
                <w:tcW w:w="1090" w:type="dxa"/>
              </w:tcPr>
            </w:tcPrChange>
          </w:tcPr>
          <w:p w:rsidR="00E01953" w:rsidRDefault="00E01953" w:rsidP="00FD0821">
            <w:pPr>
              <w:autoSpaceDE w:val="0"/>
              <w:autoSpaceDN w:val="0"/>
              <w:adjustRightInd w:val="0"/>
              <w:rPr>
                <w:ins w:id="2263" w:author="Microsoft Office-gebruiker" w:date="2018-07-31T08:01:00Z"/>
                <w:szCs w:val="22"/>
                <w:lang w:val="en-US"/>
              </w:rPr>
            </w:pPr>
          </w:p>
        </w:tc>
      </w:tr>
      <w:tr w:rsidR="00E01953" w:rsidTr="00E01953">
        <w:trPr>
          <w:ins w:id="2264" w:author="Microsoft Office-gebruiker" w:date="2018-07-30T16:23:00Z"/>
        </w:trPr>
        <w:tc>
          <w:tcPr>
            <w:tcW w:w="747" w:type="dxa"/>
            <w:tcPrChange w:id="2265" w:author="Lilian Biber" w:date="2018-08-09T11:44:00Z">
              <w:tcPr>
                <w:tcW w:w="747" w:type="dxa"/>
              </w:tcPr>
            </w:tcPrChange>
          </w:tcPr>
          <w:p w:rsidR="00E01953" w:rsidRPr="00536807" w:rsidRDefault="00E01953" w:rsidP="00696C29">
            <w:pPr>
              <w:tabs>
                <w:tab w:val="left" w:pos="20"/>
                <w:tab w:val="left" w:pos="360"/>
              </w:tabs>
              <w:autoSpaceDE w:val="0"/>
              <w:autoSpaceDN w:val="0"/>
              <w:adjustRightInd w:val="0"/>
              <w:rPr>
                <w:ins w:id="2266" w:author="Microsoft Office-gebruiker" w:date="2018-07-30T16:39:00Z"/>
                <w:rFonts w:ascii="Avenir Next" w:hAnsi="Avenir Next" w:cs="Avenir Next"/>
                <w:color w:val="000000"/>
                <w:szCs w:val="22"/>
                <w:lang w:val="en-US" w:eastAsia="en-GB"/>
              </w:rPr>
            </w:pPr>
            <w:ins w:id="2267" w:author="Microsoft Office-gebruiker" w:date="2018-07-30T17:39:00Z">
              <w:r>
                <w:rPr>
                  <w:rFonts w:ascii="Avenir Next" w:hAnsi="Avenir Next" w:cs="Avenir Next"/>
                  <w:color w:val="000000"/>
                  <w:szCs w:val="22"/>
                  <w:lang w:val="en-US" w:eastAsia="en-GB"/>
                </w:rPr>
                <w:t>T</w:t>
              </w:r>
            </w:ins>
          </w:p>
        </w:tc>
        <w:tc>
          <w:tcPr>
            <w:tcW w:w="986" w:type="dxa"/>
            <w:tcPrChange w:id="2268" w:author="Lilian Biber" w:date="2018-08-09T11:44:00Z">
              <w:tcPr>
                <w:tcW w:w="986" w:type="dxa"/>
              </w:tcPr>
            </w:tcPrChange>
          </w:tcPr>
          <w:p w:rsidR="00E01953" w:rsidRPr="00536807" w:rsidRDefault="00E01953" w:rsidP="00696C29">
            <w:pPr>
              <w:tabs>
                <w:tab w:val="left" w:pos="20"/>
                <w:tab w:val="left" w:pos="360"/>
              </w:tabs>
              <w:autoSpaceDE w:val="0"/>
              <w:autoSpaceDN w:val="0"/>
              <w:adjustRightInd w:val="0"/>
              <w:rPr>
                <w:ins w:id="2269" w:author="Microsoft Office-gebruiker" w:date="2018-07-30T16:42:00Z"/>
                <w:rFonts w:ascii="Avenir Next" w:hAnsi="Avenir Next" w:cs="Avenir Next"/>
                <w:color w:val="000000"/>
                <w:szCs w:val="22"/>
                <w:lang w:val="en-US" w:eastAsia="en-GB"/>
              </w:rPr>
            </w:pPr>
            <w:ins w:id="2270" w:author="Microsoft Office-gebruiker" w:date="2018-07-30T17:39:00Z">
              <w:r>
                <w:rPr>
                  <w:rFonts w:ascii="Avenir Next" w:hAnsi="Avenir Next" w:cs="Avenir Next"/>
                  <w:color w:val="000000"/>
                  <w:szCs w:val="22"/>
                  <w:lang w:val="en-US" w:eastAsia="en-GB"/>
                </w:rPr>
                <w:t>L</w:t>
              </w:r>
            </w:ins>
          </w:p>
        </w:tc>
        <w:tc>
          <w:tcPr>
            <w:tcW w:w="6365" w:type="dxa"/>
            <w:tcPrChange w:id="2271" w:author="Lilian Biber" w:date="2018-08-09T11:44:00Z">
              <w:tcPr>
                <w:tcW w:w="6365" w:type="dxa"/>
              </w:tcPr>
            </w:tcPrChange>
          </w:tcPr>
          <w:p w:rsidR="000D7B31" w:rsidRDefault="00E01953">
            <w:pPr>
              <w:tabs>
                <w:tab w:val="left" w:pos="20"/>
                <w:tab w:val="left" w:pos="360"/>
              </w:tabs>
              <w:autoSpaceDE w:val="0"/>
              <w:autoSpaceDN w:val="0"/>
              <w:adjustRightInd w:val="0"/>
              <w:rPr>
                <w:ins w:id="2272" w:author="Microsoft Office-gebruiker" w:date="2018-07-30T16:23:00Z"/>
                <w:rFonts w:ascii="Avenir Next" w:hAnsi="Avenir Next" w:cs="Avenir Next"/>
                <w:color w:val="000000"/>
                <w:szCs w:val="22"/>
                <w:lang w:val="en-US" w:eastAsia="en-GB"/>
              </w:rPr>
              <w:pPrChange w:id="2273" w:author="Microsoft Office-gebruiker" w:date="2018-07-30T16:29:00Z">
                <w:pPr>
                  <w:numPr>
                    <w:numId w:val="32"/>
                  </w:numPr>
                  <w:tabs>
                    <w:tab w:val="left" w:pos="20"/>
                    <w:tab w:val="left" w:pos="360"/>
                  </w:tabs>
                  <w:autoSpaceDE w:val="0"/>
                  <w:autoSpaceDN w:val="0"/>
                  <w:adjustRightInd w:val="0"/>
                  <w:ind w:left="360" w:hanging="360"/>
                </w:pPr>
              </w:pPrChange>
            </w:pPr>
            <w:ins w:id="2274" w:author="Microsoft Office-gebruiker" w:date="2018-07-30T16:24:00Z">
              <w:r w:rsidRPr="00536807">
                <w:rPr>
                  <w:rFonts w:ascii="Avenir Next" w:hAnsi="Avenir Next" w:cs="Avenir Next"/>
                  <w:color w:val="000000"/>
                  <w:szCs w:val="22"/>
                  <w:lang w:val="en-US" w:eastAsia="en-GB"/>
                </w:rPr>
                <w:t>Communication and evaluation of drugs and alcohol policy</w:t>
              </w:r>
            </w:ins>
          </w:p>
        </w:tc>
        <w:tc>
          <w:tcPr>
            <w:tcW w:w="1029" w:type="dxa"/>
            <w:tcPrChange w:id="2275" w:author="Lilian Biber" w:date="2018-08-09T11:44:00Z">
              <w:tcPr>
                <w:tcW w:w="1029" w:type="dxa"/>
              </w:tcPr>
            </w:tcPrChange>
          </w:tcPr>
          <w:p w:rsidR="00E01953" w:rsidRDefault="00E01953" w:rsidP="00FD0821">
            <w:pPr>
              <w:autoSpaceDE w:val="0"/>
              <w:autoSpaceDN w:val="0"/>
              <w:adjustRightInd w:val="0"/>
              <w:rPr>
                <w:ins w:id="2276" w:author="Microsoft Office-gebruiker" w:date="2018-07-30T16:23:00Z"/>
                <w:szCs w:val="22"/>
                <w:lang w:val="en-US"/>
              </w:rPr>
            </w:pPr>
          </w:p>
        </w:tc>
        <w:tc>
          <w:tcPr>
            <w:tcW w:w="1090" w:type="dxa"/>
            <w:tcPrChange w:id="2277" w:author="Lilian Biber" w:date="2018-08-09T11:44:00Z">
              <w:tcPr>
                <w:tcW w:w="1090" w:type="dxa"/>
              </w:tcPr>
            </w:tcPrChange>
          </w:tcPr>
          <w:p w:rsidR="00E01953" w:rsidRDefault="00E01953" w:rsidP="00FD0821">
            <w:pPr>
              <w:autoSpaceDE w:val="0"/>
              <w:autoSpaceDN w:val="0"/>
              <w:adjustRightInd w:val="0"/>
              <w:rPr>
                <w:ins w:id="2278" w:author="Microsoft Office-gebruiker" w:date="2018-07-30T16:23:00Z"/>
                <w:szCs w:val="22"/>
                <w:lang w:val="en-US"/>
              </w:rPr>
            </w:pPr>
          </w:p>
        </w:tc>
        <w:tc>
          <w:tcPr>
            <w:tcW w:w="1090" w:type="dxa"/>
            <w:tcPrChange w:id="2279" w:author="Lilian Biber" w:date="2018-08-09T11:44:00Z">
              <w:tcPr>
                <w:tcW w:w="1090" w:type="dxa"/>
              </w:tcPr>
            </w:tcPrChange>
          </w:tcPr>
          <w:p w:rsidR="00E01953" w:rsidRDefault="00E01953" w:rsidP="00FD0821">
            <w:pPr>
              <w:autoSpaceDE w:val="0"/>
              <w:autoSpaceDN w:val="0"/>
              <w:adjustRightInd w:val="0"/>
              <w:rPr>
                <w:ins w:id="2280" w:author="Microsoft Office-gebruiker" w:date="2018-07-30T16:23:00Z"/>
                <w:szCs w:val="22"/>
                <w:lang w:val="en-US"/>
              </w:rPr>
            </w:pPr>
            <w:ins w:id="2281" w:author="Microsoft Office-gebruiker" w:date="2018-07-30T16:32:00Z">
              <w:r>
                <w:rPr>
                  <w:szCs w:val="22"/>
                  <w:lang w:val="en-US"/>
                </w:rPr>
                <w:t>X</w:t>
              </w:r>
            </w:ins>
          </w:p>
        </w:tc>
        <w:tc>
          <w:tcPr>
            <w:tcW w:w="1090" w:type="dxa"/>
            <w:tcPrChange w:id="2282" w:author="Lilian Biber" w:date="2018-08-09T11:44:00Z">
              <w:tcPr>
                <w:tcW w:w="1090" w:type="dxa"/>
              </w:tcPr>
            </w:tcPrChange>
          </w:tcPr>
          <w:p w:rsidR="00E01953" w:rsidRDefault="00E01953" w:rsidP="00FD0821">
            <w:pPr>
              <w:autoSpaceDE w:val="0"/>
              <w:autoSpaceDN w:val="0"/>
              <w:adjustRightInd w:val="0"/>
              <w:rPr>
                <w:ins w:id="2283" w:author="Microsoft Office-gebruiker" w:date="2018-07-30T16:23:00Z"/>
                <w:szCs w:val="22"/>
                <w:lang w:val="en-US"/>
              </w:rPr>
            </w:pPr>
          </w:p>
        </w:tc>
        <w:tc>
          <w:tcPr>
            <w:tcW w:w="1090" w:type="dxa"/>
            <w:tcPrChange w:id="2284" w:author="Lilian Biber" w:date="2018-08-09T11:44:00Z">
              <w:tcPr>
                <w:tcW w:w="1090" w:type="dxa"/>
              </w:tcPr>
            </w:tcPrChange>
          </w:tcPr>
          <w:p w:rsidR="00E01953" w:rsidRDefault="00E01953" w:rsidP="00FD0821">
            <w:pPr>
              <w:autoSpaceDE w:val="0"/>
              <w:autoSpaceDN w:val="0"/>
              <w:adjustRightInd w:val="0"/>
              <w:rPr>
                <w:ins w:id="2285" w:author="Microsoft Office-gebruiker" w:date="2018-07-31T08:01:00Z"/>
                <w:szCs w:val="22"/>
                <w:lang w:val="en-US"/>
              </w:rPr>
            </w:pPr>
          </w:p>
        </w:tc>
      </w:tr>
      <w:tr w:rsidR="00E01953" w:rsidTr="00E01953">
        <w:trPr>
          <w:ins w:id="2286" w:author="Microsoft Office-gebruiker" w:date="2018-07-30T16:22:00Z"/>
        </w:trPr>
        <w:tc>
          <w:tcPr>
            <w:tcW w:w="747" w:type="dxa"/>
            <w:tcPrChange w:id="2287"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288" w:author="Microsoft Office-gebruiker" w:date="2018-07-30T16:39:00Z"/>
                <w:rFonts w:ascii="Avenir Next" w:hAnsi="Avenir Next" w:cs="Avenir Next"/>
                <w:color w:val="000000"/>
                <w:szCs w:val="22"/>
                <w:lang w:val="en-US" w:eastAsia="en-GB"/>
              </w:rPr>
            </w:pPr>
            <w:ins w:id="2289" w:author="Microsoft Office-gebruiker" w:date="2018-07-30T17:49:00Z">
              <w:r>
                <w:rPr>
                  <w:rFonts w:ascii="Avenir Next" w:hAnsi="Avenir Next" w:cs="Avenir Next"/>
                  <w:color w:val="000000"/>
                  <w:szCs w:val="22"/>
                  <w:lang w:val="en-US" w:eastAsia="en-GB"/>
                </w:rPr>
                <w:t>T</w:t>
              </w:r>
            </w:ins>
          </w:p>
        </w:tc>
        <w:tc>
          <w:tcPr>
            <w:tcW w:w="986" w:type="dxa"/>
            <w:tcPrChange w:id="2290"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291" w:author="Microsoft Office-gebruiker" w:date="2018-07-30T16:42:00Z"/>
                <w:rFonts w:ascii="Avenir Next" w:hAnsi="Avenir Next" w:cs="Avenir Next"/>
                <w:color w:val="000000"/>
                <w:szCs w:val="22"/>
                <w:lang w:val="en-US" w:eastAsia="en-GB"/>
              </w:rPr>
            </w:pPr>
            <w:ins w:id="2292" w:author="Microsoft Office-gebruiker" w:date="2018-07-30T17:49:00Z">
              <w:r>
                <w:rPr>
                  <w:rFonts w:ascii="Avenir Next" w:hAnsi="Avenir Next" w:cs="Avenir Next"/>
                  <w:color w:val="000000"/>
                  <w:szCs w:val="22"/>
                  <w:lang w:val="en-US" w:eastAsia="en-GB"/>
                </w:rPr>
                <w:t>E</w:t>
              </w:r>
            </w:ins>
          </w:p>
        </w:tc>
        <w:tc>
          <w:tcPr>
            <w:tcW w:w="6365" w:type="dxa"/>
            <w:tcPrChange w:id="2293" w:author="Lilian Biber" w:date="2018-08-09T11:44:00Z">
              <w:tcPr>
                <w:tcW w:w="6365" w:type="dxa"/>
              </w:tcPr>
            </w:tcPrChange>
          </w:tcPr>
          <w:p w:rsidR="000D7B31" w:rsidRDefault="00EF13A5">
            <w:pPr>
              <w:tabs>
                <w:tab w:val="left" w:pos="20"/>
                <w:tab w:val="left" w:pos="360"/>
              </w:tabs>
              <w:autoSpaceDE w:val="0"/>
              <w:autoSpaceDN w:val="0"/>
              <w:adjustRightInd w:val="0"/>
              <w:rPr>
                <w:ins w:id="2294" w:author="Microsoft Office-gebruiker" w:date="2018-07-30T16:22:00Z"/>
                <w:rFonts w:ascii="Avenir Next" w:hAnsi="Avenir Next" w:cs="Avenir Next"/>
                <w:color w:val="000000"/>
                <w:szCs w:val="22"/>
                <w:lang w:val="en-US" w:eastAsia="en-GB"/>
                <w:rPrChange w:id="2295" w:author="Microsoft Office-gebruiker" w:date="2018-07-30T16:24:00Z">
                  <w:rPr>
                    <w:ins w:id="2296" w:author="Microsoft Office-gebruiker" w:date="2018-07-30T16:22:00Z"/>
                    <w:rFonts w:ascii="Avenir Next" w:hAnsi="Avenir Next" w:cs="Avenir Next"/>
                    <w:color w:val="000000"/>
                    <w:szCs w:val="22"/>
                    <w:lang w:val="nl-NL" w:eastAsia="en-GB"/>
                  </w:rPr>
                </w:rPrChange>
              </w:rPr>
              <w:pPrChange w:id="2297" w:author="Microsoft Office-gebruiker" w:date="2018-07-30T16:29:00Z">
                <w:pPr>
                  <w:numPr>
                    <w:numId w:val="32"/>
                  </w:numPr>
                  <w:tabs>
                    <w:tab w:val="left" w:pos="20"/>
                    <w:tab w:val="left" w:pos="360"/>
                  </w:tabs>
                  <w:autoSpaceDE w:val="0"/>
                  <w:autoSpaceDN w:val="0"/>
                  <w:adjustRightInd w:val="0"/>
                  <w:ind w:left="360" w:hanging="360"/>
                </w:pPr>
              </w:pPrChange>
            </w:pPr>
            <w:ins w:id="2298" w:author="Microsoft Office-gebruiker" w:date="2018-07-30T16:23:00Z">
              <w:r w:rsidRPr="00EF13A5">
                <w:rPr>
                  <w:rFonts w:ascii="Avenir Next" w:hAnsi="Avenir Next" w:cs="Avenir Next"/>
                  <w:color w:val="000000"/>
                  <w:szCs w:val="22"/>
                  <w:lang w:val="en-US" w:eastAsia="en-GB"/>
                  <w:rPrChange w:id="2299" w:author="Microsoft Office-gebruiker" w:date="2018-07-30T16:23:00Z">
                    <w:rPr>
                      <w:rFonts w:ascii="Avenir Next" w:hAnsi="Avenir Next" w:cs="Avenir Next"/>
                      <w:color w:val="000000"/>
                      <w:szCs w:val="22"/>
                      <w:lang w:val="nl-NL" w:eastAsia="en-GB"/>
                    </w:rPr>
                  </w:rPrChange>
                </w:rPr>
                <w:t>Evaluate and monitor port strategies</w:t>
              </w:r>
            </w:ins>
          </w:p>
        </w:tc>
        <w:tc>
          <w:tcPr>
            <w:tcW w:w="1029" w:type="dxa"/>
            <w:tcPrChange w:id="2300" w:author="Lilian Biber" w:date="2018-08-09T11:44:00Z">
              <w:tcPr>
                <w:tcW w:w="1029" w:type="dxa"/>
              </w:tcPr>
            </w:tcPrChange>
          </w:tcPr>
          <w:p w:rsidR="00E01953" w:rsidRDefault="00E01953" w:rsidP="00FD0821">
            <w:pPr>
              <w:autoSpaceDE w:val="0"/>
              <w:autoSpaceDN w:val="0"/>
              <w:adjustRightInd w:val="0"/>
              <w:rPr>
                <w:ins w:id="2301" w:author="Microsoft Office-gebruiker" w:date="2018-07-30T16:22:00Z"/>
                <w:szCs w:val="22"/>
                <w:lang w:val="en-US"/>
              </w:rPr>
            </w:pPr>
          </w:p>
        </w:tc>
        <w:tc>
          <w:tcPr>
            <w:tcW w:w="1090" w:type="dxa"/>
            <w:tcPrChange w:id="2302" w:author="Lilian Biber" w:date="2018-08-09T11:44:00Z">
              <w:tcPr>
                <w:tcW w:w="1090" w:type="dxa"/>
              </w:tcPr>
            </w:tcPrChange>
          </w:tcPr>
          <w:p w:rsidR="00E01953" w:rsidRDefault="00E01953" w:rsidP="00FD0821">
            <w:pPr>
              <w:autoSpaceDE w:val="0"/>
              <w:autoSpaceDN w:val="0"/>
              <w:adjustRightInd w:val="0"/>
              <w:rPr>
                <w:ins w:id="2303" w:author="Microsoft Office-gebruiker" w:date="2018-07-30T16:22:00Z"/>
                <w:szCs w:val="22"/>
                <w:lang w:val="en-US"/>
              </w:rPr>
            </w:pPr>
          </w:p>
        </w:tc>
        <w:tc>
          <w:tcPr>
            <w:tcW w:w="1090" w:type="dxa"/>
            <w:tcPrChange w:id="2304" w:author="Lilian Biber" w:date="2018-08-09T11:44:00Z">
              <w:tcPr>
                <w:tcW w:w="1090" w:type="dxa"/>
              </w:tcPr>
            </w:tcPrChange>
          </w:tcPr>
          <w:p w:rsidR="00E01953" w:rsidRDefault="00E01953" w:rsidP="00FD0821">
            <w:pPr>
              <w:autoSpaceDE w:val="0"/>
              <w:autoSpaceDN w:val="0"/>
              <w:adjustRightInd w:val="0"/>
              <w:rPr>
                <w:ins w:id="2305" w:author="Microsoft Office-gebruiker" w:date="2018-07-30T16:22:00Z"/>
                <w:szCs w:val="22"/>
                <w:lang w:val="en-US"/>
              </w:rPr>
            </w:pPr>
            <w:ins w:id="2306" w:author="Microsoft Office-gebruiker" w:date="2018-07-30T16:32:00Z">
              <w:r>
                <w:rPr>
                  <w:szCs w:val="22"/>
                  <w:lang w:val="en-US"/>
                </w:rPr>
                <w:t>X</w:t>
              </w:r>
            </w:ins>
          </w:p>
        </w:tc>
        <w:tc>
          <w:tcPr>
            <w:tcW w:w="1090" w:type="dxa"/>
            <w:tcPrChange w:id="2307" w:author="Lilian Biber" w:date="2018-08-09T11:44:00Z">
              <w:tcPr>
                <w:tcW w:w="1090" w:type="dxa"/>
              </w:tcPr>
            </w:tcPrChange>
          </w:tcPr>
          <w:p w:rsidR="00E01953" w:rsidRDefault="00E01953" w:rsidP="00FD0821">
            <w:pPr>
              <w:autoSpaceDE w:val="0"/>
              <w:autoSpaceDN w:val="0"/>
              <w:adjustRightInd w:val="0"/>
              <w:rPr>
                <w:ins w:id="2308" w:author="Microsoft Office-gebruiker" w:date="2018-07-30T16:22:00Z"/>
                <w:szCs w:val="22"/>
                <w:lang w:val="en-US"/>
              </w:rPr>
            </w:pPr>
          </w:p>
        </w:tc>
        <w:tc>
          <w:tcPr>
            <w:tcW w:w="1090" w:type="dxa"/>
            <w:tcPrChange w:id="2309" w:author="Lilian Biber" w:date="2018-08-09T11:44:00Z">
              <w:tcPr>
                <w:tcW w:w="1090" w:type="dxa"/>
              </w:tcPr>
            </w:tcPrChange>
          </w:tcPr>
          <w:p w:rsidR="00E01953" w:rsidRDefault="00E01953" w:rsidP="00FD0821">
            <w:pPr>
              <w:autoSpaceDE w:val="0"/>
              <w:autoSpaceDN w:val="0"/>
              <w:adjustRightInd w:val="0"/>
              <w:rPr>
                <w:ins w:id="2310" w:author="Microsoft Office-gebruiker" w:date="2018-07-31T08:01:00Z"/>
                <w:szCs w:val="22"/>
                <w:lang w:val="en-US"/>
              </w:rPr>
            </w:pPr>
          </w:p>
        </w:tc>
      </w:tr>
      <w:tr w:rsidR="00E01953" w:rsidTr="00E01953">
        <w:trPr>
          <w:ins w:id="2311" w:author="Microsoft Office-gebruiker" w:date="2018-07-30T16:22:00Z"/>
        </w:trPr>
        <w:tc>
          <w:tcPr>
            <w:tcW w:w="747" w:type="dxa"/>
            <w:tcPrChange w:id="2312"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313" w:author="Microsoft Office-gebruiker" w:date="2018-07-30T16:39:00Z"/>
                <w:rFonts w:ascii="Avenir Next" w:hAnsi="Avenir Next" w:cs="Avenir Next"/>
                <w:color w:val="000000"/>
                <w:szCs w:val="22"/>
                <w:lang w:val="nl-NL" w:eastAsia="en-GB"/>
              </w:rPr>
            </w:pPr>
            <w:ins w:id="2314" w:author="Microsoft Office-gebruiker" w:date="2018-07-30T17:49:00Z">
              <w:r>
                <w:rPr>
                  <w:rFonts w:ascii="Avenir Next" w:hAnsi="Avenir Next" w:cs="Avenir Next"/>
                  <w:color w:val="000000"/>
                  <w:szCs w:val="22"/>
                  <w:lang w:val="nl-NL" w:eastAsia="en-GB"/>
                </w:rPr>
                <w:t>O</w:t>
              </w:r>
            </w:ins>
          </w:p>
        </w:tc>
        <w:tc>
          <w:tcPr>
            <w:tcW w:w="986" w:type="dxa"/>
            <w:tcPrChange w:id="2315"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316" w:author="Microsoft Office-gebruiker" w:date="2018-07-30T16:42:00Z"/>
                <w:rFonts w:ascii="Avenir Next" w:hAnsi="Avenir Next" w:cs="Avenir Next"/>
                <w:color w:val="000000"/>
                <w:szCs w:val="22"/>
                <w:lang w:val="nl-NL" w:eastAsia="en-GB"/>
              </w:rPr>
            </w:pPr>
            <w:ins w:id="2317" w:author="Microsoft Office-gebruiker" w:date="2018-07-30T17:49:00Z">
              <w:r>
                <w:rPr>
                  <w:rFonts w:ascii="Avenir Next" w:hAnsi="Avenir Next" w:cs="Avenir Next"/>
                  <w:color w:val="000000"/>
                  <w:szCs w:val="22"/>
                  <w:lang w:val="nl-NL" w:eastAsia="en-GB"/>
                </w:rPr>
                <w:t>E</w:t>
              </w:r>
            </w:ins>
          </w:p>
        </w:tc>
        <w:tc>
          <w:tcPr>
            <w:tcW w:w="6365" w:type="dxa"/>
            <w:tcPrChange w:id="2318" w:author="Lilian Biber" w:date="2018-08-09T11:44:00Z">
              <w:tcPr>
                <w:tcW w:w="6365" w:type="dxa"/>
              </w:tcPr>
            </w:tcPrChange>
          </w:tcPr>
          <w:p w:rsidR="000D7B31" w:rsidRDefault="00E01953">
            <w:pPr>
              <w:tabs>
                <w:tab w:val="left" w:pos="20"/>
                <w:tab w:val="left" w:pos="360"/>
              </w:tabs>
              <w:autoSpaceDE w:val="0"/>
              <w:autoSpaceDN w:val="0"/>
              <w:adjustRightInd w:val="0"/>
              <w:rPr>
                <w:ins w:id="2319" w:author="Microsoft Office-gebruiker" w:date="2018-07-30T16:22:00Z"/>
                <w:rFonts w:ascii="Avenir Next" w:hAnsi="Avenir Next" w:cs="Avenir Next"/>
                <w:color w:val="000000"/>
                <w:szCs w:val="22"/>
                <w:lang w:val="nl-NL" w:eastAsia="en-GB"/>
              </w:rPr>
              <w:pPrChange w:id="2320" w:author="Microsoft Office-gebruiker" w:date="2018-07-30T16:29:00Z">
                <w:pPr>
                  <w:numPr>
                    <w:numId w:val="32"/>
                  </w:numPr>
                  <w:tabs>
                    <w:tab w:val="left" w:pos="20"/>
                    <w:tab w:val="left" w:pos="360"/>
                  </w:tabs>
                  <w:autoSpaceDE w:val="0"/>
                  <w:autoSpaceDN w:val="0"/>
                  <w:adjustRightInd w:val="0"/>
                  <w:ind w:left="360" w:hanging="360"/>
                </w:pPr>
              </w:pPrChange>
            </w:pPr>
            <w:ins w:id="2321" w:author="Microsoft Office-gebruiker" w:date="2018-07-30T16:23:00Z">
              <w:r>
                <w:rPr>
                  <w:rFonts w:ascii="Avenir Next" w:hAnsi="Avenir Next" w:cs="Avenir Next"/>
                  <w:color w:val="000000"/>
                  <w:szCs w:val="22"/>
                  <w:lang w:val="nl-NL" w:eastAsia="en-GB"/>
                </w:rPr>
                <w:t>Execute security policy</w:t>
              </w:r>
            </w:ins>
          </w:p>
        </w:tc>
        <w:tc>
          <w:tcPr>
            <w:tcW w:w="1029" w:type="dxa"/>
            <w:tcPrChange w:id="2322" w:author="Lilian Biber" w:date="2018-08-09T11:44:00Z">
              <w:tcPr>
                <w:tcW w:w="1029" w:type="dxa"/>
              </w:tcPr>
            </w:tcPrChange>
          </w:tcPr>
          <w:p w:rsidR="00E01953" w:rsidRDefault="00E01953" w:rsidP="00FD0821">
            <w:pPr>
              <w:autoSpaceDE w:val="0"/>
              <w:autoSpaceDN w:val="0"/>
              <w:adjustRightInd w:val="0"/>
              <w:rPr>
                <w:ins w:id="2323" w:author="Microsoft Office-gebruiker" w:date="2018-07-30T16:22:00Z"/>
                <w:szCs w:val="22"/>
                <w:lang w:val="en-US"/>
              </w:rPr>
            </w:pPr>
          </w:p>
        </w:tc>
        <w:tc>
          <w:tcPr>
            <w:tcW w:w="1090" w:type="dxa"/>
            <w:tcPrChange w:id="2324" w:author="Lilian Biber" w:date="2018-08-09T11:44:00Z">
              <w:tcPr>
                <w:tcW w:w="1090" w:type="dxa"/>
              </w:tcPr>
            </w:tcPrChange>
          </w:tcPr>
          <w:p w:rsidR="00E01953" w:rsidRDefault="00E01953" w:rsidP="00FD0821">
            <w:pPr>
              <w:autoSpaceDE w:val="0"/>
              <w:autoSpaceDN w:val="0"/>
              <w:adjustRightInd w:val="0"/>
              <w:rPr>
                <w:ins w:id="2325" w:author="Microsoft Office-gebruiker" w:date="2018-07-30T16:22:00Z"/>
                <w:szCs w:val="22"/>
                <w:lang w:val="en-US"/>
              </w:rPr>
            </w:pPr>
          </w:p>
        </w:tc>
        <w:tc>
          <w:tcPr>
            <w:tcW w:w="1090" w:type="dxa"/>
            <w:tcPrChange w:id="2326" w:author="Lilian Biber" w:date="2018-08-09T11:44:00Z">
              <w:tcPr>
                <w:tcW w:w="1090" w:type="dxa"/>
              </w:tcPr>
            </w:tcPrChange>
          </w:tcPr>
          <w:p w:rsidR="00E01953" w:rsidRDefault="00E01953" w:rsidP="00FD0821">
            <w:pPr>
              <w:autoSpaceDE w:val="0"/>
              <w:autoSpaceDN w:val="0"/>
              <w:adjustRightInd w:val="0"/>
              <w:rPr>
                <w:ins w:id="2327" w:author="Microsoft Office-gebruiker" w:date="2018-07-30T16:22:00Z"/>
                <w:szCs w:val="22"/>
                <w:lang w:val="en-US"/>
              </w:rPr>
            </w:pPr>
            <w:ins w:id="2328" w:author="Microsoft Office-gebruiker" w:date="2018-07-30T16:32:00Z">
              <w:r>
                <w:rPr>
                  <w:szCs w:val="22"/>
                  <w:lang w:val="en-US"/>
                </w:rPr>
                <w:t>X</w:t>
              </w:r>
            </w:ins>
          </w:p>
        </w:tc>
        <w:tc>
          <w:tcPr>
            <w:tcW w:w="1090" w:type="dxa"/>
            <w:tcPrChange w:id="2329" w:author="Lilian Biber" w:date="2018-08-09T11:44:00Z">
              <w:tcPr>
                <w:tcW w:w="1090" w:type="dxa"/>
              </w:tcPr>
            </w:tcPrChange>
          </w:tcPr>
          <w:p w:rsidR="00E01953" w:rsidRDefault="00E01953" w:rsidP="00FD0821">
            <w:pPr>
              <w:autoSpaceDE w:val="0"/>
              <w:autoSpaceDN w:val="0"/>
              <w:adjustRightInd w:val="0"/>
              <w:rPr>
                <w:ins w:id="2330" w:author="Microsoft Office-gebruiker" w:date="2018-07-30T16:22:00Z"/>
                <w:szCs w:val="22"/>
                <w:lang w:val="en-US"/>
              </w:rPr>
            </w:pPr>
          </w:p>
        </w:tc>
        <w:tc>
          <w:tcPr>
            <w:tcW w:w="1090" w:type="dxa"/>
            <w:tcPrChange w:id="2331" w:author="Lilian Biber" w:date="2018-08-09T11:44:00Z">
              <w:tcPr>
                <w:tcW w:w="1090" w:type="dxa"/>
              </w:tcPr>
            </w:tcPrChange>
          </w:tcPr>
          <w:p w:rsidR="00E01953" w:rsidRDefault="00E01953" w:rsidP="00FD0821">
            <w:pPr>
              <w:autoSpaceDE w:val="0"/>
              <w:autoSpaceDN w:val="0"/>
              <w:adjustRightInd w:val="0"/>
              <w:rPr>
                <w:ins w:id="2332" w:author="Microsoft Office-gebruiker" w:date="2018-07-31T08:01:00Z"/>
                <w:szCs w:val="22"/>
                <w:lang w:val="en-US"/>
              </w:rPr>
            </w:pPr>
          </w:p>
        </w:tc>
      </w:tr>
      <w:tr w:rsidR="00E01953" w:rsidTr="00E01953">
        <w:trPr>
          <w:ins w:id="2333" w:author="Microsoft Office-gebruiker" w:date="2018-07-30T16:22:00Z"/>
        </w:trPr>
        <w:tc>
          <w:tcPr>
            <w:tcW w:w="747" w:type="dxa"/>
            <w:tcPrChange w:id="233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335" w:author="Microsoft Office-gebruiker" w:date="2018-07-30T16:39:00Z"/>
                <w:rFonts w:ascii="Avenir Next" w:hAnsi="Avenir Next" w:cs="Avenir Next"/>
                <w:color w:val="000000"/>
                <w:szCs w:val="22"/>
                <w:lang w:val="nl-NL" w:eastAsia="en-GB"/>
              </w:rPr>
            </w:pPr>
            <w:ins w:id="2336" w:author="Microsoft Office-gebruiker" w:date="2018-07-30T17:49:00Z">
              <w:r>
                <w:rPr>
                  <w:rFonts w:ascii="Avenir Next" w:hAnsi="Avenir Next" w:cs="Avenir Next"/>
                  <w:color w:val="000000"/>
                  <w:szCs w:val="22"/>
                  <w:lang w:val="nl-NL" w:eastAsia="en-GB"/>
                </w:rPr>
                <w:lastRenderedPageBreak/>
                <w:t>O</w:t>
              </w:r>
            </w:ins>
          </w:p>
        </w:tc>
        <w:tc>
          <w:tcPr>
            <w:tcW w:w="986" w:type="dxa"/>
            <w:tcPrChange w:id="233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338" w:author="Microsoft Office-gebruiker" w:date="2018-07-30T16:42:00Z"/>
                <w:rFonts w:ascii="Avenir Next" w:hAnsi="Avenir Next" w:cs="Avenir Next"/>
                <w:color w:val="000000"/>
                <w:szCs w:val="22"/>
                <w:lang w:val="nl-NL" w:eastAsia="en-GB"/>
              </w:rPr>
            </w:pPr>
            <w:ins w:id="2339" w:author="Microsoft Office-gebruiker" w:date="2018-07-30T17:49:00Z">
              <w:r>
                <w:rPr>
                  <w:rFonts w:ascii="Avenir Next" w:hAnsi="Avenir Next" w:cs="Avenir Next"/>
                  <w:color w:val="000000"/>
                  <w:szCs w:val="22"/>
                  <w:lang w:val="nl-NL" w:eastAsia="en-GB"/>
                </w:rPr>
                <w:t>E</w:t>
              </w:r>
            </w:ins>
          </w:p>
        </w:tc>
        <w:tc>
          <w:tcPr>
            <w:tcW w:w="6365" w:type="dxa"/>
            <w:tcPrChange w:id="2340" w:author="Lilian Biber" w:date="2018-08-09T11:44:00Z">
              <w:tcPr>
                <w:tcW w:w="6365" w:type="dxa"/>
              </w:tcPr>
            </w:tcPrChange>
          </w:tcPr>
          <w:p w:rsidR="000D7B31" w:rsidRDefault="00E01953">
            <w:pPr>
              <w:tabs>
                <w:tab w:val="left" w:pos="20"/>
                <w:tab w:val="left" w:pos="360"/>
              </w:tabs>
              <w:autoSpaceDE w:val="0"/>
              <w:autoSpaceDN w:val="0"/>
              <w:adjustRightInd w:val="0"/>
              <w:rPr>
                <w:ins w:id="2341" w:author="Microsoft Office-gebruiker" w:date="2018-07-30T16:22:00Z"/>
                <w:rFonts w:ascii="Avenir Next" w:hAnsi="Avenir Next" w:cs="Avenir Next"/>
                <w:color w:val="000000"/>
                <w:szCs w:val="22"/>
                <w:lang w:val="nl-NL" w:eastAsia="en-GB"/>
              </w:rPr>
              <w:pPrChange w:id="2342" w:author="Microsoft Office-gebruiker" w:date="2018-07-30T16:29:00Z">
                <w:pPr>
                  <w:numPr>
                    <w:numId w:val="32"/>
                  </w:numPr>
                  <w:tabs>
                    <w:tab w:val="left" w:pos="20"/>
                    <w:tab w:val="left" w:pos="360"/>
                  </w:tabs>
                  <w:autoSpaceDE w:val="0"/>
                  <w:autoSpaceDN w:val="0"/>
                  <w:adjustRightInd w:val="0"/>
                  <w:ind w:left="360" w:hanging="360"/>
                </w:pPr>
              </w:pPrChange>
            </w:pPr>
            <w:ins w:id="2343" w:author="Microsoft Office-gebruiker" w:date="2018-07-30T16:23:00Z">
              <w:r>
                <w:rPr>
                  <w:rFonts w:ascii="Avenir Next" w:hAnsi="Avenir Next" w:cs="Avenir Next"/>
                  <w:color w:val="000000"/>
                  <w:szCs w:val="22"/>
                  <w:lang w:val="nl-NL" w:eastAsia="en-GB"/>
                </w:rPr>
                <w:t>Execute port strategies</w:t>
              </w:r>
            </w:ins>
          </w:p>
        </w:tc>
        <w:tc>
          <w:tcPr>
            <w:tcW w:w="1029" w:type="dxa"/>
            <w:tcPrChange w:id="2344" w:author="Lilian Biber" w:date="2018-08-09T11:44:00Z">
              <w:tcPr>
                <w:tcW w:w="1029" w:type="dxa"/>
              </w:tcPr>
            </w:tcPrChange>
          </w:tcPr>
          <w:p w:rsidR="00E01953" w:rsidRDefault="00E01953" w:rsidP="00FD0821">
            <w:pPr>
              <w:autoSpaceDE w:val="0"/>
              <w:autoSpaceDN w:val="0"/>
              <w:adjustRightInd w:val="0"/>
              <w:rPr>
                <w:ins w:id="2345" w:author="Microsoft Office-gebruiker" w:date="2018-07-30T16:22:00Z"/>
                <w:szCs w:val="22"/>
                <w:lang w:val="en-US"/>
              </w:rPr>
            </w:pPr>
          </w:p>
        </w:tc>
        <w:tc>
          <w:tcPr>
            <w:tcW w:w="1090" w:type="dxa"/>
            <w:tcPrChange w:id="2346" w:author="Lilian Biber" w:date="2018-08-09T11:44:00Z">
              <w:tcPr>
                <w:tcW w:w="1090" w:type="dxa"/>
              </w:tcPr>
            </w:tcPrChange>
          </w:tcPr>
          <w:p w:rsidR="00E01953" w:rsidRDefault="00E01953" w:rsidP="00FD0821">
            <w:pPr>
              <w:autoSpaceDE w:val="0"/>
              <w:autoSpaceDN w:val="0"/>
              <w:adjustRightInd w:val="0"/>
              <w:rPr>
                <w:ins w:id="2347" w:author="Microsoft Office-gebruiker" w:date="2018-07-30T16:22:00Z"/>
                <w:szCs w:val="22"/>
                <w:lang w:val="en-US"/>
              </w:rPr>
            </w:pPr>
          </w:p>
        </w:tc>
        <w:tc>
          <w:tcPr>
            <w:tcW w:w="1090" w:type="dxa"/>
            <w:tcPrChange w:id="2348" w:author="Lilian Biber" w:date="2018-08-09T11:44:00Z">
              <w:tcPr>
                <w:tcW w:w="1090" w:type="dxa"/>
              </w:tcPr>
            </w:tcPrChange>
          </w:tcPr>
          <w:p w:rsidR="00E01953" w:rsidRDefault="00E01953" w:rsidP="00FD0821">
            <w:pPr>
              <w:autoSpaceDE w:val="0"/>
              <w:autoSpaceDN w:val="0"/>
              <w:adjustRightInd w:val="0"/>
              <w:rPr>
                <w:ins w:id="2349" w:author="Microsoft Office-gebruiker" w:date="2018-07-30T16:22:00Z"/>
                <w:szCs w:val="22"/>
                <w:lang w:val="en-US"/>
              </w:rPr>
            </w:pPr>
            <w:ins w:id="2350" w:author="Microsoft Office-gebruiker" w:date="2018-07-30T16:32:00Z">
              <w:r>
                <w:rPr>
                  <w:szCs w:val="22"/>
                  <w:lang w:val="en-US"/>
                </w:rPr>
                <w:t>X</w:t>
              </w:r>
            </w:ins>
          </w:p>
        </w:tc>
        <w:tc>
          <w:tcPr>
            <w:tcW w:w="1090" w:type="dxa"/>
            <w:tcPrChange w:id="2351" w:author="Lilian Biber" w:date="2018-08-09T11:44:00Z">
              <w:tcPr>
                <w:tcW w:w="1090" w:type="dxa"/>
              </w:tcPr>
            </w:tcPrChange>
          </w:tcPr>
          <w:p w:rsidR="00E01953" w:rsidRDefault="00E01953" w:rsidP="00FD0821">
            <w:pPr>
              <w:autoSpaceDE w:val="0"/>
              <w:autoSpaceDN w:val="0"/>
              <w:adjustRightInd w:val="0"/>
              <w:rPr>
                <w:ins w:id="2352" w:author="Microsoft Office-gebruiker" w:date="2018-07-30T16:22:00Z"/>
                <w:szCs w:val="22"/>
                <w:lang w:val="en-US"/>
              </w:rPr>
            </w:pPr>
          </w:p>
        </w:tc>
        <w:tc>
          <w:tcPr>
            <w:tcW w:w="1090" w:type="dxa"/>
            <w:tcPrChange w:id="2353" w:author="Lilian Biber" w:date="2018-08-09T11:44:00Z">
              <w:tcPr>
                <w:tcW w:w="1090" w:type="dxa"/>
              </w:tcPr>
            </w:tcPrChange>
          </w:tcPr>
          <w:p w:rsidR="00E01953" w:rsidRDefault="00E01953" w:rsidP="00FD0821">
            <w:pPr>
              <w:autoSpaceDE w:val="0"/>
              <w:autoSpaceDN w:val="0"/>
              <w:adjustRightInd w:val="0"/>
              <w:rPr>
                <w:ins w:id="2354" w:author="Microsoft Office-gebruiker" w:date="2018-07-31T08:01:00Z"/>
                <w:szCs w:val="22"/>
                <w:lang w:val="en-US"/>
              </w:rPr>
            </w:pPr>
          </w:p>
        </w:tc>
      </w:tr>
      <w:tr w:rsidR="00E01953" w:rsidTr="00E01953">
        <w:trPr>
          <w:ins w:id="2355" w:author="Microsoft Office-gebruiker" w:date="2018-07-30T16:22:00Z"/>
        </w:trPr>
        <w:tc>
          <w:tcPr>
            <w:tcW w:w="747" w:type="dxa"/>
            <w:tcPrChange w:id="2356" w:author="Lilian Biber" w:date="2018-08-09T11:44:00Z">
              <w:tcPr>
                <w:tcW w:w="747" w:type="dxa"/>
              </w:tcPr>
            </w:tcPrChange>
          </w:tcPr>
          <w:p w:rsidR="00E01953" w:rsidRPr="00E570FE" w:rsidRDefault="00E01953" w:rsidP="00696C29">
            <w:pPr>
              <w:tabs>
                <w:tab w:val="left" w:pos="20"/>
                <w:tab w:val="left" w:pos="360"/>
              </w:tabs>
              <w:autoSpaceDE w:val="0"/>
              <w:autoSpaceDN w:val="0"/>
              <w:adjustRightInd w:val="0"/>
              <w:rPr>
                <w:ins w:id="2357" w:author="Microsoft Office-gebruiker" w:date="2018-07-30T16:39:00Z"/>
                <w:rFonts w:ascii="Avenir Next" w:hAnsi="Avenir Next" w:cs="Avenir Next"/>
                <w:color w:val="000000"/>
                <w:szCs w:val="22"/>
                <w:lang w:val="en-US" w:eastAsia="en-GB"/>
              </w:rPr>
            </w:pPr>
            <w:ins w:id="2358" w:author="Microsoft Office-gebruiker" w:date="2018-07-30T17:50:00Z">
              <w:r>
                <w:rPr>
                  <w:rFonts w:ascii="Avenir Next" w:hAnsi="Avenir Next" w:cs="Avenir Next"/>
                  <w:color w:val="000000"/>
                  <w:szCs w:val="22"/>
                  <w:lang w:val="en-US" w:eastAsia="en-GB"/>
                </w:rPr>
                <w:t>S</w:t>
              </w:r>
            </w:ins>
          </w:p>
        </w:tc>
        <w:tc>
          <w:tcPr>
            <w:tcW w:w="986" w:type="dxa"/>
            <w:tcPrChange w:id="2359" w:author="Lilian Biber" w:date="2018-08-09T11:44:00Z">
              <w:tcPr>
                <w:tcW w:w="986" w:type="dxa"/>
              </w:tcPr>
            </w:tcPrChange>
          </w:tcPr>
          <w:p w:rsidR="00E01953" w:rsidRPr="00E570FE" w:rsidRDefault="00E01953" w:rsidP="00696C29">
            <w:pPr>
              <w:tabs>
                <w:tab w:val="left" w:pos="20"/>
                <w:tab w:val="left" w:pos="360"/>
              </w:tabs>
              <w:autoSpaceDE w:val="0"/>
              <w:autoSpaceDN w:val="0"/>
              <w:adjustRightInd w:val="0"/>
              <w:rPr>
                <w:ins w:id="2360" w:author="Microsoft Office-gebruiker" w:date="2018-07-30T16:42:00Z"/>
                <w:rFonts w:ascii="Avenir Next" w:hAnsi="Avenir Next" w:cs="Avenir Next"/>
                <w:color w:val="000000"/>
                <w:szCs w:val="22"/>
                <w:lang w:val="en-US" w:eastAsia="en-GB"/>
              </w:rPr>
            </w:pPr>
            <w:ins w:id="2361" w:author="Microsoft Office-gebruiker" w:date="2018-07-30T17:50:00Z">
              <w:r>
                <w:rPr>
                  <w:rFonts w:ascii="Avenir Next" w:hAnsi="Avenir Next" w:cs="Avenir Next"/>
                  <w:color w:val="000000"/>
                  <w:szCs w:val="22"/>
                  <w:lang w:val="en-US" w:eastAsia="en-GB"/>
                </w:rPr>
                <w:t>H</w:t>
              </w:r>
            </w:ins>
          </w:p>
        </w:tc>
        <w:tc>
          <w:tcPr>
            <w:tcW w:w="6365" w:type="dxa"/>
            <w:tcPrChange w:id="2362" w:author="Lilian Biber" w:date="2018-08-09T11:44:00Z">
              <w:tcPr>
                <w:tcW w:w="6365" w:type="dxa"/>
              </w:tcPr>
            </w:tcPrChange>
          </w:tcPr>
          <w:p w:rsidR="000D7B31" w:rsidRDefault="00E01953">
            <w:pPr>
              <w:tabs>
                <w:tab w:val="left" w:pos="20"/>
                <w:tab w:val="left" w:pos="360"/>
              </w:tabs>
              <w:autoSpaceDE w:val="0"/>
              <w:autoSpaceDN w:val="0"/>
              <w:adjustRightInd w:val="0"/>
              <w:rPr>
                <w:ins w:id="2363" w:author="Microsoft Office-gebruiker" w:date="2018-07-30T16:22:00Z"/>
                <w:rFonts w:ascii="Avenir Next" w:hAnsi="Avenir Next" w:cs="Avenir Next"/>
                <w:color w:val="000000"/>
                <w:szCs w:val="22"/>
                <w:lang w:val="en-US" w:eastAsia="en-GB"/>
                <w:rPrChange w:id="2364" w:author="Microsoft Office-gebruiker" w:date="2018-07-30T16:24:00Z">
                  <w:rPr>
                    <w:ins w:id="2365" w:author="Microsoft Office-gebruiker" w:date="2018-07-30T16:22:00Z"/>
                    <w:rFonts w:ascii="Avenir Next" w:hAnsi="Avenir Next" w:cs="Avenir Next"/>
                    <w:color w:val="000000"/>
                    <w:szCs w:val="22"/>
                    <w:lang w:val="nl-NL" w:eastAsia="en-GB"/>
                  </w:rPr>
                </w:rPrChange>
              </w:rPr>
              <w:pPrChange w:id="2366" w:author="Microsoft Office-gebruiker" w:date="2018-07-30T16:29:00Z">
                <w:pPr>
                  <w:numPr>
                    <w:numId w:val="32"/>
                  </w:numPr>
                  <w:tabs>
                    <w:tab w:val="left" w:pos="20"/>
                    <w:tab w:val="left" w:pos="360"/>
                  </w:tabs>
                  <w:autoSpaceDE w:val="0"/>
                  <w:autoSpaceDN w:val="0"/>
                  <w:adjustRightInd w:val="0"/>
                  <w:ind w:left="360" w:hanging="360"/>
                </w:pPr>
              </w:pPrChange>
            </w:pPr>
            <w:ins w:id="2367" w:author="Microsoft Office-gebruiker" w:date="2018-07-30T16:23:00Z">
              <w:r w:rsidRPr="00E570FE">
                <w:rPr>
                  <w:rFonts w:ascii="Avenir Next" w:hAnsi="Avenir Next" w:cs="Avenir Next"/>
                  <w:color w:val="000000"/>
                  <w:szCs w:val="22"/>
                  <w:lang w:val="en-US" w:eastAsia="en-GB"/>
                </w:rPr>
                <w:t>Negotiate equipment maintenance contacts with supplier in cooperation with purchasing department</w:t>
              </w:r>
            </w:ins>
          </w:p>
        </w:tc>
        <w:tc>
          <w:tcPr>
            <w:tcW w:w="1029" w:type="dxa"/>
            <w:tcPrChange w:id="2368" w:author="Lilian Biber" w:date="2018-08-09T11:44:00Z">
              <w:tcPr>
                <w:tcW w:w="1029" w:type="dxa"/>
              </w:tcPr>
            </w:tcPrChange>
          </w:tcPr>
          <w:p w:rsidR="00E01953" w:rsidRDefault="00E01953" w:rsidP="00FD0821">
            <w:pPr>
              <w:autoSpaceDE w:val="0"/>
              <w:autoSpaceDN w:val="0"/>
              <w:adjustRightInd w:val="0"/>
              <w:rPr>
                <w:ins w:id="2369" w:author="Microsoft Office-gebruiker" w:date="2018-07-30T16:22:00Z"/>
                <w:szCs w:val="22"/>
                <w:lang w:val="en-US"/>
              </w:rPr>
            </w:pPr>
          </w:p>
        </w:tc>
        <w:tc>
          <w:tcPr>
            <w:tcW w:w="1090" w:type="dxa"/>
            <w:tcPrChange w:id="2370" w:author="Lilian Biber" w:date="2018-08-09T11:44:00Z">
              <w:tcPr>
                <w:tcW w:w="1090" w:type="dxa"/>
              </w:tcPr>
            </w:tcPrChange>
          </w:tcPr>
          <w:p w:rsidR="00E01953" w:rsidRDefault="00E01953" w:rsidP="00FD0821">
            <w:pPr>
              <w:autoSpaceDE w:val="0"/>
              <w:autoSpaceDN w:val="0"/>
              <w:adjustRightInd w:val="0"/>
              <w:rPr>
                <w:ins w:id="2371" w:author="Microsoft Office-gebruiker" w:date="2018-07-30T16:22:00Z"/>
                <w:szCs w:val="22"/>
                <w:lang w:val="en-US"/>
              </w:rPr>
            </w:pPr>
          </w:p>
        </w:tc>
        <w:tc>
          <w:tcPr>
            <w:tcW w:w="1090" w:type="dxa"/>
            <w:tcPrChange w:id="2372" w:author="Lilian Biber" w:date="2018-08-09T11:44:00Z">
              <w:tcPr>
                <w:tcW w:w="1090" w:type="dxa"/>
              </w:tcPr>
            </w:tcPrChange>
          </w:tcPr>
          <w:p w:rsidR="00E01953" w:rsidRDefault="00E01953" w:rsidP="00FD0821">
            <w:pPr>
              <w:autoSpaceDE w:val="0"/>
              <w:autoSpaceDN w:val="0"/>
              <w:adjustRightInd w:val="0"/>
              <w:rPr>
                <w:ins w:id="2373" w:author="Microsoft Office-gebruiker" w:date="2018-07-30T16:22:00Z"/>
                <w:szCs w:val="22"/>
                <w:lang w:val="en-US"/>
              </w:rPr>
            </w:pPr>
            <w:ins w:id="2374" w:author="Microsoft Office-gebruiker" w:date="2018-07-30T16:32:00Z">
              <w:r>
                <w:rPr>
                  <w:szCs w:val="22"/>
                  <w:lang w:val="en-US"/>
                </w:rPr>
                <w:t>X</w:t>
              </w:r>
            </w:ins>
          </w:p>
        </w:tc>
        <w:tc>
          <w:tcPr>
            <w:tcW w:w="1090" w:type="dxa"/>
            <w:tcPrChange w:id="2375" w:author="Lilian Biber" w:date="2018-08-09T11:44:00Z">
              <w:tcPr>
                <w:tcW w:w="1090" w:type="dxa"/>
              </w:tcPr>
            </w:tcPrChange>
          </w:tcPr>
          <w:p w:rsidR="00E01953" w:rsidRDefault="00E01953" w:rsidP="00FD0821">
            <w:pPr>
              <w:autoSpaceDE w:val="0"/>
              <w:autoSpaceDN w:val="0"/>
              <w:adjustRightInd w:val="0"/>
              <w:rPr>
                <w:ins w:id="2376" w:author="Microsoft Office-gebruiker" w:date="2018-07-30T16:22:00Z"/>
                <w:szCs w:val="22"/>
                <w:lang w:val="en-US"/>
              </w:rPr>
            </w:pPr>
          </w:p>
        </w:tc>
        <w:tc>
          <w:tcPr>
            <w:tcW w:w="1090" w:type="dxa"/>
            <w:tcPrChange w:id="2377" w:author="Lilian Biber" w:date="2018-08-09T11:44:00Z">
              <w:tcPr>
                <w:tcW w:w="1090" w:type="dxa"/>
              </w:tcPr>
            </w:tcPrChange>
          </w:tcPr>
          <w:p w:rsidR="00E01953" w:rsidRDefault="00E01953" w:rsidP="00FD0821">
            <w:pPr>
              <w:autoSpaceDE w:val="0"/>
              <w:autoSpaceDN w:val="0"/>
              <w:adjustRightInd w:val="0"/>
              <w:rPr>
                <w:ins w:id="2378" w:author="Microsoft Office-gebruiker" w:date="2018-07-31T08:01:00Z"/>
                <w:szCs w:val="22"/>
                <w:lang w:val="en-US"/>
              </w:rPr>
            </w:pPr>
          </w:p>
        </w:tc>
      </w:tr>
      <w:tr w:rsidR="00E01953" w:rsidTr="00E01953">
        <w:trPr>
          <w:ins w:id="2379" w:author="Microsoft Office-gebruiker" w:date="2018-07-30T16:22:00Z"/>
        </w:trPr>
        <w:tc>
          <w:tcPr>
            <w:tcW w:w="747" w:type="dxa"/>
            <w:tcPrChange w:id="2380"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381" w:author="Microsoft Office-gebruiker" w:date="2018-07-30T16:39:00Z"/>
                <w:rFonts w:ascii="Avenir Next" w:hAnsi="Avenir Next" w:cs="Avenir Next"/>
                <w:color w:val="000000"/>
                <w:szCs w:val="22"/>
                <w:lang w:val="nl-NL" w:eastAsia="en-GB"/>
              </w:rPr>
            </w:pPr>
            <w:ins w:id="2382" w:author="Microsoft Office-gebruiker" w:date="2018-07-30T16:41:00Z">
              <w:r>
                <w:rPr>
                  <w:rFonts w:ascii="Avenir Next" w:hAnsi="Avenir Next" w:cs="Avenir Next"/>
                  <w:color w:val="000000"/>
                  <w:szCs w:val="22"/>
                  <w:lang w:val="nl-NL" w:eastAsia="en-GB"/>
                </w:rPr>
                <w:t>O</w:t>
              </w:r>
            </w:ins>
          </w:p>
        </w:tc>
        <w:tc>
          <w:tcPr>
            <w:tcW w:w="986" w:type="dxa"/>
            <w:tcPrChange w:id="2383"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384" w:author="Microsoft Office-gebruiker" w:date="2018-07-30T16:42:00Z"/>
                <w:rFonts w:ascii="Avenir Next" w:hAnsi="Avenir Next" w:cs="Avenir Next"/>
                <w:color w:val="000000"/>
                <w:szCs w:val="22"/>
                <w:lang w:val="nl-NL" w:eastAsia="en-GB"/>
              </w:rPr>
            </w:pPr>
            <w:ins w:id="2385" w:author="Microsoft Office-gebruiker" w:date="2018-07-30T16:42:00Z">
              <w:r>
                <w:rPr>
                  <w:rFonts w:ascii="Avenir Next" w:hAnsi="Avenir Next" w:cs="Avenir Next"/>
                  <w:color w:val="000000"/>
                  <w:szCs w:val="22"/>
                  <w:lang w:val="nl-NL" w:eastAsia="en-GB"/>
                </w:rPr>
                <w:t>S</w:t>
              </w:r>
            </w:ins>
          </w:p>
        </w:tc>
        <w:tc>
          <w:tcPr>
            <w:tcW w:w="6365" w:type="dxa"/>
            <w:tcPrChange w:id="2386" w:author="Lilian Biber" w:date="2018-08-09T11:44:00Z">
              <w:tcPr>
                <w:tcW w:w="6365" w:type="dxa"/>
              </w:tcPr>
            </w:tcPrChange>
          </w:tcPr>
          <w:p w:rsidR="000D7B31" w:rsidRDefault="00E01953">
            <w:pPr>
              <w:tabs>
                <w:tab w:val="left" w:pos="20"/>
                <w:tab w:val="left" w:pos="360"/>
              </w:tabs>
              <w:autoSpaceDE w:val="0"/>
              <w:autoSpaceDN w:val="0"/>
              <w:adjustRightInd w:val="0"/>
              <w:rPr>
                <w:ins w:id="2387" w:author="Microsoft Office-gebruiker" w:date="2018-07-30T16:22:00Z"/>
                <w:rFonts w:ascii="Avenir Next" w:hAnsi="Avenir Next" w:cs="Avenir Next"/>
                <w:color w:val="000000"/>
                <w:szCs w:val="22"/>
                <w:lang w:val="nl-NL" w:eastAsia="en-GB"/>
              </w:rPr>
              <w:pPrChange w:id="2388" w:author="Microsoft Office-gebruiker" w:date="2018-07-30T16:29:00Z">
                <w:pPr>
                  <w:numPr>
                    <w:numId w:val="32"/>
                  </w:numPr>
                  <w:tabs>
                    <w:tab w:val="left" w:pos="20"/>
                    <w:tab w:val="left" w:pos="360"/>
                  </w:tabs>
                  <w:autoSpaceDE w:val="0"/>
                  <w:autoSpaceDN w:val="0"/>
                  <w:adjustRightInd w:val="0"/>
                  <w:ind w:left="360" w:hanging="360"/>
                </w:pPr>
              </w:pPrChange>
            </w:pPr>
            <w:ins w:id="2389" w:author="Microsoft Office-gebruiker" w:date="2018-07-30T16:23:00Z">
              <w:r>
                <w:rPr>
                  <w:rFonts w:ascii="Avenir Next" w:hAnsi="Avenir Next" w:cs="Avenir Next"/>
                  <w:color w:val="000000"/>
                  <w:szCs w:val="22"/>
                  <w:lang w:val="nl-NL" w:eastAsia="en-GB"/>
                </w:rPr>
                <w:t>Update manuals</w:t>
              </w:r>
            </w:ins>
          </w:p>
        </w:tc>
        <w:tc>
          <w:tcPr>
            <w:tcW w:w="1029" w:type="dxa"/>
            <w:tcPrChange w:id="2390" w:author="Lilian Biber" w:date="2018-08-09T11:44:00Z">
              <w:tcPr>
                <w:tcW w:w="1029" w:type="dxa"/>
              </w:tcPr>
            </w:tcPrChange>
          </w:tcPr>
          <w:p w:rsidR="00E01953" w:rsidRDefault="00E01953" w:rsidP="00FD0821">
            <w:pPr>
              <w:autoSpaceDE w:val="0"/>
              <w:autoSpaceDN w:val="0"/>
              <w:adjustRightInd w:val="0"/>
              <w:rPr>
                <w:ins w:id="2391" w:author="Microsoft Office-gebruiker" w:date="2018-07-30T16:22:00Z"/>
                <w:szCs w:val="22"/>
                <w:lang w:val="en-US"/>
              </w:rPr>
            </w:pPr>
          </w:p>
        </w:tc>
        <w:tc>
          <w:tcPr>
            <w:tcW w:w="1090" w:type="dxa"/>
            <w:tcPrChange w:id="2392" w:author="Lilian Biber" w:date="2018-08-09T11:44:00Z">
              <w:tcPr>
                <w:tcW w:w="1090" w:type="dxa"/>
              </w:tcPr>
            </w:tcPrChange>
          </w:tcPr>
          <w:p w:rsidR="00E01953" w:rsidRDefault="00E01953" w:rsidP="00FD0821">
            <w:pPr>
              <w:autoSpaceDE w:val="0"/>
              <w:autoSpaceDN w:val="0"/>
              <w:adjustRightInd w:val="0"/>
              <w:rPr>
                <w:ins w:id="2393" w:author="Microsoft Office-gebruiker" w:date="2018-07-30T16:22:00Z"/>
                <w:szCs w:val="22"/>
                <w:lang w:val="en-US"/>
              </w:rPr>
            </w:pPr>
          </w:p>
        </w:tc>
        <w:tc>
          <w:tcPr>
            <w:tcW w:w="1090" w:type="dxa"/>
            <w:tcPrChange w:id="2394" w:author="Lilian Biber" w:date="2018-08-09T11:44:00Z">
              <w:tcPr>
                <w:tcW w:w="1090" w:type="dxa"/>
              </w:tcPr>
            </w:tcPrChange>
          </w:tcPr>
          <w:p w:rsidR="00E01953" w:rsidRDefault="00E01953" w:rsidP="00FD0821">
            <w:pPr>
              <w:autoSpaceDE w:val="0"/>
              <w:autoSpaceDN w:val="0"/>
              <w:adjustRightInd w:val="0"/>
              <w:rPr>
                <w:ins w:id="2395" w:author="Microsoft Office-gebruiker" w:date="2018-07-30T16:22:00Z"/>
                <w:szCs w:val="22"/>
                <w:lang w:val="en-US"/>
              </w:rPr>
            </w:pPr>
            <w:ins w:id="2396" w:author="Microsoft Office-gebruiker" w:date="2018-07-30T16:32:00Z">
              <w:r>
                <w:rPr>
                  <w:szCs w:val="22"/>
                  <w:lang w:val="en-US"/>
                </w:rPr>
                <w:t>X</w:t>
              </w:r>
            </w:ins>
          </w:p>
        </w:tc>
        <w:tc>
          <w:tcPr>
            <w:tcW w:w="1090" w:type="dxa"/>
            <w:tcPrChange w:id="2397" w:author="Lilian Biber" w:date="2018-08-09T11:44:00Z">
              <w:tcPr>
                <w:tcW w:w="1090" w:type="dxa"/>
              </w:tcPr>
            </w:tcPrChange>
          </w:tcPr>
          <w:p w:rsidR="00E01953" w:rsidRDefault="00E01953" w:rsidP="00FD0821">
            <w:pPr>
              <w:autoSpaceDE w:val="0"/>
              <w:autoSpaceDN w:val="0"/>
              <w:adjustRightInd w:val="0"/>
              <w:rPr>
                <w:ins w:id="2398" w:author="Microsoft Office-gebruiker" w:date="2018-07-30T16:22:00Z"/>
                <w:szCs w:val="22"/>
                <w:lang w:val="en-US"/>
              </w:rPr>
            </w:pPr>
          </w:p>
        </w:tc>
        <w:tc>
          <w:tcPr>
            <w:tcW w:w="1090" w:type="dxa"/>
            <w:tcPrChange w:id="2399" w:author="Lilian Biber" w:date="2018-08-09T11:44:00Z">
              <w:tcPr>
                <w:tcW w:w="1090" w:type="dxa"/>
              </w:tcPr>
            </w:tcPrChange>
          </w:tcPr>
          <w:p w:rsidR="00E01953" w:rsidRDefault="00E01953" w:rsidP="00FD0821">
            <w:pPr>
              <w:autoSpaceDE w:val="0"/>
              <w:autoSpaceDN w:val="0"/>
              <w:adjustRightInd w:val="0"/>
              <w:rPr>
                <w:ins w:id="2400" w:author="Microsoft Office-gebruiker" w:date="2018-07-31T08:01:00Z"/>
                <w:szCs w:val="22"/>
                <w:lang w:val="en-US"/>
              </w:rPr>
            </w:pPr>
          </w:p>
        </w:tc>
      </w:tr>
      <w:tr w:rsidR="00E01953" w:rsidTr="00E01953">
        <w:trPr>
          <w:ins w:id="2401" w:author="Microsoft Office-gebruiker" w:date="2018-07-30T16:22:00Z"/>
        </w:trPr>
        <w:tc>
          <w:tcPr>
            <w:tcW w:w="747" w:type="dxa"/>
            <w:tcPrChange w:id="2402"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403" w:author="Microsoft Office-gebruiker" w:date="2018-07-30T16:39:00Z"/>
                <w:rFonts w:ascii="Avenir Next" w:hAnsi="Avenir Next" w:cs="Avenir Next"/>
                <w:color w:val="000000"/>
                <w:szCs w:val="22"/>
                <w:lang w:val="nl-NL" w:eastAsia="en-GB"/>
              </w:rPr>
            </w:pPr>
            <w:ins w:id="2404" w:author="Microsoft Office-gebruiker" w:date="2018-07-30T17:52:00Z">
              <w:r>
                <w:rPr>
                  <w:rFonts w:ascii="Avenir Next" w:hAnsi="Avenir Next" w:cs="Avenir Next"/>
                  <w:color w:val="000000"/>
                  <w:szCs w:val="22"/>
                  <w:lang w:val="nl-NL" w:eastAsia="en-GB"/>
                </w:rPr>
                <w:t>S</w:t>
              </w:r>
            </w:ins>
          </w:p>
        </w:tc>
        <w:tc>
          <w:tcPr>
            <w:tcW w:w="986" w:type="dxa"/>
            <w:tcPrChange w:id="2405"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406" w:author="Microsoft Office-gebruiker" w:date="2018-07-30T16:42:00Z"/>
                <w:rFonts w:ascii="Avenir Next" w:hAnsi="Avenir Next" w:cs="Avenir Next"/>
                <w:color w:val="000000"/>
                <w:szCs w:val="22"/>
                <w:lang w:val="nl-NL" w:eastAsia="en-GB"/>
              </w:rPr>
            </w:pPr>
            <w:ins w:id="2407" w:author="Microsoft Office-gebruiker" w:date="2018-07-30T17:52:00Z">
              <w:r>
                <w:rPr>
                  <w:rFonts w:ascii="Avenir Next" w:hAnsi="Avenir Next" w:cs="Avenir Next"/>
                  <w:color w:val="000000"/>
                  <w:szCs w:val="22"/>
                  <w:lang w:val="nl-NL" w:eastAsia="en-GB"/>
                </w:rPr>
                <w:t>E</w:t>
              </w:r>
            </w:ins>
          </w:p>
        </w:tc>
        <w:tc>
          <w:tcPr>
            <w:tcW w:w="6365" w:type="dxa"/>
            <w:tcPrChange w:id="2408" w:author="Lilian Biber" w:date="2018-08-09T11:44:00Z">
              <w:tcPr>
                <w:tcW w:w="6365" w:type="dxa"/>
              </w:tcPr>
            </w:tcPrChange>
          </w:tcPr>
          <w:p w:rsidR="000D7B31" w:rsidRDefault="00E01953">
            <w:pPr>
              <w:tabs>
                <w:tab w:val="left" w:pos="20"/>
                <w:tab w:val="left" w:pos="360"/>
              </w:tabs>
              <w:autoSpaceDE w:val="0"/>
              <w:autoSpaceDN w:val="0"/>
              <w:adjustRightInd w:val="0"/>
              <w:rPr>
                <w:ins w:id="2409" w:author="Microsoft Office-gebruiker" w:date="2018-07-30T16:22:00Z"/>
                <w:rFonts w:ascii="Avenir Next" w:hAnsi="Avenir Next" w:cs="Avenir Next"/>
                <w:color w:val="000000"/>
                <w:szCs w:val="22"/>
                <w:lang w:val="nl-NL" w:eastAsia="en-GB"/>
              </w:rPr>
              <w:pPrChange w:id="2410" w:author="Microsoft Office-gebruiker" w:date="2018-07-30T16:29:00Z">
                <w:pPr>
                  <w:numPr>
                    <w:numId w:val="32"/>
                  </w:numPr>
                  <w:tabs>
                    <w:tab w:val="left" w:pos="20"/>
                    <w:tab w:val="left" w:pos="360"/>
                  </w:tabs>
                  <w:autoSpaceDE w:val="0"/>
                  <w:autoSpaceDN w:val="0"/>
                  <w:adjustRightInd w:val="0"/>
                  <w:ind w:left="360" w:hanging="360"/>
                </w:pPr>
              </w:pPrChange>
            </w:pPr>
            <w:ins w:id="2411" w:author="Microsoft Office-gebruiker" w:date="2018-07-30T16:23:00Z">
              <w:r>
                <w:rPr>
                  <w:rFonts w:ascii="Avenir Next" w:hAnsi="Avenir Next" w:cs="Avenir Next"/>
                  <w:color w:val="000000"/>
                  <w:szCs w:val="22"/>
                  <w:lang w:val="nl-NL" w:eastAsia="en-GB"/>
                </w:rPr>
                <w:t>Develop security policy</w:t>
              </w:r>
            </w:ins>
          </w:p>
        </w:tc>
        <w:tc>
          <w:tcPr>
            <w:tcW w:w="1029" w:type="dxa"/>
            <w:tcPrChange w:id="2412" w:author="Lilian Biber" w:date="2018-08-09T11:44:00Z">
              <w:tcPr>
                <w:tcW w:w="1029" w:type="dxa"/>
              </w:tcPr>
            </w:tcPrChange>
          </w:tcPr>
          <w:p w:rsidR="00E01953" w:rsidRDefault="00E01953" w:rsidP="00FD0821">
            <w:pPr>
              <w:autoSpaceDE w:val="0"/>
              <w:autoSpaceDN w:val="0"/>
              <w:adjustRightInd w:val="0"/>
              <w:rPr>
                <w:ins w:id="2413" w:author="Microsoft Office-gebruiker" w:date="2018-07-30T16:22:00Z"/>
                <w:szCs w:val="22"/>
                <w:lang w:val="en-US"/>
              </w:rPr>
            </w:pPr>
          </w:p>
        </w:tc>
        <w:tc>
          <w:tcPr>
            <w:tcW w:w="1090" w:type="dxa"/>
            <w:tcPrChange w:id="2414" w:author="Lilian Biber" w:date="2018-08-09T11:44:00Z">
              <w:tcPr>
                <w:tcW w:w="1090" w:type="dxa"/>
              </w:tcPr>
            </w:tcPrChange>
          </w:tcPr>
          <w:p w:rsidR="00E01953" w:rsidRDefault="00E01953" w:rsidP="00FD0821">
            <w:pPr>
              <w:autoSpaceDE w:val="0"/>
              <w:autoSpaceDN w:val="0"/>
              <w:adjustRightInd w:val="0"/>
              <w:rPr>
                <w:ins w:id="2415" w:author="Microsoft Office-gebruiker" w:date="2018-07-30T16:22:00Z"/>
                <w:szCs w:val="22"/>
                <w:lang w:val="en-US"/>
              </w:rPr>
            </w:pPr>
          </w:p>
        </w:tc>
        <w:tc>
          <w:tcPr>
            <w:tcW w:w="1090" w:type="dxa"/>
            <w:tcPrChange w:id="2416" w:author="Lilian Biber" w:date="2018-08-09T11:44:00Z">
              <w:tcPr>
                <w:tcW w:w="1090" w:type="dxa"/>
              </w:tcPr>
            </w:tcPrChange>
          </w:tcPr>
          <w:p w:rsidR="00E01953" w:rsidRDefault="00E01953" w:rsidP="00FD0821">
            <w:pPr>
              <w:autoSpaceDE w:val="0"/>
              <w:autoSpaceDN w:val="0"/>
              <w:adjustRightInd w:val="0"/>
              <w:rPr>
                <w:ins w:id="2417" w:author="Microsoft Office-gebruiker" w:date="2018-07-30T16:22:00Z"/>
                <w:szCs w:val="22"/>
                <w:lang w:val="en-US"/>
              </w:rPr>
            </w:pPr>
            <w:ins w:id="2418" w:author="Microsoft Office-gebruiker" w:date="2018-07-30T16:32:00Z">
              <w:r>
                <w:rPr>
                  <w:szCs w:val="22"/>
                  <w:lang w:val="en-US"/>
                </w:rPr>
                <w:t>X</w:t>
              </w:r>
            </w:ins>
          </w:p>
        </w:tc>
        <w:tc>
          <w:tcPr>
            <w:tcW w:w="1090" w:type="dxa"/>
            <w:tcPrChange w:id="2419" w:author="Lilian Biber" w:date="2018-08-09T11:44:00Z">
              <w:tcPr>
                <w:tcW w:w="1090" w:type="dxa"/>
              </w:tcPr>
            </w:tcPrChange>
          </w:tcPr>
          <w:p w:rsidR="00E01953" w:rsidRDefault="00E01953" w:rsidP="00FD0821">
            <w:pPr>
              <w:autoSpaceDE w:val="0"/>
              <w:autoSpaceDN w:val="0"/>
              <w:adjustRightInd w:val="0"/>
              <w:rPr>
                <w:ins w:id="2420" w:author="Microsoft Office-gebruiker" w:date="2018-07-30T16:22:00Z"/>
                <w:szCs w:val="22"/>
                <w:lang w:val="en-US"/>
              </w:rPr>
            </w:pPr>
          </w:p>
        </w:tc>
        <w:tc>
          <w:tcPr>
            <w:tcW w:w="1090" w:type="dxa"/>
            <w:tcPrChange w:id="2421" w:author="Lilian Biber" w:date="2018-08-09T11:44:00Z">
              <w:tcPr>
                <w:tcW w:w="1090" w:type="dxa"/>
              </w:tcPr>
            </w:tcPrChange>
          </w:tcPr>
          <w:p w:rsidR="00E01953" w:rsidRDefault="00E01953" w:rsidP="00FD0821">
            <w:pPr>
              <w:autoSpaceDE w:val="0"/>
              <w:autoSpaceDN w:val="0"/>
              <w:adjustRightInd w:val="0"/>
              <w:rPr>
                <w:ins w:id="2422" w:author="Microsoft Office-gebruiker" w:date="2018-07-31T08:01:00Z"/>
                <w:szCs w:val="22"/>
                <w:lang w:val="en-US"/>
              </w:rPr>
            </w:pPr>
          </w:p>
        </w:tc>
      </w:tr>
      <w:tr w:rsidR="00E01953" w:rsidTr="00E01953">
        <w:trPr>
          <w:ins w:id="2423" w:author="Microsoft Office-gebruiker" w:date="2018-07-30T16:22:00Z"/>
        </w:trPr>
        <w:tc>
          <w:tcPr>
            <w:tcW w:w="747" w:type="dxa"/>
            <w:tcPrChange w:id="242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425" w:author="Microsoft Office-gebruiker" w:date="2018-07-30T16:39:00Z"/>
                <w:rFonts w:ascii="Avenir Next" w:hAnsi="Avenir Next" w:cs="Avenir Next"/>
                <w:color w:val="000000"/>
                <w:szCs w:val="22"/>
                <w:lang w:val="nl-NL" w:eastAsia="en-GB"/>
              </w:rPr>
            </w:pPr>
            <w:ins w:id="2426" w:author="Microsoft Office-gebruiker" w:date="2018-07-30T17:52:00Z">
              <w:r>
                <w:rPr>
                  <w:rFonts w:ascii="Avenir Next" w:hAnsi="Avenir Next" w:cs="Avenir Next"/>
                  <w:color w:val="000000"/>
                  <w:szCs w:val="22"/>
                  <w:lang w:val="nl-NL" w:eastAsia="en-GB"/>
                </w:rPr>
                <w:t>S</w:t>
              </w:r>
            </w:ins>
          </w:p>
        </w:tc>
        <w:tc>
          <w:tcPr>
            <w:tcW w:w="986" w:type="dxa"/>
            <w:tcPrChange w:id="242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428" w:author="Microsoft Office-gebruiker" w:date="2018-07-30T16:42:00Z"/>
                <w:rFonts w:ascii="Avenir Next" w:hAnsi="Avenir Next" w:cs="Avenir Next"/>
                <w:color w:val="000000"/>
                <w:szCs w:val="22"/>
                <w:lang w:val="nl-NL" w:eastAsia="en-GB"/>
              </w:rPr>
            </w:pPr>
            <w:ins w:id="2429" w:author="Microsoft Office-gebruiker" w:date="2018-07-30T17:52:00Z">
              <w:r>
                <w:rPr>
                  <w:rFonts w:ascii="Avenir Next" w:hAnsi="Avenir Next" w:cs="Avenir Next"/>
                  <w:color w:val="000000"/>
                  <w:szCs w:val="22"/>
                  <w:lang w:val="nl-NL" w:eastAsia="en-GB"/>
                </w:rPr>
                <w:t>E</w:t>
              </w:r>
            </w:ins>
          </w:p>
        </w:tc>
        <w:tc>
          <w:tcPr>
            <w:tcW w:w="6365" w:type="dxa"/>
            <w:tcPrChange w:id="2430" w:author="Lilian Biber" w:date="2018-08-09T11:44:00Z">
              <w:tcPr>
                <w:tcW w:w="6365" w:type="dxa"/>
              </w:tcPr>
            </w:tcPrChange>
          </w:tcPr>
          <w:p w:rsidR="000D7B31" w:rsidRDefault="00E01953">
            <w:pPr>
              <w:tabs>
                <w:tab w:val="left" w:pos="20"/>
                <w:tab w:val="left" w:pos="360"/>
              </w:tabs>
              <w:autoSpaceDE w:val="0"/>
              <w:autoSpaceDN w:val="0"/>
              <w:adjustRightInd w:val="0"/>
              <w:rPr>
                <w:ins w:id="2431" w:author="Microsoft Office-gebruiker" w:date="2018-07-30T16:22:00Z"/>
                <w:rFonts w:ascii="Avenir Next" w:hAnsi="Avenir Next" w:cs="Avenir Next"/>
                <w:color w:val="000000"/>
                <w:szCs w:val="22"/>
                <w:lang w:val="nl-NL" w:eastAsia="en-GB"/>
              </w:rPr>
              <w:pPrChange w:id="2432" w:author="Microsoft Office-gebruiker" w:date="2018-07-30T16:29:00Z">
                <w:pPr>
                  <w:numPr>
                    <w:numId w:val="32"/>
                  </w:numPr>
                  <w:tabs>
                    <w:tab w:val="left" w:pos="20"/>
                    <w:tab w:val="left" w:pos="360"/>
                  </w:tabs>
                  <w:autoSpaceDE w:val="0"/>
                  <w:autoSpaceDN w:val="0"/>
                  <w:adjustRightInd w:val="0"/>
                  <w:ind w:left="360" w:hanging="360"/>
                </w:pPr>
              </w:pPrChange>
            </w:pPr>
            <w:ins w:id="2433" w:author="Microsoft Office-gebruiker" w:date="2018-07-30T16:23:00Z">
              <w:r>
                <w:rPr>
                  <w:rFonts w:ascii="Avenir Next" w:hAnsi="Avenir Next" w:cs="Avenir Next"/>
                  <w:color w:val="000000"/>
                  <w:szCs w:val="22"/>
                  <w:lang w:val="nl-NL" w:eastAsia="en-GB"/>
                </w:rPr>
                <w:t>Develop port management strategies</w:t>
              </w:r>
            </w:ins>
          </w:p>
        </w:tc>
        <w:tc>
          <w:tcPr>
            <w:tcW w:w="1029" w:type="dxa"/>
            <w:tcPrChange w:id="2434" w:author="Lilian Biber" w:date="2018-08-09T11:44:00Z">
              <w:tcPr>
                <w:tcW w:w="1029" w:type="dxa"/>
              </w:tcPr>
            </w:tcPrChange>
          </w:tcPr>
          <w:p w:rsidR="00E01953" w:rsidRDefault="00E01953" w:rsidP="00FD0821">
            <w:pPr>
              <w:autoSpaceDE w:val="0"/>
              <w:autoSpaceDN w:val="0"/>
              <w:adjustRightInd w:val="0"/>
              <w:rPr>
                <w:ins w:id="2435" w:author="Microsoft Office-gebruiker" w:date="2018-07-30T16:22:00Z"/>
                <w:szCs w:val="22"/>
                <w:lang w:val="en-US"/>
              </w:rPr>
            </w:pPr>
          </w:p>
        </w:tc>
        <w:tc>
          <w:tcPr>
            <w:tcW w:w="1090" w:type="dxa"/>
            <w:tcPrChange w:id="2436" w:author="Lilian Biber" w:date="2018-08-09T11:44:00Z">
              <w:tcPr>
                <w:tcW w:w="1090" w:type="dxa"/>
              </w:tcPr>
            </w:tcPrChange>
          </w:tcPr>
          <w:p w:rsidR="00E01953" w:rsidRDefault="00E01953" w:rsidP="00FD0821">
            <w:pPr>
              <w:autoSpaceDE w:val="0"/>
              <w:autoSpaceDN w:val="0"/>
              <w:adjustRightInd w:val="0"/>
              <w:rPr>
                <w:ins w:id="2437" w:author="Microsoft Office-gebruiker" w:date="2018-07-30T16:22:00Z"/>
                <w:szCs w:val="22"/>
                <w:lang w:val="en-US"/>
              </w:rPr>
            </w:pPr>
          </w:p>
        </w:tc>
        <w:tc>
          <w:tcPr>
            <w:tcW w:w="1090" w:type="dxa"/>
            <w:tcPrChange w:id="2438" w:author="Lilian Biber" w:date="2018-08-09T11:44:00Z">
              <w:tcPr>
                <w:tcW w:w="1090" w:type="dxa"/>
              </w:tcPr>
            </w:tcPrChange>
          </w:tcPr>
          <w:p w:rsidR="00E01953" w:rsidRDefault="00E01953" w:rsidP="00FD0821">
            <w:pPr>
              <w:autoSpaceDE w:val="0"/>
              <w:autoSpaceDN w:val="0"/>
              <w:adjustRightInd w:val="0"/>
              <w:rPr>
                <w:ins w:id="2439" w:author="Microsoft Office-gebruiker" w:date="2018-07-30T16:22:00Z"/>
                <w:szCs w:val="22"/>
                <w:lang w:val="en-US"/>
              </w:rPr>
            </w:pPr>
            <w:ins w:id="2440" w:author="Microsoft Office-gebruiker" w:date="2018-07-30T16:32:00Z">
              <w:r>
                <w:rPr>
                  <w:szCs w:val="22"/>
                  <w:lang w:val="en-US"/>
                </w:rPr>
                <w:t>X</w:t>
              </w:r>
            </w:ins>
          </w:p>
        </w:tc>
        <w:tc>
          <w:tcPr>
            <w:tcW w:w="1090" w:type="dxa"/>
            <w:tcPrChange w:id="2441" w:author="Lilian Biber" w:date="2018-08-09T11:44:00Z">
              <w:tcPr>
                <w:tcW w:w="1090" w:type="dxa"/>
              </w:tcPr>
            </w:tcPrChange>
          </w:tcPr>
          <w:p w:rsidR="00E01953" w:rsidRDefault="00E01953" w:rsidP="00FD0821">
            <w:pPr>
              <w:autoSpaceDE w:val="0"/>
              <w:autoSpaceDN w:val="0"/>
              <w:adjustRightInd w:val="0"/>
              <w:rPr>
                <w:ins w:id="2442" w:author="Microsoft Office-gebruiker" w:date="2018-07-30T16:22:00Z"/>
                <w:szCs w:val="22"/>
                <w:lang w:val="en-US"/>
              </w:rPr>
            </w:pPr>
          </w:p>
        </w:tc>
        <w:tc>
          <w:tcPr>
            <w:tcW w:w="1090" w:type="dxa"/>
            <w:tcPrChange w:id="2443" w:author="Lilian Biber" w:date="2018-08-09T11:44:00Z">
              <w:tcPr>
                <w:tcW w:w="1090" w:type="dxa"/>
              </w:tcPr>
            </w:tcPrChange>
          </w:tcPr>
          <w:p w:rsidR="00E01953" w:rsidRDefault="00E01953" w:rsidP="00FD0821">
            <w:pPr>
              <w:autoSpaceDE w:val="0"/>
              <w:autoSpaceDN w:val="0"/>
              <w:adjustRightInd w:val="0"/>
              <w:rPr>
                <w:ins w:id="2444" w:author="Microsoft Office-gebruiker" w:date="2018-07-31T08:01:00Z"/>
                <w:szCs w:val="22"/>
                <w:lang w:val="en-US"/>
              </w:rPr>
            </w:pPr>
          </w:p>
        </w:tc>
      </w:tr>
      <w:tr w:rsidR="00E01953" w:rsidTr="00E01953">
        <w:trPr>
          <w:ins w:id="2445" w:author="Microsoft Office-gebruiker" w:date="2018-07-30T16:22:00Z"/>
        </w:trPr>
        <w:tc>
          <w:tcPr>
            <w:tcW w:w="747" w:type="dxa"/>
            <w:tcPrChange w:id="2446"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447" w:author="Microsoft Office-gebruiker" w:date="2018-07-30T16:39:00Z"/>
                <w:rFonts w:ascii="Avenir Next" w:hAnsi="Avenir Next" w:cs="Avenir Next"/>
                <w:color w:val="000000"/>
                <w:szCs w:val="22"/>
                <w:lang w:val="en-US" w:eastAsia="en-GB"/>
              </w:rPr>
            </w:pPr>
            <w:ins w:id="2448" w:author="Microsoft Office-gebruiker" w:date="2018-07-30T17:37:00Z">
              <w:r>
                <w:rPr>
                  <w:rFonts w:ascii="Avenir Next" w:hAnsi="Avenir Next" w:cs="Avenir Next"/>
                  <w:color w:val="000000"/>
                  <w:szCs w:val="22"/>
                  <w:lang w:val="en-US" w:eastAsia="en-GB"/>
                </w:rPr>
                <w:t>S</w:t>
              </w:r>
            </w:ins>
          </w:p>
        </w:tc>
        <w:tc>
          <w:tcPr>
            <w:tcW w:w="986" w:type="dxa"/>
            <w:tcPrChange w:id="2449"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450" w:author="Microsoft Office-gebruiker" w:date="2018-07-30T16:42:00Z"/>
                <w:rFonts w:ascii="Avenir Next" w:hAnsi="Avenir Next" w:cs="Avenir Next"/>
                <w:color w:val="000000"/>
                <w:szCs w:val="22"/>
                <w:lang w:val="en-US" w:eastAsia="en-GB"/>
              </w:rPr>
            </w:pPr>
            <w:ins w:id="2451" w:author="Microsoft Office-gebruiker" w:date="2018-07-30T17:38:00Z">
              <w:r>
                <w:rPr>
                  <w:rFonts w:ascii="Avenir Next" w:hAnsi="Avenir Next" w:cs="Avenir Next"/>
                  <w:color w:val="000000"/>
                  <w:szCs w:val="22"/>
                  <w:lang w:val="en-US" w:eastAsia="en-GB"/>
                </w:rPr>
                <w:t>L</w:t>
              </w:r>
            </w:ins>
          </w:p>
        </w:tc>
        <w:tc>
          <w:tcPr>
            <w:tcW w:w="6365" w:type="dxa"/>
            <w:tcPrChange w:id="2452" w:author="Lilian Biber" w:date="2018-08-09T11:44:00Z">
              <w:tcPr>
                <w:tcW w:w="6365" w:type="dxa"/>
              </w:tcPr>
            </w:tcPrChange>
          </w:tcPr>
          <w:p w:rsidR="000D7B31" w:rsidRDefault="00EF13A5">
            <w:pPr>
              <w:tabs>
                <w:tab w:val="left" w:pos="20"/>
                <w:tab w:val="left" w:pos="360"/>
              </w:tabs>
              <w:autoSpaceDE w:val="0"/>
              <w:autoSpaceDN w:val="0"/>
              <w:adjustRightInd w:val="0"/>
              <w:rPr>
                <w:ins w:id="2453" w:author="Microsoft Office-gebruiker" w:date="2018-07-30T16:22:00Z"/>
                <w:rFonts w:ascii="Avenir Next" w:hAnsi="Avenir Next" w:cs="Avenir Next"/>
                <w:color w:val="000000"/>
                <w:szCs w:val="22"/>
                <w:lang w:val="en-US" w:eastAsia="en-GB"/>
                <w:rPrChange w:id="2454" w:author="Microsoft Office-gebruiker" w:date="2018-07-30T16:24:00Z">
                  <w:rPr>
                    <w:ins w:id="2455" w:author="Microsoft Office-gebruiker" w:date="2018-07-30T16:22:00Z"/>
                    <w:rFonts w:ascii="Avenir Next" w:hAnsi="Avenir Next" w:cs="Avenir Next"/>
                    <w:color w:val="000000"/>
                    <w:szCs w:val="22"/>
                    <w:lang w:val="nl-NL" w:eastAsia="en-GB"/>
                  </w:rPr>
                </w:rPrChange>
              </w:rPr>
              <w:pPrChange w:id="2456" w:author="Microsoft Office-gebruiker" w:date="2018-07-30T16:29:00Z">
                <w:pPr>
                  <w:numPr>
                    <w:numId w:val="32"/>
                  </w:numPr>
                  <w:tabs>
                    <w:tab w:val="left" w:pos="20"/>
                    <w:tab w:val="left" w:pos="360"/>
                  </w:tabs>
                  <w:autoSpaceDE w:val="0"/>
                  <w:autoSpaceDN w:val="0"/>
                  <w:adjustRightInd w:val="0"/>
                  <w:ind w:left="360" w:hanging="360"/>
                </w:pPr>
              </w:pPrChange>
            </w:pPr>
            <w:ins w:id="2457" w:author="Microsoft Office-gebruiker" w:date="2018-07-30T16:23:00Z">
              <w:r w:rsidRPr="00EF13A5">
                <w:rPr>
                  <w:rFonts w:ascii="Avenir Next" w:hAnsi="Avenir Next" w:cs="Avenir Next"/>
                  <w:color w:val="000000"/>
                  <w:szCs w:val="22"/>
                  <w:lang w:val="en-US" w:eastAsia="en-GB"/>
                  <w:rPrChange w:id="2458" w:author="Microsoft Office-gebruiker" w:date="2018-07-30T16:23:00Z">
                    <w:rPr>
                      <w:rFonts w:ascii="Avenir Next" w:hAnsi="Avenir Next" w:cs="Avenir Next"/>
                      <w:color w:val="000000"/>
                      <w:szCs w:val="22"/>
                      <w:lang w:val="nl-NL" w:eastAsia="en-GB"/>
                    </w:rPr>
                  </w:rPrChange>
                </w:rPr>
                <w:t>Choose system for manpower planning</w:t>
              </w:r>
            </w:ins>
          </w:p>
        </w:tc>
        <w:tc>
          <w:tcPr>
            <w:tcW w:w="1029" w:type="dxa"/>
            <w:tcPrChange w:id="2459" w:author="Lilian Biber" w:date="2018-08-09T11:44:00Z">
              <w:tcPr>
                <w:tcW w:w="1029" w:type="dxa"/>
              </w:tcPr>
            </w:tcPrChange>
          </w:tcPr>
          <w:p w:rsidR="00E01953" w:rsidRDefault="00E01953" w:rsidP="00FD0821">
            <w:pPr>
              <w:autoSpaceDE w:val="0"/>
              <w:autoSpaceDN w:val="0"/>
              <w:adjustRightInd w:val="0"/>
              <w:rPr>
                <w:ins w:id="2460" w:author="Microsoft Office-gebruiker" w:date="2018-07-30T16:22:00Z"/>
                <w:szCs w:val="22"/>
                <w:lang w:val="en-US"/>
              </w:rPr>
            </w:pPr>
          </w:p>
        </w:tc>
        <w:tc>
          <w:tcPr>
            <w:tcW w:w="1090" w:type="dxa"/>
            <w:tcPrChange w:id="2461" w:author="Lilian Biber" w:date="2018-08-09T11:44:00Z">
              <w:tcPr>
                <w:tcW w:w="1090" w:type="dxa"/>
              </w:tcPr>
            </w:tcPrChange>
          </w:tcPr>
          <w:p w:rsidR="00E01953" w:rsidRDefault="00E01953" w:rsidP="00FD0821">
            <w:pPr>
              <w:autoSpaceDE w:val="0"/>
              <w:autoSpaceDN w:val="0"/>
              <w:adjustRightInd w:val="0"/>
              <w:rPr>
                <w:ins w:id="2462" w:author="Microsoft Office-gebruiker" w:date="2018-07-30T16:22:00Z"/>
                <w:szCs w:val="22"/>
                <w:lang w:val="en-US"/>
              </w:rPr>
            </w:pPr>
          </w:p>
        </w:tc>
        <w:tc>
          <w:tcPr>
            <w:tcW w:w="1090" w:type="dxa"/>
            <w:tcPrChange w:id="2463" w:author="Lilian Biber" w:date="2018-08-09T11:44:00Z">
              <w:tcPr>
                <w:tcW w:w="1090" w:type="dxa"/>
              </w:tcPr>
            </w:tcPrChange>
          </w:tcPr>
          <w:p w:rsidR="00E01953" w:rsidRDefault="00E01953" w:rsidP="00FD0821">
            <w:pPr>
              <w:autoSpaceDE w:val="0"/>
              <w:autoSpaceDN w:val="0"/>
              <w:adjustRightInd w:val="0"/>
              <w:rPr>
                <w:ins w:id="2464" w:author="Microsoft Office-gebruiker" w:date="2018-07-30T16:22:00Z"/>
                <w:szCs w:val="22"/>
                <w:lang w:val="en-US"/>
              </w:rPr>
            </w:pPr>
            <w:ins w:id="2465" w:author="Microsoft Office-gebruiker" w:date="2018-07-30T16:32:00Z">
              <w:r>
                <w:rPr>
                  <w:szCs w:val="22"/>
                  <w:lang w:val="en-US"/>
                </w:rPr>
                <w:t>X</w:t>
              </w:r>
            </w:ins>
          </w:p>
        </w:tc>
        <w:tc>
          <w:tcPr>
            <w:tcW w:w="1090" w:type="dxa"/>
            <w:tcPrChange w:id="2466" w:author="Lilian Biber" w:date="2018-08-09T11:44:00Z">
              <w:tcPr>
                <w:tcW w:w="1090" w:type="dxa"/>
              </w:tcPr>
            </w:tcPrChange>
          </w:tcPr>
          <w:p w:rsidR="00E01953" w:rsidRDefault="00E01953" w:rsidP="00FD0821">
            <w:pPr>
              <w:autoSpaceDE w:val="0"/>
              <w:autoSpaceDN w:val="0"/>
              <w:adjustRightInd w:val="0"/>
              <w:rPr>
                <w:ins w:id="2467" w:author="Microsoft Office-gebruiker" w:date="2018-07-30T16:22:00Z"/>
                <w:szCs w:val="22"/>
                <w:lang w:val="en-US"/>
              </w:rPr>
            </w:pPr>
          </w:p>
        </w:tc>
        <w:tc>
          <w:tcPr>
            <w:tcW w:w="1090" w:type="dxa"/>
            <w:tcPrChange w:id="2468" w:author="Lilian Biber" w:date="2018-08-09T11:44:00Z">
              <w:tcPr>
                <w:tcW w:w="1090" w:type="dxa"/>
              </w:tcPr>
            </w:tcPrChange>
          </w:tcPr>
          <w:p w:rsidR="00E01953" w:rsidRDefault="00E01953" w:rsidP="00FD0821">
            <w:pPr>
              <w:autoSpaceDE w:val="0"/>
              <w:autoSpaceDN w:val="0"/>
              <w:adjustRightInd w:val="0"/>
              <w:rPr>
                <w:ins w:id="2469" w:author="Microsoft Office-gebruiker" w:date="2018-07-31T08:01:00Z"/>
                <w:szCs w:val="22"/>
                <w:lang w:val="en-US"/>
              </w:rPr>
            </w:pPr>
          </w:p>
        </w:tc>
      </w:tr>
      <w:tr w:rsidR="00E01953" w:rsidTr="00E01953">
        <w:trPr>
          <w:ins w:id="2470" w:author="Microsoft Office-gebruiker" w:date="2018-07-30T16:22:00Z"/>
        </w:trPr>
        <w:tc>
          <w:tcPr>
            <w:tcW w:w="747" w:type="dxa"/>
            <w:tcPrChange w:id="2471"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472" w:author="Microsoft Office-gebruiker" w:date="2018-07-30T16:39:00Z"/>
                <w:rFonts w:ascii="Avenir Next" w:hAnsi="Avenir Next" w:cs="Avenir Next"/>
                <w:color w:val="000000"/>
                <w:szCs w:val="22"/>
                <w:lang w:val="nl-NL" w:eastAsia="en-GB"/>
              </w:rPr>
            </w:pPr>
            <w:ins w:id="2473" w:author="Microsoft Office-gebruiker" w:date="2018-07-30T16:43:00Z">
              <w:r>
                <w:rPr>
                  <w:rFonts w:ascii="Avenir Next" w:hAnsi="Avenir Next" w:cs="Avenir Next"/>
                  <w:color w:val="000000"/>
                  <w:szCs w:val="22"/>
                  <w:lang w:val="nl-NL" w:eastAsia="en-GB"/>
                </w:rPr>
                <w:t>O</w:t>
              </w:r>
            </w:ins>
          </w:p>
        </w:tc>
        <w:tc>
          <w:tcPr>
            <w:tcW w:w="986" w:type="dxa"/>
            <w:tcPrChange w:id="2474"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475" w:author="Microsoft Office-gebruiker" w:date="2018-07-30T16:42:00Z"/>
                <w:rFonts w:ascii="Avenir Next" w:hAnsi="Avenir Next" w:cs="Avenir Next"/>
                <w:color w:val="000000"/>
                <w:szCs w:val="22"/>
                <w:lang w:val="nl-NL" w:eastAsia="en-GB"/>
              </w:rPr>
            </w:pPr>
            <w:ins w:id="2476" w:author="Microsoft Office-gebruiker" w:date="2018-07-30T16:43:00Z">
              <w:r>
                <w:rPr>
                  <w:rFonts w:ascii="Avenir Next" w:hAnsi="Avenir Next" w:cs="Avenir Next"/>
                  <w:color w:val="000000"/>
                  <w:szCs w:val="22"/>
                  <w:lang w:val="nl-NL" w:eastAsia="en-GB"/>
                </w:rPr>
                <w:t>H</w:t>
              </w:r>
            </w:ins>
          </w:p>
        </w:tc>
        <w:tc>
          <w:tcPr>
            <w:tcW w:w="6365" w:type="dxa"/>
            <w:tcPrChange w:id="2477" w:author="Lilian Biber" w:date="2018-08-09T11:44:00Z">
              <w:tcPr>
                <w:tcW w:w="6365" w:type="dxa"/>
              </w:tcPr>
            </w:tcPrChange>
          </w:tcPr>
          <w:p w:rsidR="000D7B31" w:rsidRDefault="00E01953">
            <w:pPr>
              <w:tabs>
                <w:tab w:val="left" w:pos="20"/>
                <w:tab w:val="left" w:pos="360"/>
              </w:tabs>
              <w:autoSpaceDE w:val="0"/>
              <w:autoSpaceDN w:val="0"/>
              <w:adjustRightInd w:val="0"/>
              <w:rPr>
                <w:ins w:id="2478" w:author="Microsoft Office-gebruiker" w:date="2018-07-30T16:22:00Z"/>
                <w:rFonts w:ascii="Avenir Next" w:hAnsi="Avenir Next" w:cs="Avenir Next"/>
                <w:color w:val="000000"/>
                <w:szCs w:val="22"/>
                <w:lang w:val="nl-NL" w:eastAsia="en-GB"/>
              </w:rPr>
              <w:pPrChange w:id="2479" w:author="Microsoft Office-gebruiker" w:date="2018-07-30T16:29:00Z">
                <w:pPr>
                  <w:numPr>
                    <w:numId w:val="32"/>
                  </w:numPr>
                  <w:tabs>
                    <w:tab w:val="left" w:pos="20"/>
                    <w:tab w:val="left" w:pos="360"/>
                  </w:tabs>
                  <w:autoSpaceDE w:val="0"/>
                  <w:autoSpaceDN w:val="0"/>
                  <w:adjustRightInd w:val="0"/>
                  <w:ind w:left="360" w:hanging="360"/>
                </w:pPr>
              </w:pPrChange>
            </w:pPr>
            <w:ins w:id="2480" w:author="Microsoft Office-gebruiker" w:date="2018-07-30T16:22:00Z">
              <w:r>
                <w:rPr>
                  <w:rFonts w:ascii="Avenir Next" w:hAnsi="Avenir Next" w:cs="Avenir Next"/>
                  <w:color w:val="000000"/>
                  <w:szCs w:val="22"/>
                  <w:lang w:val="nl-NL" w:eastAsia="en-GB"/>
                </w:rPr>
                <w:t>Gather safety data</w:t>
              </w:r>
            </w:ins>
          </w:p>
        </w:tc>
        <w:tc>
          <w:tcPr>
            <w:tcW w:w="1029" w:type="dxa"/>
            <w:tcPrChange w:id="2481" w:author="Lilian Biber" w:date="2018-08-09T11:44:00Z">
              <w:tcPr>
                <w:tcW w:w="1029" w:type="dxa"/>
              </w:tcPr>
            </w:tcPrChange>
          </w:tcPr>
          <w:p w:rsidR="00E01953" w:rsidRDefault="00E01953" w:rsidP="00FD0821">
            <w:pPr>
              <w:autoSpaceDE w:val="0"/>
              <w:autoSpaceDN w:val="0"/>
              <w:adjustRightInd w:val="0"/>
              <w:rPr>
                <w:ins w:id="2482" w:author="Microsoft Office-gebruiker" w:date="2018-07-30T16:22:00Z"/>
                <w:szCs w:val="22"/>
                <w:lang w:val="en-US"/>
              </w:rPr>
            </w:pPr>
          </w:p>
        </w:tc>
        <w:tc>
          <w:tcPr>
            <w:tcW w:w="1090" w:type="dxa"/>
            <w:tcPrChange w:id="2483" w:author="Lilian Biber" w:date="2018-08-09T11:44:00Z">
              <w:tcPr>
                <w:tcW w:w="1090" w:type="dxa"/>
              </w:tcPr>
            </w:tcPrChange>
          </w:tcPr>
          <w:p w:rsidR="00E01953" w:rsidRDefault="00E01953" w:rsidP="00FD0821">
            <w:pPr>
              <w:autoSpaceDE w:val="0"/>
              <w:autoSpaceDN w:val="0"/>
              <w:adjustRightInd w:val="0"/>
              <w:rPr>
                <w:ins w:id="2484" w:author="Microsoft Office-gebruiker" w:date="2018-07-30T16:22:00Z"/>
                <w:szCs w:val="22"/>
                <w:lang w:val="en-US"/>
              </w:rPr>
            </w:pPr>
          </w:p>
        </w:tc>
        <w:tc>
          <w:tcPr>
            <w:tcW w:w="1090" w:type="dxa"/>
            <w:tcPrChange w:id="2485" w:author="Lilian Biber" w:date="2018-08-09T11:44:00Z">
              <w:tcPr>
                <w:tcW w:w="1090" w:type="dxa"/>
              </w:tcPr>
            </w:tcPrChange>
          </w:tcPr>
          <w:p w:rsidR="00E01953" w:rsidRDefault="00E01953" w:rsidP="00FD0821">
            <w:pPr>
              <w:autoSpaceDE w:val="0"/>
              <w:autoSpaceDN w:val="0"/>
              <w:adjustRightInd w:val="0"/>
              <w:rPr>
                <w:ins w:id="2486" w:author="Microsoft Office-gebruiker" w:date="2018-07-30T16:22:00Z"/>
                <w:szCs w:val="22"/>
                <w:lang w:val="en-US"/>
              </w:rPr>
            </w:pPr>
            <w:ins w:id="2487" w:author="Microsoft Office-gebruiker" w:date="2018-07-30T16:32:00Z">
              <w:r>
                <w:rPr>
                  <w:szCs w:val="22"/>
                  <w:lang w:val="en-US"/>
                </w:rPr>
                <w:t>X</w:t>
              </w:r>
            </w:ins>
          </w:p>
        </w:tc>
        <w:tc>
          <w:tcPr>
            <w:tcW w:w="1090" w:type="dxa"/>
            <w:tcPrChange w:id="2488" w:author="Lilian Biber" w:date="2018-08-09T11:44:00Z">
              <w:tcPr>
                <w:tcW w:w="1090" w:type="dxa"/>
              </w:tcPr>
            </w:tcPrChange>
          </w:tcPr>
          <w:p w:rsidR="00E01953" w:rsidRDefault="00E01953" w:rsidP="00FD0821">
            <w:pPr>
              <w:autoSpaceDE w:val="0"/>
              <w:autoSpaceDN w:val="0"/>
              <w:adjustRightInd w:val="0"/>
              <w:rPr>
                <w:ins w:id="2489" w:author="Microsoft Office-gebruiker" w:date="2018-07-30T16:22:00Z"/>
                <w:szCs w:val="22"/>
                <w:lang w:val="en-US"/>
              </w:rPr>
            </w:pPr>
          </w:p>
        </w:tc>
        <w:tc>
          <w:tcPr>
            <w:tcW w:w="1090" w:type="dxa"/>
            <w:tcPrChange w:id="2490" w:author="Lilian Biber" w:date="2018-08-09T11:44:00Z">
              <w:tcPr>
                <w:tcW w:w="1090" w:type="dxa"/>
              </w:tcPr>
            </w:tcPrChange>
          </w:tcPr>
          <w:p w:rsidR="00E01953" w:rsidRDefault="00E01953" w:rsidP="00FD0821">
            <w:pPr>
              <w:autoSpaceDE w:val="0"/>
              <w:autoSpaceDN w:val="0"/>
              <w:adjustRightInd w:val="0"/>
              <w:rPr>
                <w:ins w:id="2491" w:author="Microsoft Office-gebruiker" w:date="2018-07-31T08:01:00Z"/>
                <w:szCs w:val="22"/>
                <w:lang w:val="en-US"/>
              </w:rPr>
            </w:pPr>
          </w:p>
        </w:tc>
      </w:tr>
      <w:tr w:rsidR="00E01953" w:rsidTr="00E01953">
        <w:trPr>
          <w:ins w:id="2492" w:author="Microsoft Office-gebruiker" w:date="2018-07-30T16:22:00Z"/>
        </w:trPr>
        <w:tc>
          <w:tcPr>
            <w:tcW w:w="747" w:type="dxa"/>
            <w:tcPrChange w:id="2493"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494" w:author="Microsoft Office-gebruiker" w:date="2018-07-30T16:39:00Z"/>
                <w:rFonts w:ascii="Avenir Next" w:hAnsi="Avenir Next" w:cs="Avenir Next"/>
                <w:color w:val="000000"/>
                <w:szCs w:val="22"/>
                <w:lang w:val="nl-NL" w:eastAsia="en-GB"/>
              </w:rPr>
            </w:pPr>
            <w:ins w:id="2495" w:author="Microsoft Office-gebruiker" w:date="2018-07-30T17:57:00Z">
              <w:r>
                <w:rPr>
                  <w:rFonts w:ascii="Avenir Next" w:hAnsi="Avenir Next" w:cs="Avenir Next"/>
                  <w:color w:val="000000"/>
                  <w:szCs w:val="22"/>
                  <w:lang w:val="nl-NL" w:eastAsia="en-GB"/>
                </w:rPr>
                <w:t>O</w:t>
              </w:r>
            </w:ins>
          </w:p>
        </w:tc>
        <w:tc>
          <w:tcPr>
            <w:tcW w:w="986" w:type="dxa"/>
            <w:tcPrChange w:id="2496"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497" w:author="Microsoft Office-gebruiker" w:date="2018-07-30T16:42:00Z"/>
                <w:rFonts w:ascii="Avenir Next" w:hAnsi="Avenir Next" w:cs="Avenir Next"/>
                <w:color w:val="000000"/>
                <w:szCs w:val="22"/>
                <w:lang w:val="nl-NL" w:eastAsia="en-GB"/>
              </w:rPr>
            </w:pPr>
            <w:ins w:id="2498" w:author="Microsoft Office-gebruiker" w:date="2018-07-30T17:57:00Z">
              <w:r>
                <w:rPr>
                  <w:rFonts w:ascii="Avenir Next" w:hAnsi="Avenir Next" w:cs="Avenir Next"/>
                  <w:color w:val="000000"/>
                  <w:szCs w:val="22"/>
                  <w:lang w:val="nl-NL" w:eastAsia="en-GB"/>
                </w:rPr>
                <w:t>H</w:t>
              </w:r>
            </w:ins>
          </w:p>
        </w:tc>
        <w:tc>
          <w:tcPr>
            <w:tcW w:w="6365" w:type="dxa"/>
            <w:tcPrChange w:id="2499" w:author="Lilian Biber" w:date="2018-08-09T11:44:00Z">
              <w:tcPr>
                <w:tcW w:w="6365" w:type="dxa"/>
              </w:tcPr>
            </w:tcPrChange>
          </w:tcPr>
          <w:p w:rsidR="000D7B31" w:rsidRDefault="00E01953">
            <w:pPr>
              <w:tabs>
                <w:tab w:val="left" w:pos="20"/>
                <w:tab w:val="left" w:pos="360"/>
              </w:tabs>
              <w:autoSpaceDE w:val="0"/>
              <w:autoSpaceDN w:val="0"/>
              <w:adjustRightInd w:val="0"/>
              <w:rPr>
                <w:ins w:id="2500" w:author="Microsoft Office-gebruiker" w:date="2018-07-30T16:22:00Z"/>
                <w:rFonts w:ascii="Avenir Next" w:hAnsi="Avenir Next" w:cs="Avenir Next"/>
                <w:color w:val="000000"/>
                <w:szCs w:val="22"/>
                <w:lang w:val="nl-NL" w:eastAsia="en-GB"/>
              </w:rPr>
              <w:pPrChange w:id="2501" w:author="Microsoft Office-gebruiker" w:date="2018-07-30T16:29:00Z">
                <w:pPr>
                  <w:numPr>
                    <w:numId w:val="32"/>
                  </w:numPr>
                  <w:tabs>
                    <w:tab w:val="left" w:pos="20"/>
                    <w:tab w:val="left" w:pos="360"/>
                  </w:tabs>
                  <w:autoSpaceDE w:val="0"/>
                  <w:autoSpaceDN w:val="0"/>
                  <w:adjustRightInd w:val="0"/>
                  <w:ind w:left="360" w:hanging="360"/>
                </w:pPr>
              </w:pPrChange>
            </w:pPr>
            <w:ins w:id="2502" w:author="Microsoft Office-gebruiker" w:date="2018-07-30T16:22:00Z">
              <w:r>
                <w:rPr>
                  <w:rFonts w:ascii="Avenir Next" w:hAnsi="Avenir Next" w:cs="Avenir Next"/>
                  <w:color w:val="000000"/>
                  <w:szCs w:val="22"/>
                  <w:lang w:val="nl-NL" w:eastAsia="en-GB"/>
                </w:rPr>
                <w:t>Plan periodic maintenance</w:t>
              </w:r>
            </w:ins>
          </w:p>
        </w:tc>
        <w:tc>
          <w:tcPr>
            <w:tcW w:w="1029" w:type="dxa"/>
            <w:tcPrChange w:id="2503" w:author="Lilian Biber" w:date="2018-08-09T11:44:00Z">
              <w:tcPr>
                <w:tcW w:w="1029" w:type="dxa"/>
              </w:tcPr>
            </w:tcPrChange>
          </w:tcPr>
          <w:p w:rsidR="00E01953" w:rsidRDefault="00E01953" w:rsidP="00FD0821">
            <w:pPr>
              <w:autoSpaceDE w:val="0"/>
              <w:autoSpaceDN w:val="0"/>
              <w:adjustRightInd w:val="0"/>
              <w:rPr>
                <w:ins w:id="2504" w:author="Microsoft Office-gebruiker" w:date="2018-07-30T16:22:00Z"/>
                <w:szCs w:val="22"/>
                <w:lang w:val="en-US"/>
              </w:rPr>
            </w:pPr>
          </w:p>
        </w:tc>
        <w:tc>
          <w:tcPr>
            <w:tcW w:w="1090" w:type="dxa"/>
            <w:tcPrChange w:id="2505" w:author="Lilian Biber" w:date="2018-08-09T11:44:00Z">
              <w:tcPr>
                <w:tcW w:w="1090" w:type="dxa"/>
              </w:tcPr>
            </w:tcPrChange>
          </w:tcPr>
          <w:p w:rsidR="00E01953" w:rsidRDefault="00E01953" w:rsidP="00FD0821">
            <w:pPr>
              <w:autoSpaceDE w:val="0"/>
              <w:autoSpaceDN w:val="0"/>
              <w:adjustRightInd w:val="0"/>
              <w:rPr>
                <w:ins w:id="2506" w:author="Microsoft Office-gebruiker" w:date="2018-07-30T16:22:00Z"/>
                <w:szCs w:val="22"/>
                <w:lang w:val="en-US"/>
              </w:rPr>
            </w:pPr>
          </w:p>
        </w:tc>
        <w:tc>
          <w:tcPr>
            <w:tcW w:w="1090" w:type="dxa"/>
            <w:tcPrChange w:id="2507" w:author="Lilian Biber" w:date="2018-08-09T11:44:00Z">
              <w:tcPr>
                <w:tcW w:w="1090" w:type="dxa"/>
              </w:tcPr>
            </w:tcPrChange>
          </w:tcPr>
          <w:p w:rsidR="00E01953" w:rsidRDefault="00E01953" w:rsidP="00FD0821">
            <w:pPr>
              <w:autoSpaceDE w:val="0"/>
              <w:autoSpaceDN w:val="0"/>
              <w:adjustRightInd w:val="0"/>
              <w:rPr>
                <w:ins w:id="2508" w:author="Microsoft Office-gebruiker" w:date="2018-07-30T16:22:00Z"/>
                <w:szCs w:val="22"/>
                <w:lang w:val="en-US"/>
              </w:rPr>
            </w:pPr>
            <w:ins w:id="2509" w:author="Microsoft Office-gebruiker" w:date="2018-07-30T16:32:00Z">
              <w:r>
                <w:rPr>
                  <w:szCs w:val="22"/>
                  <w:lang w:val="en-US"/>
                </w:rPr>
                <w:t>X</w:t>
              </w:r>
            </w:ins>
          </w:p>
        </w:tc>
        <w:tc>
          <w:tcPr>
            <w:tcW w:w="1090" w:type="dxa"/>
            <w:tcPrChange w:id="2510" w:author="Lilian Biber" w:date="2018-08-09T11:44:00Z">
              <w:tcPr>
                <w:tcW w:w="1090" w:type="dxa"/>
              </w:tcPr>
            </w:tcPrChange>
          </w:tcPr>
          <w:p w:rsidR="00E01953" w:rsidRDefault="00E01953" w:rsidP="00FD0821">
            <w:pPr>
              <w:autoSpaceDE w:val="0"/>
              <w:autoSpaceDN w:val="0"/>
              <w:adjustRightInd w:val="0"/>
              <w:rPr>
                <w:ins w:id="2511" w:author="Microsoft Office-gebruiker" w:date="2018-07-30T16:22:00Z"/>
                <w:szCs w:val="22"/>
                <w:lang w:val="en-US"/>
              </w:rPr>
            </w:pPr>
          </w:p>
        </w:tc>
        <w:tc>
          <w:tcPr>
            <w:tcW w:w="1090" w:type="dxa"/>
            <w:tcPrChange w:id="2512" w:author="Lilian Biber" w:date="2018-08-09T11:44:00Z">
              <w:tcPr>
                <w:tcW w:w="1090" w:type="dxa"/>
              </w:tcPr>
            </w:tcPrChange>
          </w:tcPr>
          <w:p w:rsidR="00E01953" w:rsidRDefault="00E01953" w:rsidP="00FD0821">
            <w:pPr>
              <w:autoSpaceDE w:val="0"/>
              <w:autoSpaceDN w:val="0"/>
              <w:adjustRightInd w:val="0"/>
              <w:rPr>
                <w:ins w:id="2513" w:author="Microsoft Office-gebruiker" w:date="2018-07-31T08:01:00Z"/>
                <w:szCs w:val="22"/>
                <w:lang w:val="en-US"/>
              </w:rPr>
            </w:pPr>
          </w:p>
        </w:tc>
      </w:tr>
      <w:tr w:rsidR="00E01953" w:rsidTr="00E01953">
        <w:trPr>
          <w:ins w:id="2514" w:author="Microsoft Office-gebruiker" w:date="2018-07-30T16:22:00Z"/>
        </w:trPr>
        <w:tc>
          <w:tcPr>
            <w:tcW w:w="747" w:type="dxa"/>
            <w:tcPrChange w:id="2515"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516" w:author="Microsoft Office-gebruiker" w:date="2018-07-30T16:39:00Z"/>
                <w:rFonts w:ascii="Avenir Next" w:hAnsi="Avenir Next" w:cs="Avenir Next"/>
                <w:color w:val="000000"/>
                <w:szCs w:val="22"/>
                <w:lang w:val="en-US" w:eastAsia="en-GB"/>
              </w:rPr>
            </w:pPr>
            <w:ins w:id="2517" w:author="Microsoft Office-gebruiker" w:date="2018-07-30T17:54:00Z">
              <w:r>
                <w:rPr>
                  <w:rFonts w:ascii="Avenir Next" w:hAnsi="Avenir Next" w:cs="Avenir Next"/>
                  <w:color w:val="000000"/>
                  <w:szCs w:val="22"/>
                  <w:lang w:val="en-US" w:eastAsia="en-GB"/>
                </w:rPr>
                <w:t>T</w:t>
              </w:r>
            </w:ins>
          </w:p>
        </w:tc>
        <w:tc>
          <w:tcPr>
            <w:tcW w:w="986" w:type="dxa"/>
            <w:tcPrChange w:id="2518"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519" w:author="Microsoft Office-gebruiker" w:date="2018-07-30T16:42:00Z"/>
                <w:rFonts w:ascii="Avenir Next" w:hAnsi="Avenir Next" w:cs="Avenir Next"/>
                <w:color w:val="000000"/>
                <w:szCs w:val="22"/>
                <w:lang w:val="en-US" w:eastAsia="en-GB"/>
              </w:rPr>
            </w:pPr>
            <w:ins w:id="2520" w:author="Microsoft Office-gebruiker" w:date="2018-07-30T17:54:00Z">
              <w:r>
                <w:rPr>
                  <w:rFonts w:ascii="Avenir Next" w:hAnsi="Avenir Next" w:cs="Avenir Next"/>
                  <w:color w:val="000000"/>
                  <w:szCs w:val="22"/>
                  <w:lang w:val="en-US" w:eastAsia="en-GB"/>
                </w:rPr>
                <w:t>E</w:t>
              </w:r>
            </w:ins>
          </w:p>
        </w:tc>
        <w:tc>
          <w:tcPr>
            <w:tcW w:w="6365" w:type="dxa"/>
            <w:tcPrChange w:id="2521" w:author="Lilian Biber" w:date="2018-08-09T11:44:00Z">
              <w:tcPr>
                <w:tcW w:w="6365" w:type="dxa"/>
              </w:tcPr>
            </w:tcPrChange>
          </w:tcPr>
          <w:p w:rsidR="000D7B31" w:rsidRDefault="00EF13A5">
            <w:pPr>
              <w:tabs>
                <w:tab w:val="left" w:pos="20"/>
                <w:tab w:val="left" w:pos="360"/>
              </w:tabs>
              <w:autoSpaceDE w:val="0"/>
              <w:autoSpaceDN w:val="0"/>
              <w:adjustRightInd w:val="0"/>
              <w:rPr>
                <w:ins w:id="2522" w:author="Microsoft Office-gebruiker" w:date="2018-07-30T16:22:00Z"/>
                <w:rFonts w:ascii="Avenir Next" w:hAnsi="Avenir Next" w:cs="Avenir Next"/>
                <w:color w:val="000000"/>
                <w:szCs w:val="22"/>
                <w:lang w:val="en-US" w:eastAsia="en-GB"/>
                <w:rPrChange w:id="2523" w:author="Microsoft Office-gebruiker" w:date="2018-07-30T16:22:00Z">
                  <w:rPr>
                    <w:ins w:id="2524" w:author="Microsoft Office-gebruiker" w:date="2018-07-30T16:22:00Z"/>
                    <w:rFonts w:ascii="Avenir Next" w:hAnsi="Avenir Next" w:cs="Avenir Next"/>
                    <w:color w:val="000000"/>
                    <w:szCs w:val="22"/>
                    <w:lang w:val="nl-NL" w:eastAsia="en-GB"/>
                  </w:rPr>
                </w:rPrChange>
              </w:rPr>
              <w:pPrChange w:id="2525" w:author="Microsoft Office-gebruiker" w:date="2018-07-30T16:29:00Z">
                <w:pPr>
                  <w:numPr>
                    <w:numId w:val="32"/>
                  </w:numPr>
                  <w:tabs>
                    <w:tab w:val="left" w:pos="20"/>
                    <w:tab w:val="left" w:pos="360"/>
                  </w:tabs>
                  <w:autoSpaceDE w:val="0"/>
                  <w:autoSpaceDN w:val="0"/>
                  <w:adjustRightInd w:val="0"/>
                  <w:ind w:left="360" w:hanging="360"/>
                </w:pPr>
              </w:pPrChange>
            </w:pPr>
            <w:ins w:id="2526" w:author="Microsoft Office-gebruiker" w:date="2018-07-30T16:22:00Z">
              <w:r w:rsidRPr="00EF13A5">
                <w:rPr>
                  <w:rFonts w:ascii="Avenir Next" w:hAnsi="Avenir Next" w:cs="Avenir Next"/>
                  <w:color w:val="000000"/>
                  <w:szCs w:val="22"/>
                  <w:lang w:val="en-US" w:eastAsia="en-GB"/>
                  <w:rPrChange w:id="2527" w:author="Microsoft Office-gebruiker" w:date="2018-07-30T16:22:00Z">
                    <w:rPr>
                      <w:rFonts w:ascii="Avenir Next" w:hAnsi="Avenir Next" w:cs="Avenir Next"/>
                      <w:color w:val="000000"/>
                      <w:szCs w:val="22"/>
                      <w:lang w:val="nl-NL" w:eastAsia="en-GB"/>
                    </w:rPr>
                  </w:rPrChange>
                </w:rPr>
                <w:t>Evaluate and monitor security policy</w:t>
              </w:r>
            </w:ins>
          </w:p>
        </w:tc>
        <w:tc>
          <w:tcPr>
            <w:tcW w:w="1029" w:type="dxa"/>
            <w:tcPrChange w:id="2528" w:author="Lilian Biber" w:date="2018-08-09T11:44:00Z">
              <w:tcPr>
                <w:tcW w:w="1029" w:type="dxa"/>
              </w:tcPr>
            </w:tcPrChange>
          </w:tcPr>
          <w:p w:rsidR="00E01953" w:rsidRDefault="00E01953" w:rsidP="00FD0821">
            <w:pPr>
              <w:autoSpaceDE w:val="0"/>
              <w:autoSpaceDN w:val="0"/>
              <w:adjustRightInd w:val="0"/>
              <w:rPr>
                <w:ins w:id="2529" w:author="Microsoft Office-gebruiker" w:date="2018-07-30T16:22:00Z"/>
                <w:szCs w:val="22"/>
                <w:lang w:val="en-US"/>
              </w:rPr>
            </w:pPr>
          </w:p>
        </w:tc>
        <w:tc>
          <w:tcPr>
            <w:tcW w:w="1090" w:type="dxa"/>
            <w:tcPrChange w:id="2530" w:author="Lilian Biber" w:date="2018-08-09T11:44:00Z">
              <w:tcPr>
                <w:tcW w:w="1090" w:type="dxa"/>
              </w:tcPr>
            </w:tcPrChange>
          </w:tcPr>
          <w:p w:rsidR="00E01953" w:rsidRDefault="00E01953" w:rsidP="00FD0821">
            <w:pPr>
              <w:autoSpaceDE w:val="0"/>
              <w:autoSpaceDN w:val="0"/>
              <w:adjustRightInd w:val="0"/>
              <w:rPr>
                <w:ins w:id="2531" w:author="Microsoft Office-gebruiker" w:date="2018-07-30T16:22:00Z"/>
                <w:szCs w:val="22"/>
                <w:lang w:val="en-US"/>
              </w:rPr>
            </w:pPr>
          </w:p>
        </w:tc>
        <w:tc>
          <w:tcPr>
            <w:tcW w:w="1090" w:type="dxa"/>
            <w:tcPrChange w:id="2532" w:author="Lilian Biber" w:date="2018-08-09T11:44:00Z">
              <w:tcPr>
                <w:tcW w:w="1090" w:type="dxa"/>
              </w:tcPr>
            </w:tcPrChange>
          </w:tcPr>
          <w:p w:rsidR="00E01953" w:rsidRDefault="00E01953" w:rsidP="00FD0821">
            <w:pPr>
              <w:autoSpaceDE w:val="0"/>
              <w:autoSpaceDN w:val="0"/>
              <w:adjustRightInd w:val="0"/>
              <w:rPr>
                <w:ins w:id="2533" w:author="Microsoft Office-gebruiker" w:date="2018-07-30T16:22:00Z"/>
                <w:szCs w:val="22"/>
                <w:lang w:val="en-US"/>
              </w:rPr>
            </w:pPr>
            <w:ins w:id="2534" w:author="Microsoft Office-gebruiker" w:date="2018-07-30T16:32:00Z">
              <w:r>
                <w:rPr>
                  <w:szCs w:val="22"/>
                  <w:lang w:val="en-US"/>
                </w:rPr>
                <w:t>X</w:t>
              </w:r>
            </w:ins>
          </w:p>
        </w:tc>
        <w:tc>
          <w:tcPr>
            <w:tcW w:w="1090" w:type="dxa"/>
            <w:tcPrChange w:id="2535" w:author="Lilian Biber" w:date="2018-08-09T11:44:00Z">
              <w:tcPr>
                <w:tcW w:w="1090" w:type="dxa"/>
              </w:tcPr>
            </w:tcPrChange>
          </w:tcPr>
          <w:p w:rsidR="00E01953" w:rsidRDefault="00E01953" w:rsidP="00FD0821">
            <w:pPr>
              <w:autoSpaceDE w:val="0"/>
              <w:autoSpaceDN w:val="0"/>
              <w:adjustRightInd w:val="0"/>
              <w:rPr>
                <w:ins w:id="2536" w:author="Microsoft Office-gebruiker" w:date="2018-07-30T16:22:00Z"/>
                <w:szCs w:val="22"/>
                <w:lang w:val="en-US"/>
              </w:rPr>
            </w:pPr>
          </w:p>
        </w:tc>
        <w:tc>
          <w:tcPr>
            <w:tcW w:w="1090" w:type="dxa"/>
            <w:tcPrChange w:id="2537" w:author="Lilian Biber" w:date="2018-08-09T11:44:00Z">
              <w:tcPr>
                <w:tcW w:w="1090" w:type="dxa"/>
              </w:tcPr>
            </w:tcPrChange>
          </w:tcPr>
          <w:p w:rsidR="00E01953" w:rsidRDefault="00E01953" w:rsidP="00FD0821">
            <w:pPr>
              <w:autoSpaceDE w:val="0"/>
              <w:autoSpaceDN w:val="0"/>
              <w:adjustRightInd w:val="0"/>
              <w:rPr>
                <w:ins w:id="2538" w:author="Microsoft Office-gebruiker" w:date="2018-07-31T08:01:00Z"/>
                <w:szCs w:val="22"/>
                <w:lang w:val="en-US"/>
              </w:rPr>
            </w:pPr>
          </w:p>
        </w:tc>
      </w:tr>
      <w:tr w:rsidR="00E01953" w:rsidTr="00E01953">
        <w:trPr>
          <w:ins w:id="2539" w:author="Microsoft Office-gebruiker" w:date="2018-07-30T16:22:00Z"/>
        </w:trPr>
        <w:tc>
          <w:tcPr>
            <w:tcW w:w="747" w:type="dxa"/>
            <w:tcPrChange w:id="2540" w:author="Lilian Biber" w:date="2018-08-09T11:44:00Z">
              <w:tcPr>
                <w:tcW w:w="747" w:type="dxa"/>
              </w:tcPr>
            </w:tcPrChange>
          </w:tcPr>
          <w:p w:rsidR="00E01953" w:rsidRPr="00D8692A" w:rsidRDefault="00E01953" w:rsidP="00696C29">
            <w:pPr>
              <w:tabs>
                <w:tab w:val="left" w:pos="20"/>
                <w:tab w:val="left" w:pos="360"/>
              </w:tabs>
              <w:autoSpaceDE w:val="0"/>
              <w:autoSpaceDN w:val="0"/>
              <w:adjustRightInd w:val="0"/>
              <w:rPr>
                <w:ins w:id="2541" w:author="Microsoft Office-gebruiker" w:date="2018-07-30T16:39:00Z"/>
                <w:rFonts w:ascii="Avenir Next" w:hAnsi="Avenir Next" w:cs="Avenir Next"/>
                <w:color w:val="000000"/>
                <w:szCs w:val="22"/>
                <w:lang w:val="en-US" w:eastAsia="en-GB"/>
              </w:rPr>
            </w:pPr>
            <w:ins w:id="2542" w:author="Microsoft Office-gebruiker" w:date="2018-07-30T17:54:00Z">
              <w:r>
                <w:rPr>
                  <w:rFonts w:ascii="Avenir Next" w:hAnsi="Avenir Next" w:cs="Avenir Next"/>
                  <w:color w:val="000000"/>
                  <w:szCs w:val="22"/>
                  <w:lang w:val="en-US" w:eastAsia="en-GB"/>
                </w:rPr>
                <w:t>T</w:t>
              </w:r>
            </w:ins>
          </w:p>
        </w:tc>
        <w:tc>
          <w:tcPr>
            <w:tcW w:w="986" w:type="dxa"/>
            <w:tcPrChange w:id="2543" w:author="Lilian Biber" w:date="2018-08-09T11:44:00Z">
              <w:tcPr>
                <w:tcW w:w="986" w:type="dxa"/>
              </w:tcPr>
            </w:tcPrChange>
          </w:tcPr>
          <w:p w:rsidR="00E01953" w:rsidRPr="00D8692A" w:rsidRDefault="00E01953" w:rsidP="00696C29">
            <w:pPr>
              <w:tabs>
                <w:tab w:val="left" w:pos="20"/>
                <w:tab w:val="left" w:pos="360"/>
              </w:tabs>
              <w:autoSpaceDE w:val="0"/>
              <w:autoSpaceDN w:val="0"/>
              <w:adjustRightInd w:val="0"/>
              <w:rPr>
                <w:ins w:id="2544" w:author="Microsoft Office-gebruiker" w:date="2018-07-30T16:42:00Z"/>
                <w:rFonts w:ascii="Avenir Next" w:hAnsi="Avenir Next" w:cs="Avenir Next"/>
                <w:color w:val="000000"/>
                <w:szCs w:val="22"/>
                <w:lang w:val="en-US" w:eastAsia="en-GB"/>
              </w:rPr>
            </w:pPr>
            <w:ins w:id="2545" w:author="Microsoft Office-gebruiker" w:date="2018-07-30T17:54:00Z">
              <w:r>
                <w:rPr>
                  <w:rFonts w:ascii="Avenir Next" w:hAnsi="Avenir Next" w:cs="Avenir Next"/>
                  <w:color w:val="000000"/>
                  <w:szCs w:val="22"/>
                  <w:lang w:val="en-US" w:eastAsia="en-GB"/>
                </w:rPr>
                <w:t>E</w:t>
              </w:r>
            </w:ins>
          </w:p>
        </w:tc>
        <w:tc>
          <w:tcPr>
            <w:tcW w:w="6365" w:type="dxa"/>
            <w:tcPrChange w:id="2546" w:author="Lilian Biber" w:date="2018-08-09T11:44:00Z">
              <w:tcPr>
                <w:tcW w:w="6365" w:type="dxa"/>
              </w:tcPr>
            </w:tcPrChange>
          </w:tcPr>
          <w:p w:rsidR="000D7B31" w:rsidRDefault="00E01953">
            <w:pPr>
              <w:tabs>
                <w:tab w:val="left" w:pos="20"/>
                <w:tab w:val="left" w:pos="360"/>
              </w:tabs>
              <w:autoSpaceDE w:val="0"/>
              <w:autoSpaceDN w:val="0"/>
              <w:adjustRightInd w:val="0"/>
              <w:rPr>
                <w:ins w:id="2547" w:author="Microsoft Office-gebruiker" w:date="2018-07-30T16:22:00Z"/>
                <w:rFonts w:ascii="Avenir Next" w:hAnsi="Avenir Next" w:cs="Avenir Next"/>
                <w:color w:val="000000"/>
                <w:szCs w:val="22"/>
                <w:lang w:val="en-US" w:eastAsia="en-GB"/>
                <w:rPrChange w:id="2548" w:author="Microsoft Office-gebruiker" w:date="2018-07-30T16:22:00Z">
                  <w:rPr>
                    <w:ins w:id="2549" w:author="Microsoft Office-gebruiker" w:date="2018-07-30T16:22:00Z"/>
                    <w:rFonts w:ascii="Avenir Next" w:hAnsi="Avenir Next" w:cs="Avenir Next"/>
                    <w:color w:val="000000"/>
                    <w:szCs w:val="22"/>
                    <w:lang w:val="nl-NL" w:eastAsia="en-GB"/>
                  </w:rPr>
                </w:rPrChange>
              </w:rPr>
              <w:pPrChange w:id="2550" w:author="Microsoft Office-gebruiker" w:date="2018-07-30T16:29:00Z">
                <w:pPr>
                  <w:numPr>
                    <w:numId w:val="32"/>
                  </w:numPr>
                  <w:tabs>
                    <w:tab w:val="left" w:pos="20"/>
                    <w:tab w:val="left" w:pos="360"/>
                  </w:tabs>
                  <w:autoSpaceDE w:val="0"/>
                  <w:autoSpaceDN w:val="0"/>
                  <w:adjustRightInd w:val="0"/>
                  <w:ind w:left="360" w:hanging="360"/>
                </w:pPr>
              </w:pPrChange>
            </w:pPr>
            <w:ins w:id="2551" w:author="Microsoft Office-gebruiker" w:date="2018-07-30T16:22:00Z">
              <w:r w:rsidRPr="00D8692A">
                <w:rPr>
                  <w:rFonts w:ascii="Avenir Next" w:hAnsi="Avenir Next" w:cs="Avenir Next"/>
                  <w:color w:val="000000"/>
                  <w:szCs w:val="22"/>
                  <w:lang w:val="en-US" w:eastAsia="en-GB"/>
                </w:rPr>
                <w:t>Implementation of dangerous cargo policy and pollution control policy</w:t>
              </w:r>
            </w:ins>
          </w:p>
        </w:tc>
        <w:tc>
          <w:tcPr>
            <w:tcW w:w="1029" w:type="dxa"/>
            <w:tcPrChange w:id="2552" w:author="Lilian Biber" w:date="2018-08-09T11:44:00Z">
              <w:tcPr>
                <w:tcW w:w="1029" w:type="dxa"/>
              </w:tcPr>
            </w:tcPrChange>
          </w:tcPr>
          <w:p w:rsidR="00E01953" w:rsidRDefault="00E01953" w:rsidP="00FD0821">
            <w:pPr>
              <w:autoSpaceDE w:val="0"/>
              <w:autoSpaceDN w:val="0"/>
              <w:adjustRightInd w:val="0"/>
              <w:rPr>
                <w:ins w:id="2553" w:author="Microsoft Office-gebruiker" w:date="2018-07-30T16:22:00Z"/>
                <w:szCs w:val="22"/>
                <w:lang w:val="en-US"/>
              </w:rPr>
            </w:pPr>
          </w:p>
        </w:tc>
        <w:tc>
          <w:tcPr>
            <w:tcW w:w="1090" w:type="dxa"/>
            <w:tcPrChange w:id="2554" w:author="Lilian Biber" w:date="2018-08-09T11:44:00Z">
              <w:tcPr>
                <w:tcW w:w="1090" w:type="dxa"/>
              </w:tcPr>
            </w:tcPrChange>
          </w:tcPr>
          <w:p w:rsidR="00E01953" w:rsidRDefault="00E01953" w:rsidP="00FD0821">
            <w:pPr>
              <w:autoSpaceDE w:val="0"/>
              <w:autoSpaceDN w:val="0"/>
              <w:adjustRightInd w:val="0"/>
              <w:rPr>
                <w:ins w:id="2555" w:author="Microsoft Office-gebruiker" w:date="2018-07-30T16:22:00Z"/>
                <w:szCs w:val="22"/>
                <w:lang w:val="en-US"/>
              </w:rPr>
            </w:pPr>
          </w:p>
        </w:tc>
        <w:tc>
          <w:tcPr>
            <w:tcW w:w="1090" w:type="dxa"/>
            <w:tcPrChange w:id="2556" w:author="Lilian Biber" w:date="2018-08-09T11:44:00Z">
              <w:tcPr>
                <w:tcW w:w="1090" w:type="dxa"/>
              </w:tcPr>
            </w:tcPrChange>
          </w:tcPr>
          <w:p w:rsidR="00E01953" w:rsidRDefault="00E01953" w:rsidP="00FD0821">
            <w:pPr>
              <w:autoSpaceDE w:val="0"/>
              <w:autoSpaceDN w:val="0"/>
              <w:adjustRightInd w:val="0"/>
              <w:rPr>
                <w:ins w:id="2557" w:author="Microsoft Office-gebruiker" w:date="2018-07-30T16:22:00Z"/>
                <w:szCs w:val="22"/>
                <w:lang w:val="en-US"/>
              </w:rPr>
            </w:pPr>
            <w:ins w:id="2558" w:author="Microsoft Office-gebruiker" w:date="2018-07-30T16:33:00Z">
              <w:r>
                <w:rPr>
                  <w:szCs w:val="22"/>
                  <w:lang w:val="en-US"/>
                </w:rPr>
                <w:t>X</w:t>
              </w:r>
            </w:ins>
          </w:p>
        </w:tc>
        <w:tc>
          <w:tcPr>
            <w:tcW w:w="1090" w:type="dxa"/>
            <w:tcPrChange w:id="2559" w:author="Lilian Biber" w:date="2018-08-09T11:44:00Z">
              <w:tcPr>
                <w:tcW w:w="1090" w:type="dxa"/>
              </w:tcPr>
            </w:tcPrChange>
          </w:tcPr>
          <w:p w:rsidR="00E01953" w:rsidRDefault="00E01953" w:rsidP="00FD0821">
            <w:pPr>
              <w:autoSpaceDE w:val="0"/>
              <w:autoSpaceDN w:val="0"/>
              <w:adjustRightInd w:val="0"/>
              <w:rPr>
                <w:ins w:id="2560" w:author="Microsoft Office-gebruiker" w:date="2018-07-30T16:22:00Z"/>
                <w:szCs w:val="22"/>
                <w:lang w:val="en-US"/>
              </w:rPr>
            </w:pPr>
          </w:p>
        </w:tc>
        <w:tc>
          <w:tcPr>
            <w:tcW w:w="1090" w:type="dxa"/>
            <w:tcPrChange w:id="2561" w:author="Lilian Biber" w:date="2018-08-09T11:44:00Z">
              <w:tcPr>
                <w:tcW w:w="1090" w:type="dxa"/>
              </w:tcPr>
            </w:tcPrChange>
          </w:tcPr>
          <w:p w:rsidR="00E01953" w:rsidRDefault="00E01953" w:rsidP="00FD0821">
            <w:pPr>
              <w:autoSpaceDE w:val="0"/>
              <w:autoSpaceDN w:val="0"/>
              <w:adjustRightInd w:val="0"/>
              <w:rPr>
                <w:ins w:id="2562" w:author="Microsoft Office-gebruiker" w:date="2018-07-31T08:01:00Z"/>
                <w:szCs w:val="22"/>
                <w:lang w:val="en-US"/>
              </w:rPr>
            </w:pPr>
          </w:p>
        </w:tc>
      </w:tr>
      <w:tr w:rsidR="00E01953" w:rsidTr="00E01953">
        <w:trPr>
          <w:ins w:id="2563" w:author="Microsoft Office-gebruiker" w:date="2018-07-30T16:22:00Z"/>
        </w:trPr>
        <w:tc>
          <w:tcPr>
            <w:tcW w:w="747" w:type="dxa"/>
            <w:tcPrChange w:id="2564" w:author="Lilian Biber" w:date="2018-08-09T11:44:00Z">
              <w:tcPr>
                <w:tcW w:w="747" w:type="dxa"/>
              </w:tcPr>
            </w:tcPrChange>
          </w:tcPr>
          <w:p w:rsidR="00E01953" w:rsidRPr="007D527F" w:rsidRDefault="00E01953" w:rsidP="00696C29">
            <w:pPr>
              <w:tabs>
                <w:tab w:val="left" w:pos="20"/>
                <w:tab w:val="left" w:pos="360"/>
              </w:tabs>
              <w:autoSpaceDE w:val="0"/>
              <w:autoSpaceDN w:val="0"/>
              <w:adjustRightInd w:val="0"/>
              <w:rPr>
                <w:ins w:id="2565" w:author="Microsoft Office-gebruiker" w:date="2018-07-30T16:39:00Z"/>
                <w:rFonts w:ascii="Avenir Next" w:hAnsi="Avenir Next" w:cs="Avenir Next"/>
                <w:color w:val="000000"/>
                <w:szCs w:val="22"/>
                <w:lang w:val="en-US" w:eastAsia="en-GB"/>
              </w:rPr>
            </w:pPr>
            <w:ins w:id="2566" w:author="Microsoft Office-gebruiker" w:date="2018-07-30T17:53:00Z">
              <w:r>
                <w:rPr>
                  <w:rFonts w:ascii="Avenir Next" w:hAnsi="Avenir Next" w:cs="Avenir Next"/>
                  <w:color w:val="000000"/>
                  <w:szCs w:val="22"/>
                  <w:lang w:val="en-US" w:eastAsia="en-GB"/>
                </w:rPr>
                <w:t>T</w:t>
              </w:r>
            </w:ins>
          </w:p>
        </w:tc>
        <w:tc>
          <w:tcPr>
            <w:tcW w:w="986" w:type="dxa"/>
            <w:tcPrChange w:id="2567" w:author="Lilian Biber" w:date="2018-08-09T11:44:00Z">
              <w:tcPr>
                <w:tcW w:w="986" w:type="dxa"/>
              </w:tcPr>
            </w:tcPrChange>
          </w:tcPr>
          <w:p w:rsidR="00E01953" w:rsidRPr="007D527F" w:rsidRDefault="00E01953" w:rsidP="00696C29">
            <w:pPr>
              <w:tabs>
                <w:tab w:val="left" w:pos="20"/>
                <w:tab w:val="left" w:pos="360"/>
              </w:tabs>
              <w:autoSpaceDE w:val="0"/>
              <w:autoSpaceDN w:val="0"/>
              <w:adjustRightInd w:val="0"/>
              <w:rPr>
                <w:ins w:id="2568" w:author="Microsoft Office-gebruiker" w:date="2018-07-30T16:42:00Z"/>
                <w:rFonts w:ascii="Avenir Next" w:hAnsi="Avenir Next" w:cs="Avenir Next"/>
                <w:color w:val="000000"/>
                <w:szCs w:val="22"/>
                <w:lang w:val="en-US" w:eastAsia="en-GB"/>
              </w:rPr>
            </w:pPr>
            <w:ins w:id="2569" w:author="Microsoft Office-gebruiker" w:date="2018-07-30T17:53:00Z">
              <w:r>
                <w:rPr>
                  <w:rFonts w:ascii="Avenir Next" w:hAnsi="Avenir Next" w:cs="Avenir Next"/>
                  <w:color w:val="000000"/>
                  <w:szCs w:val="22"/>
                  <w:lang w:val="en-US" w:eastAsia="en-GB"/>
                </w:rPr>
                <w:t>L</w:t>
              </w:r>
            </w:ins>
          </w:p>
        </w:tc>
        <w:tc>
          <w:tcPr>
            <w:tcW w:w="6365" w:type="dxa"/>
            <w:tcPrChange w:id="2570" w:author="Lilian Biber" w:date="2018-08-09T11:44:00Z">
              <w:tcPr>
                <w:tcW w:w="6365" w:type="dxa"/>
              </w:tcPr>
            </w:tcPrChange>
          </w:tcPr>
          <w:p w:rsidR="000D7B31" w:rsidRDefault="00E01953">
            <w:pPr>
              <w:tabs>
                <w:tab w:val="left" w:pos="20"/>
                <w:tab w:val="left" w:pos="360"/>
              </w:tabs>
              <w:autoSpaceDE w:val="0"/>
              <w:autoSpaceDN w:val="0"/>
              <w:adjustRightInd w:val="0"/>
              <w:rPr>
                <w:ins w:id="2571" w:author="Microsoft Office-gebruiker" w:date="2018-07-30T16:22:00Z"/>
                <w:rFonts w:ascii="Avenir Next" w:hAnsi="Avenir Next" w:cs="Avenir Next"/>
                <w:color w:val="000000"/>
                <w:szCs w:val="22"/>
                <w:lang w:val="en-US" w:eastAsia="en-GB"/>
                <w:rPrChange w:id="2572" w:author="Microsoft Office-gebruiker" w:date="2018-07-30T16:22:00Z">
                  <w:rPr>
                    <w:ins w:id="2573" w:author="Microsoft Office-gebruiker" w:date="2018-07-30T16:22:00Z"/>
                    <w:rFonts w:ascii="Avenir Next" w:hAnsi="Avenir Next" w:cs="Avenir Next"/>
                    <w:color w:val="000000"/>
                    <w:szCs w:val="22"/>
                    <w:lang w:val="nl-NL" w:eastAsia="en-GB"/>
                  </w:rPr>
                </w:rPrChange>
              </w:rPr>
              <w:pPrChange w:id="2574" w:author="Microsoft Office-gebruiker" w:date="2018-07-30T16:29:00Z">
                <w:pPr>
                  <w:numPr>
                    <w:numId w:val="32"/>
                  </w:numPr>
                  <w:tabs>
                    <w:tab w:val="left" w:pos="20"/>
                    <w:tab w:val="left" w:pos="360"/>
                  </w:tabs>
                  <w:autoSpaceDE w:val="0"/>
                  <w:autoSpaceDN w:val="0"/>
                  <w:adjustRightInd w:val="0"/>
                  <w:ind w:left="360" w:hanging="360"/>
                </w:pPr>
              </w:pPrChange>
            </w:pPr>
            <w:ins w:id="2575" w:author="Microsoft Office-gebruiker" w:date="2018-07-30T16:22:00Z">
              <w:r w:rsidRPr="007D527F">
                <w:rPr>
                  <w:rFonts w:ascii="Avenir Next" w:hAnsi="Avenir Next" w:cs="Avenir Next"/>
                  <w:color w:val="000000"/>
                  <w:szCs w:val="22"/>
                  <w:lang w:val="en-US" w:eastAsia="en-GB"/>
                </w:rPr>
                <w:t>Communication of aggression protocol and evaluation of effectiveness</w:t>
              </w:r>
            </w:ins>
          </w:p>
        </w:tc>
        <w:tc>
          <w:tcPr>
            <w:tcW w:w="1029" w:type="dxa"/>
            <w:tcPrChange w:id="2576" w:author="Lilian Biber" w:date="2018-08-09T11:44:00Z">
              <w:tcPr>
                <w:tcW w:w="1029" w:type="dxa"/>
              </w:tcPr>
            </w:tcPrChange>
          </w:tcPr>
          <w:p w:rsidR="00E01953" w:rsidRDefault="00E01953" w:rsidP="00FD0821">
            <w:pPr>
              <w:autoSpaceDE w:val="0"/>
              <w:autoSpaceDN w:val="0"/>
              <w:adjustRightInd w:val="0"/>
              <w:rPr>
                <w:ins w:id="2577" w:author="Microsoft Office-gebruiker" w:date="2018-07-30T16:22:00Z"/>
                <w:szCs w:val="22"/>
                <w:lang w:val="en-US"/>
              </w:rPr>
            </w:pPr>
          </w:p>
        </w:tc>
        <w:tc>
          <w:tcPr>
            <w:tcW w:w="1090" w:type="dxa"/>
            <w:tcPrChange w:id="2578" w:author="Lilian Biber" w:date="2018-08-09T11:44:00Z">
              <w:tcPr>
                <w:tcW w:w="1090" w:type="dxa"/>
              </w:tcPr>
            </w:tcPrChange>
          </w:tcPr>
          <w:p w:rsidR="00E01953" w:rsidRDefault="00E01953" w:rsidP="00FD0821">
            <w:pPr>
              <w:autoSpaceDE w:val="0"/>
              <w:autoSpaceDN w:val="0"/>
              <w:adjustRightInd w:val="0"/>
              <w:rPr>
                <w:ins w:id="2579" w:author="Microsoft Office-gebruiker" w:date="2018-07-30T16:22:00Z"/>
                <w:szCs w:val="22"/>
                <w:lang w:val="en-US"/>
              </w:rPr>
            </w:pPr>
          </w:p>
        </w:tc>
        <w:tc>
          <w:tcPr>
            <w:tcW w:w="1090" w:type="dxa"/>
            <w:tcPrChange w:id="2580" w:author="Lilian Biber" w:date="2018-08-09T11:44:00Z">
              <w:tcPr>
                <w:tcW w:w="1090" w:type="dxa"/>
              </w:tcPr>
            </w:tcPrChange>
          </w:tcPr>
          <w:p w:rsidR="00E01953" w:rsidRDefault="00E01953" w:rsidP="00FD0821">
            <w:pPr>
              <w:autoSpaceDE w:val="0"/>
              <w:autoSpaceDN w:val="0"/>
              <w:adjustRightInd w:val="0"/>
              <w:rPr>
                <w:ins w:id="2581" w:author="Microsoft Office-gebruiker" w:date="2018-07-30T16:22:00Z"/>
                <w:szCs w:val="22"/>
                <w:lang w:val="en-US"/>
              </w:rPr>
            </w:pPr>
            <w:ins w:id="2582" w:author="Microsoft Office-gebruiker" w:date="2018-07-30T16:33:00Z">
              <w:r>
                <w:rPr>
                  <w:szCs w:val="22"/>
                  <w:lang w:val="en-US"/>
                </w:rPr>
                <w:t>X</w:t>
              </w:r>
            </w:ins>
          </w:p>
        </w:tc>
        <w:tc>
          <w:tcPr>
            <w:tcW w:w="1090" w:type="dxa"/>
            <w:tcPrChange w:id="2583" w:author="Lilian Biber" w:date="2018-08-09T11:44:00Z">
              <w:tcPr>
                <w:tcW w:w="1090" w:type="dxa"/>
              </w:tcPr>
            </w:tcPrChange>
          </w:tcPr>
          <w:p w:rsidR="00E01953" w:rsidRDefault="00E01953" w:rsidP="00FD0821">
            <w:pPr>
              <w:autoSpaceDE w:val="0"/>
              <w:autoSpaceDN w:val="0"/>
              <w:adjustRightInd w:val="0"/>
              <w:rPr>
                <w:ins w:id="2584" w:author="Microsoft Office-gebruiker" w:date="2018-07-30T16:22:00Z"/>
                <w:szCs w:val="22"/>
                <w:lang w:val="en-US"/>
              </w:rPr>
            </w:pPr>
          </w:p>
        </w:tc>
        <w:tc>
          <w:tcPr>
            <w:tcW w:w="1090" w:type="dxa"/>
            <w:tcPrChange w:id="2585" w:author="Lilian Biber" w:date="2018-08-09T11:44:00Z">
              <w:tcPr>
                <w:tcW w:w="1090" w:type="dxa"/>
              </w:tcPr>
            </w:tcPrChange>
          </w:tcPr>
          <w:p w:rsidR="00E01953" w:rsidRDefault="00E01953" w:rsidP="00FD0821">
            <w:pPr>
              <w:autoSpaceDE w:val="0"/>
              <w:autoSpaceDN w:val="0"/>
              <w:adjustRightInd w:val="0"/>
              <w:rPr>
                <w:ins w:id="2586" w:author="Microsoft Office-gebruiker" w:date="2018-07-31T08:01:00Z"/>
                <w:szCs w:val="22"/>
                <w:lang w:val="en-US"/>
              </w:rPr>
            </w:pPr>
          </w:p>
        </w:tc>
      </w:tr>
      <w:tr w:rsidR="00E01953" w:rsidTr="00E01953">
        <w:trPr>
          <w:ins w:id="2587" w:author="Microsoft Office-gebruiker" w:date="2018-07-30T16:21:00Z"/>
        </w:trPr>
        <w:tc>
          <w:tcPr>
            <w:tcW w:w="747" w:type="dxa"/>
            <w:tcPrChange w:id="2588"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589" w:author="Microsoft Office-gebruiker" w:date="2018-07-30T16:39:00Z"/>
                <w:rFonts w:ascii="Avenir Next" w:hAnsi="Avenir Next" w:cs="Avenir Next"/>
                <w:color w:val="000000"/>
                <w:szCs w:val="22"/>
                <w:lang w:val="nl-NL" w:eastAsia="en-GB"/>
              </w:rPr>
            </w:pPr>
            <w:ins w:id="2590" w:author="Microsoft Office-gebruiker" w:date="2018-07-30T17:53:00Z">
              <w:r>
                <w:rPr>
                  <w:rFonts w:ascii="Avenir Next" w:hAnsi="Avenir Next" w:cs="Avenir Next"/>
                  <w:color w:val="000000"/>
                  <w:szCs w:val="22"/>
                  <w:lang w:val="nl-NL" w:eastAsia="en-GB"/>
                </w:rPr>
                <w:t>T</w:t>
              </w:r>
            </w:ins>
          </w:p>
        </w:tc>
        <w:tc>
          <w:tcPr>
            <w:tcW w:w="986" w:type="dxa"/>
            <w:tcPrChange w:id="2591"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592" w:author="Microsoft Office-gebruiker" w:date="2018-07-30T16:42:00Z"/>
                <w:rFonts w:ascii="Avenir Next" w:hAnsi="Avenir Next" w:cs="Avenir Next"/>
                <w:color w:val="000000"/>
                <w:szCs w:val="22"/>
                <w:lang w:val="nl-NL" w:eastAsia="en-GB"/>
              </w:rPr>
            </w:pPr>
            <w:ins w:id="2593" w:author="Microsoft Office-gebruiker" w:date="2018-07-30T17:53:00Z">
              <w:r>
                <w:rPr>
                  <w:rFonts w:ascii="Avenir Next" w:hAnsi="Avenir Next" w:cs="Avenir Next"/>
                  <w:color w:val="000000"/>
                  <w:szCs w:val="22"/>
                  <w:lang w:val="nl-NL" w:eastAsia="en-GB"/>
                </w:rPr>
                <w:t>E</w:t>
              </w:r>
            </w:ins>
          </w:p>
        </w:tc>
        <w:tc>
          <w:tcPr>
            <w:tcW w:w="6365" w:type="dxa"/>
            <w:tcPrChange w:id="2594" w:author="Lilian Biber" w:date="2018-08-09T11:44:00Z">
              <w:tcPr>
                <w:tcW w:w="6365" w:type="dxa"/>
              </w:tcPr>
            </w:tcPrChange>
          </w:tcPr>
          <w:p w:rsidR="000D7B31" w:rsidRDefault="00E01953">
            <w:pPr>
              <w:tabs>
                <w:tab w:val="left" w:pos="20"/>
                <w:tab w:val="left" w:pos="360"/>
              </w:tabs>
              <w:autoSpaceDE w:val="0"/>
              <w:autoSpaceDN w:val="0"/>
              <w:adjustRightInd w:val="0"/>
              <w:rPr>
                <w:ins w:id="2595" w:author="Microsoft Office-gebruiker" w:date="2018-07-30T16:21:00Z"/>
                <w:rFonts w:ascii="Avenir Next" w:hAnsi="Avenir Next" w:cs="Avenir Next"/>
                <w:color w:val="000000"/>
                <w:szCs w:val="22"/>
                <w:lang w:val="nl-NL" w:eastAsia="en-GB"/>
                <w:rPrChange w:id="2596" w:author="Microsoft Office-gebruiker" w:date="2018-07-30T16:21:00Z">
                  <w:rPr>
                    <w:ins w:id="2597" w:author="Microsoft Office-gebruiker" w:date="2018-07-30T16:21:00Z"/>
                    <w:rFonts w:ascii="Avenir Next" w:hAnsi="Avenir Next" w:cs="Avenir Next"/>
                    <w:color w:val="000000"/>
                    <w:szCs w:val="22"/>
                    <w:lang w:val="en-US" w:eastAsia="en-GB"/>
                  </w:rPr>
                </w:rPrChange>
              </w:rPr>
              <w:pPrChange w:id="2598" w:author="Microsoft Office-gebruiker" w:date="2018-07-30T16:29:00Z">
                <w:pPr>
                  <w:numPr>
                    <w:numId w:val="32"/>
                  </w:numPr>
                  <w:tabs>
                    <w:tab w:val="left" w:pos="20"/>
                    <w:tab w:val="left" w:pos="360"/>
                  </w:tabs>
                  <w:autoSpaceDE w:val="0"/>
                  <w:autoSpaceDN w:val="0"/>
                  <w:adjustRightInd w:val="0"/>
                  <w:ind w:left="360" w:hanging="360"/>
                </w:pPr>
              </w:pPrChange>
            </w:pPr>
            <w:ins w:id="2599" w:author="Microsoft Office-gebruiker" w:date="2018-07-30T16:21:00Z">
              <w:r>
                <w:rPr>
                  <w:rFonts w:ascii="Avenir Next" w:hAnsi="Avenir Next" w:cs="Avenir Next"/>
                  <w:color w:val="000000"/>
                  <w:szCs w:val="22"/>
                  <w:lang w:val="nl-NL" w:eastAsia="en-GB"/>
                </w:rPr>
                <w:t>Implementation of green policy</w:t>
              </w:r>
            </w:ins>
          </w:p>
        </w:tc>
        <w:tc>
          <w:tcPr>
            <w:tcW w:w="1029" w:type="dxa"/>
            <w:tcPrChange w:id="2600" w:author="Lilian Biber" w:date="2018-08-09T11:44:00Z">
              <w:tcPr>
                <w:tcW w:w="1029" w:type="dxa"/>
              </w:tcPr>
            </w:tcPrChange>
          </w:tcPr>
          <w:p w:rsidR="00E01953" w:rsidRDefault="00E01953" w:rsidP="00FD0821">
            <w:pPr>
              <w:autoSpaceDE w:val="0"/>
              <w:autoSpaceDN w:val="0"/>
              <w:adjustRightInd w:val="0"/>
              <w:rPr>
                <w:ins w:id="2601" w:author="Microsoft Office-gebruiker" w:date="2018-07-30T16:21:00Z"/>
                <w:szCs w:val="22"/>
                <w:lang w:val="en-US"/>
              </w:rPr>
            </w:pPr>
          </w:p>
        </w:tc>
        <w:tc>
          <w:tcPr>
            <w:tcW w:w="1090" w:type="dxa"/>
            <w:tcPrChange w:id="2602" w:author="Lilian Biber" w:date="2018-08-09T11:44:00Z">
              <w:tcPr>
                <w:tcW w:w="1090" w:type="dxa"/>
              </w:tcPr>
            </w:tcPrChange>
          </w:tcPr>
          <w:p w:rsidR="00E01953" w:rsidRDefault="00E01953" w:rsidP="00FD0821">
            <w:pPr>
              <w:autoSpaceDE w:val="0"/>
              <w:autoSpaceDN w:val="0"/>
              <w:adjustRightInd w:val="0"/>
              <w:rPr>
                <w:ins w:id="2603" w:author="Microsoft Office-gebruiker" w:date="2018-07-30T16:21:00Z"/>
                <w:szCs w:val="22"/>
                <w:lang w:val="en-US"/>
              </w:rPr>
            </w:pPr>
          </w:p>
        </w:tc>
        <w:tc>
          <w:tcPr>
            <w:tcW w:w="1090" w:type="dxa"/>
            <w:tcPrChange w:id="2604" w:author="Lilian Biber" w:date="2018-08-09T11:44:00Z">
              <w:tcPr>
                <w:tcW w:w="1090" w:type="dxa"/>
              </w:tcPr>
            </w:tcPrChange>
          </w:tcPr>
          <w:p w:rsidR="00E01953" w:rsidRDefault="00E01953" w:rsidP="00FD0821">
            <w:pPr>
              <w:autoSpaceDE w:val="0"/>
              <w:autoSpaceDN w:val="0"/>
              <w:adjustRightInd w:val="0"/>
              <w:rPr>
                <w:ins w:id="2605" w:author="Microsoft Office-gebruiker" w:date="2018-07-30T16:21:00Z"/>
                <w:szCs w:val="22"/>
                <w:lang w:val="en-US"/>
              </w:rPr>
            </w:pPr>
            <w:ins w:id="2606" w:author="Microsoft Office-gebruiker" w:date="2018-07-30T16:33:00Z">
              <w:r>
                <w:rPr>
                  <w:szCs w:val="22"/>
                  <w:lang w:val="en-US"/>
                </w:rPr>
                <w:t>X</w:t>
              </w:r>
            </w:ins>
          </w:p>
        </w:tc>
        <w:tc>
          <w:tcPr>
            <w:tcW w:w="1090" w:type="dxa"/>
            <w:tcPrChange w:id="2607" w:author="Lilian Biber" w:date="2018-08-09T11:44:00Z">
              <w:tcPr>
                <w:tcW w:w="1090" w:type="dxa"/>
              </w:tcPr>
            </w:tcPrChange>
          </w:tcPr>
          <w:p w:rsidR="00E01953" w:rsidRDefault="00E01953" w:rsidP="00FD0821">
            <w:pPr>
              <w:autoSpaceDE w:val="0"/>
              <w:autoSpaceDN w:val="0"/>
              <w:adjustRightInd w:val="0"/>
              <w:rPr>
                <w:ins w:id="2608" w:author="Microsoft Office-gebruiker" w:date="2018-07-30T16:21:00Z"/>
                <w:szCs w:val="22"/>
                <w:lang w:val="en-US"/>
              </w:rPr>
            </w:pPr>
          </w:p>
        </w:tc>
        <w:tc>
          <w:tcPr>
            <w:tcW w:w="1090" w:type="dxa"/>
            <w:tcPrChange w:id="2609" w:author="Lilian Biber" w:date="2018-08-09T11:44:00Z">
              <w:tcPr>
                <w:tcW w:w="1090" w:type="dxa"/>
              </w:tcPr>
            </w:tcPrChange>
          </w:tcPr>
          <w:p w:rsidR="00E01953" w:rsidRDefault="00E01953" w:rsidP="00FD0821">
            <w:pPr>
              <w:autoSpaceDE w:val="0"/>
              <w:autoSpaceDN w:val="0"/>
              <w:adjustRightInd w:val="0"/>
              <w:rPr>
                <w:ins w:id="2610" w:author="Microsoft Office-gebruiker" w:date="2018-07-31T08:01:00Z"/>
                <w:szCs w:val="22"/>
                <w:lang w:val="en-US"/>
              </w:rPr>
            </w:pPr>
          </w:p>
        </w:tc>
      </w:tr>
      <w:tr w:rsidR="00E01953" w:rsidTr="00E01953">
        <w:trPr>
          <w:ins w:id="2611" w:author="Microsoft Office-gebruiker" w:date="2018-07-30T16:21:00Z"/>
        </w:trPr>
        <w:tc>
          <w:tcPr>
            <w:tcW w:w="747" w:type="dxa"/>
            <w:tcPrChange w:id="2612" w:author="Lilian Biber" w:date="2018-08-09T11:44:00Z">
              <w:tcPr>
                <w:tcW w:w="747" w:type="dxa"/>
              </w:tcPr>
            </w:tcPrChange>
          </w:tcPr>
          <w:p w:rsidR="00E01953" w:rsidRPr="00213582" w:rsidRDefault="00E01953" w:rsidP="00696C29">
            <w:pPr>
              <w:tabs>
                <w:tab w:val="left" w:pos="20"/>
                <w:tab w:val="left" w:pos="360"/>
              </w:tabs>
              <w:autoSpaceDE w:val="0"/>
              <w:autoSpaceDN w:val="0"/>
              <w:adjustRightInd w:val="0"/>
              <w:rPr>
                <w:ins w:id="2613" w:author="Microsoft Office-gebruiker" w:date="2018-07-30T16:39:00Z"/>
                <w:rFonts w:ascii="Avenir Next" w:hAnsi="Avenir Next" w:cs="Avenir Next"/>
                <w:color w:val="000000"/>
                <w:szCs w:val="22"/>
                <w:lang w:val="en-US" w:eastAsia="en-GB"/>
              </w:rPr>
            </w:pPr>
            <w:ins w:id="2614" w:author="Microsoft Office-gebruiker" w:date="2018-07-30T17:53:00Z">
              <w:r>
                <w:rPr>
                  <w:rFonts w:ascii="Avenir Next" w:hAnsi="Avenir Next" w:cs="Avenir Next"/>
                  <w:color w:val="000000"/>
                  <w:szCs w:val="22"/>
                  <w:lang w:val="en-US" w:eastAsia="en-GB"/>
                </w:rPr>
                <w:t>T</w:t>
              </w:r>
            </w:ins>
          </w:p>
        </w:tc>
        <w:tc>
          <w:tcPr>
            <w:tcW w:w="986" w:type="dxa"/>
            <w:tcPrChange w:id="2615" w:author="Lilian Biber" w:date="2018-08-09T11:44:00Z">
              <w:tcPr>
                <w:tcW w:w="986" w:type="dxa"/>
              </w:tcPr>
            </w:tcPrChange>
          </w:tcPr>
          <w:p w:rsidR="00E01953" w:rsidRPr="00213582" w:rsidRDefault="00E01953" w:rsidP="00696C29">
            <w:pPr>
              <w:tabs>
                <w:tab w:val="left" w:pos="20"/>
                <w:tab w:val="left" w:pos="360"/>
              </w:tabs>
              <w:autoSpaceDE w:val="0"/>
              <w:autoSpaceDN w:val="0"/>
              <w:adjustRightInd w:val="0"/>
              <w:rPr>
                <w:ins w:id="2616" w:author="Microsoft Office-gebruiker" w:date="2018-07-30T16:42:00Z"/>
                <w:rFonts w:ascii="Avenir Next" w:hAnsi="Avenir Next" w:cs="Avenir Next"/>
                <w:color w:val="000000"/>
                <w:szCs w:val="22"/>
                <w:lang w:val="en-US" w:eastAsia="en-GB"/>
              </w:rPr>
            </w:pPr>
            <w:ins w:id="2617" w:author="Microsoft Office-gebruiker" w:date="2018-07-30T17:53:00Z">
              <w:r>
                <w:rPr>
                  <w:rFonts w:ascii="Avenir Next" w:hAnsi="Avenir Next" w:cs="Avenir Next"/>
                  <w:color w:val="000000"/>
                  <w:szCs w:val="22"/>
                  <w:lang w:val="en-US" w:eastAsia="en-GB"/>
                </w:rPr>
                <w:t>E</w:t>
              </w:r>
            </w:ins>
          </w:p>
        </w:tc>
        <w:tc>
          <w:tcPr>
            <w:tcW w:w="6365" w:type="dxa"/>
            <w:tcPrChange w:id="2618" w:author="Lilian Biber" w:date="2018-08-09T11:44:00Z">
              <w:tcPr>
                <w:tcW w:w="6365" w:type="dxa"/>
              </w:tcPr>
            </w:tcPrChange>
          </w:tcPr>
          <w:p w:rsidR="000D7B31" w:rsidRDefault="00E01953">
            <w:pPr>
              <w:tabs>
                <w:tab w:val="left" w:pos="20"/>
                <w:tab w:val="left" w:pos="360"/>
              </w:tabs>
              <w:autoSpaceDE w:val="0"/>
              <w:autoSpaceDN w:val="0"/>
              <w:adjustRightInd w:val="0"/>
              <w:rPr>
                <w:ins w:id="2619" w:author="Microsoft Office-gebruiker" w:date="2018-07-30T16:21:00Z"/>
                <w:rFonts w:ascii="Avenir Next" w:hAnsi="Avenir Next" w:cs="Avenir Next"/>
                <w:color w:val="000000"/>
                <w:szCs w:val="22"/>
                <w:lang w:val="en-US" w:eastAsia="en-GB"/>
              </w:rPr>
              <w:pPrChange w:id="2620" w:author="Microsoft Office-gebruiker" w:date="2018-07-30T16:29:00Z">
                <w:pPr>
                  <w:numPr>
                    <w:numId w:val="32"/>
                  </w:numPr>
                  <w:tabs>
                    <w:tab w:val="left" w:pos="20"/>
                    <w:tab w:val="left" w:pos="360"/>
                  </w:tabs>
                  <w:autoSpaceDE w:val="0"/>
                  <w:autoSpaceDN w:val="0"/>
                  <w:adjustRightInd w:val="0"/>
                  <w:ind w:left="360" w:hanging="360"/>
                </w:pPr>
              </w:pPrChange>
            </w:pPr>
            <w:ins w:id="2621" w:author="Microsoft Office-gebruiker" w:date="2018-07-30T16:21:00Z">
              <w:r w:rsidRPr="00213582">
                <w:rPr>
                  <w:rFonts w:ascii="Avenir Next" w:hAnsi="Avenir Next" w:cs="Avenir Next"/>
                  <w:color w:val="000000"/>
                  <w:szCs w:val="22"/>
                  <w:lang w:val="en-US" w:eastAsia="en-GB"/>
                </w:rPr>
                <w:t>Presentation of organization on a tactical level</w:t>
              </w:r>
            </w:ins>
          </w:p>
        </w:tc>
        <w:tc>
          <w:tcPr>
            <w:tcW w:w="1029" w:type="dxa"/>
            <w:tcPrChange w:id="2622" w:author="Lilian Biber" w:date="2018-08-09T11:44:00Z">
              <w:tcPr>
                <w:tcW w:w="1029" w:type="dxa"/>
              </w:tcPr>
            </w:tcPrChange>
          </w:tcPr>
          <w:p w:rsidR="00E01953" w:rsidRDefault="00E01953" w:rsidP="00FD0821">
            <w:pPr>
              <w:autoSpaceDE w:val="0"/>
              <w:autoSpaceDN w:val="0"/>
              <w:adjustRightInd w:val="0"/>
              <w:rPr>
                <w:ins w:id="2623" w:author="Microsoft Office-gebruiker" w:date="2018-07-30T16:21:00Z"/>
                <w:szCs w:val="22"/>
                <w:lang w:val="en-US"/>
              </w:rPr>
            </w:pPr>
          </w:p>
        </w:tc>
        <w:tc>
          <w:tcPr>
            <w:tcW w:w="1090" w:type="dxa"/>
            <w:tcPrChange w:id="2624" w:author="Lilian Biber" w:date="2018-08-09T11:44:00Z">
              <w:tcPr>
                <w:tcW w:w="1090" w:type="dxa"/>
              </w:tcPr>
            </w:tcPrChange>
          </w:tcPr>
          <w:p w:rsidR="00E01953" w:rsidRDefault="00E01953" w:rsidP="00FD0821">
            <w:pPr>
              <w:autoSpaceDE w:val="0"/>
              <w:autoSpaceDN w:val="0"/>
              <w:adjustRightInd w:val="0"/>
              <w:rPr>
                <w:ins w:id="2625" w:author="Microsoft Office-gebruiker" w:date="2018-07-30T16:21:00Z"/>
                <w:szCs w:val="22"/>
                <w:lang w:val="en-US"/>
              </w:rPr>
            </w:pPr>
          </w:p>
        </w:tc>
        <w:tc>
          <w:tcPr>
            <w:tcW w:w="1090" w:type="dxa"/>
            <w:tcPrChange w:id="2626" w:author="Lilian Biber" w:date="2018-08-09T11:44:00Z">
              <w:tcPr>
                <w:tcW w:w="1090" w:type="dxa"/>
              </w:tcPr>
            </w:tcPrChange>
          </w:tcPr>
          <w:p w:rsidR="00E01953" w:rsidRDefault="00E01953" w:rsidP="00FD0821">
            <w:pPr>
              <w:autoSpaceDE w:val="0"/>
              <w:autoSpaceDN w:val="0"/>
              <w:adjustRightInd w:val="0"/>
              <w:rPr>
                <w:ins w:id="2627" w:author="Microsoft Office-gebruiker" w:date="2018-07-30T16:21:00Z"/>
                <w:szCs w:val="22"/>
                <w:lang w:val="en-US"/>
              </w:rPr>
            </w:pPr>
            <w:ins w:id="2628" w:author="Microsoft Office-gebruiker" w:date="2018-07-30T16:33:00Z">
              <w:r>
                <w:rPr>
                  <w:szCs w:val="22"/>
                  <w:lang w:val="en-US"/>
                </w:rPr>
                <w:t>X</w:t>
              </w:r>
            </w:ins>
          </w:p>
        </w:tc>
        <w:tc>
          <w:tcPr>
            <w:tcW w:w="1090" w:type="dxa"/>
            <w:tcPrChange w:id="2629" w:author="Lilian Biber" w:date="2018-08-09T11:44:00Z">
              <w:tcPr>
                <w:tcW w:w="1090" w:type="dxa"/>
              </w:tcPr>
            </w:tcPrChange>
          </w:tcPr>
          <w:p w:rsidR="00E01953" w:rsidRDefault="00E01953" w:rsidP="00FD0821">
            <w:pPr>
              <w:autoSpaceDE w:val="0"/>
              <w:autoSpaceDN w:val="0"/>
              <w:adjustRightInd w:val="0"/>
              <w:rPr>
                <w:ins w:id="2630" w:author="Microsoft Office-gebruiker" w:date="2018-07-30T16:21:00Z"/>
                <w:szCs w:val="22"/>
                <w:lang w:val="en-US"/>
              </w:rPr>
            </w:pPr>
          </w:p>
        </w:tc>
        <w:tc>
          <w:tcPr>
            <w:tcW w:w="1090" w:type="dxa"/>
            <w:tcPrChange w:id="2631" w:author="Lilian Biber" w:date="2018-08-09T11:44:00Z">
              <w:tcPr>
                <w:tcW w:w="1090" w:type="dxa"/>
              </w:tcPr>
            </w:tcPrChange>
          </w:tcPr>
          <w:p w:rsidR="00E01953" w:rsidRDefault="00E01953" w:rsidP="00FD0821">
            <w:pPr>
              <w:autoSpaceDE w:val="0"/>
              <w:autoSpaceDN w:val="0"/>
              <w:adjustRightInd w:val="0"/>
              <w:rPr>
                <w:ins w:id="2632" w:author="Microsoft Office-gebruiker" w:date="2018-07-31T08:01:00Z"/>
                <w:szCs w:val="22"/>
                <w:lang w:val="en-US"/>
              </w:rPr>
            </w:pPr>
          </w:p>
        </w:tc>
      </w:tr>
      <w:tr w:rsidR="00E01953" w:rsidTr="00E01953">
        <w:trPr>
          <w:ins w:id="2633" w:author="Microsoft Office-gebruiker" w:date="2018-07-30T16:21:00Z"/>
        </w:trPr>
        <w:tc>
          <w:tcPr>
            <w:tcW w:w="747" w:type="dxa"/>
            <w:tcPrChange w:id="2634" w:author="Lilian Biber" w:date="2018-08-09T11:44:00Z">
              <w:tcPr>
                <w:tcW w:w="747" w:type="dxa"/>
              </w:tcPr>
            </w:tcPrChange>
          </w:tcPr>
          <w:p w:rsidR="00E01953" w:rsidRPr="00921ACF" w:rsidRDefault="00E01953" w:rsidP="00696C29">
            <w:pPr>
              <w:tabs>
                <w:tab w:val="left" w:pos="20"/>
                <w:tab w:val="left" w:pos="360"/>
              </w:tabs>
              <w:autoSpaceDE w:val="0"/>
              <w:autoSpaceDN w:val="0"/>
              <w:adjustRightInd w:val="0"/>
              <w:rPr>
                <w:ins w:id="2635" w:author="Microsoft Office-gebruiker" w:date="2018-07-30T16:39:00Z"/>
                <w:rFonts w:ascii="Avenir Next" w:hAnsi="Avenir Next" w:cs="Avenir Next"/>
                <w:color w:val="000000"/>
                <w:szCs w:val="22"/>
                <w:lang w:val="en-US" w:eastAsia="en-GB"/>
              </w:rPr>
            </w:pPr>
            <w:ins w:id="2636" w:author="Microsoft Office-gebruiker" w:date="2018-07-30T17:46:00Z">
              <w:r>
                <w:rPr>
                  <w:rFonts w:ascii="Avenir Next" w:hAnsi="Avenir Next" w:cs="Avenir Next"/>
                  <w:color w:val="000000"/>
                  <w:szCs w:val="22"/>
                  <w:lang w:val="en-US" w:eastAsia="en-GB"/>
                </w:rPr>
                <w:t>S</w:t>
              </w:r>
            </w:ins>
          </w:p>
        </w:tc>
        <w:tc>
          <w:tcPr>
            <w:tcW w:w="986" w:type="dxa"/>
            <w:tcPrChange w:id="2637" w:author="Lilian Biber" w:date="2018-08-09T11:44:00Z">
              <w:tcPr>
                <w:tcW w:w="986" w:type="dxa"/>
              </w:tcPr>
            </w:tcPrChange>
          </w:tcPr>
          <w:p w:rsidR="00E01953" w:rsidRPr="00921ACF" w:rsidRDefault="00E01953" w:rsidP="00696C29">
            <w:pPr>
              <w:tabs>
                <w:tab w:val="left" w:pos="20"/>
                <w:tab w:val="left" w:pos="360"/>
              </w:tabs>
              <w:autoSpaceDE w:val="0"/>
              <w:autoSpaceDN w:val="0"/>
              <w:adjustRightInd w:val="0"/>
              <w:rPr>
                <w:ins w:id="2638" w:author="Microsoft Office-gebruiker" w:date="2018-07-30T16:42:00Z"/>
                <w:rFonts w:ascii="Avenir Next" w:hAnsi="Avenir Next" w:cs="Avenir Next"/>
                <w:color w:val="000000"/>
                <w:szCs w:val="22"/>
                <w:lang w:val="en-US" w:eastAsia="en-GB"/>
              </w:rPr>
            </w:pPr>
            <w:ins w:id="2639" w:author="Microsoft Office-gebruiker" w:date="2018-07-30T17:46:00Z">
              <w:r>
                <w:rPr>
                  <w:rFonts w:ascii="Avenir Next" w:hAnsi="Avenir Next" w:cs="Avenir Next"/>
                  <w:color w:val="000000"/>
                  <w:szCs w:val="22"/>
                  <w:lang w:val="en-US" w:eastAsia="en-GB"/>
                </w:rPr>
                <w:t>E</w:t>
              </w:r>
            </w:ins>
          </w:p>
        </w:tc>
        <w:tc>
          <w:tcPr>
            <w:tcW w:w="6365" w:type="dxa"/>
            <w:tcPrChange w:id="2640" w:author="Lilian Biber" w:date="2018-08-09T11:44:00Z">
              <w:tcPr>
                <w:tcW w:w="6365" w:type="dxa"/>
              </w:tcPr>
            </w:tcPrChange>
          </w:tcPr>
          <w:p w:rsidR="000D7B31" w:rsidRDefault="00E01953">
            <w:pPr>
              <w:tabs>
                <w:tab w:val="left" w:pos="20"/>
                <w:tab w:val="left" w:pos="360"/>
              </w:tabs>
              <w:autoSpaceDE w:val="0"/>
              <w:autoSpaceDN w:val="0"/>
              <w:adjustRightInd w:val="0"/>
              <w:rPr>
                <w:ins w:id="2641" w:author="Microsoft Office-gebruiker" w:date="2018-07-30T16:21:00Z"/>
                <w:rFonts w:ascii="Avenir Next" w:hAnsi="Avenir Next" w:cs="Avenir Next"/>
                <w:color w:val="000000"/>
                <w:szCs w:val="22"/>
                <w:lang w:val="en-US" w:eastAsia="en-GB"/>
              </w:rPr>
              <w:pPrChange w:id="2642" w:author="Microsoft Office-gebruiker" w:date="2018-07-30T16:29:00Z">
                <w:pPr>
                  <w:numPr>
                    <w:numId w:val="32"/>
                  </w:numPr>
                  <w:tabs>
                    <w:tab w:val="left" w:pos="20"/>
                    <w:tab w:val="left" w:pos="360"/>
                  </w:tabs>
                  <w:autoSpaceDE w:val="0"/>
                  <w:autoSpaceDN w:val="0"/>
                  <w:adjustRightInd w:val="0"/>
                  <w:ind w:left="360" w:hanging="360"/>
                </w:pPr>
              </w:pPrChange>
            </w:pPr>
            <w:ins w:id="2643" w:author="Microsoft Office-gebruiker" w:date="2018-07-30T16:21:00Z">
              <w:r w:rsidRPr="00921ACF">
                <w:rPr>
                  <w:rFonts w:ascii="Avenir Next" w:hAnsi="Avenir Next" w:cs="Avenir Next"/>
                  <w:color w:val="000000"/>
                  <w:szCs w:val="22"/>
                  <w:lang w:val="en-US" w:eastAsia="en-GB"/>
                </w:rPr>
                <w:t>Executing and evaluating liaison policy with other organizations</w:t>
              </w:r>
            </w:ins>
          </w:p>
        </w:tc>
        <w:tc>
          <w:tcPr>
            <w:tcW w:w="1029" w:type="dxa"/>
            <w:tcPrChange w:id="2644" w:author="Lilian Biber" w:date="2018-08-09T11:44:00Z">
              <w:tcPr>
                <w:tcW w:w="1029" w:type="dxa"/>
              </w:tcPr>
            </w:tcPrChange>
          </w:tcPr>
          <w:p w:rsidR="00E01953" w:rsidRDefault="00E01953" w:rsidP="00FD0821">
            <w:pPr>
              <w:autoSpaceDE w:val="0"/>
              <w:autoSpaceDN w:val="0"/>
              <w:adjustRightInd w:val="0"/>
              <w:rPr>
                <w:ins w:id="2645" w:author="Microsoft Office-gebruiker" w:date="2018-07-30T16:21:00Z"/>
                <w:szCs w:val="22"/>
                <w:lang w:val="en-US"/>
              </w:rPr>
            </w:pPr>
          </w:p>
        </w:tc>
        <w:tc>
          <w:tcPr>
            <w:tcW w:w="1090" w:type="dxa"/>
            <w:tcPrChange w:id="2646" w:author="Lilian Biber" w:date="2018-08-09T11:44:00Z">
              <w:tcPr>
                <w:tcW w:w="1090" w:type="dxa"/>
              </w:tcPr>
            </w:tcPrChange>
          </w:tcPr>
          <w:p w:rsidR="00E01953" w:rsidRDefault="00E01953" w:rsidP="00FD0821">
            <w:pPr>
              <w:autoSpaceDE w:val="0"/>
              <w:autoSpaceDN w:val="0"/>
              <w:adjustRightInd w:val="0"/>
              <w:rPr>
                <w:ins w:id="2647" w:author="Microsoft Office-gebruiker" w:date="2018-07-30T16:21:00Z"/>
                <w:szCs w:val="22"/>
                <w:lang w:val="en-US"/>
              </w:rPr>
            </w:pPr>
          </w:p>
        </w:tc>
        <w:tc>
          <w:tcPr>
            <w:tcW w:w="1090" w:type="dxa"/>
            <w:tcPrChange w:id="2648" w:author="Lilian Biber" w:date="2018-08-09T11:44:00Z">
              <w:tcPr>
                <w:tcW w:w="1090" w:type="dxa"/>
              </w:tcPr>
            </w:tcPrChange>
          </w:tcPr>
          <w:p w:rsidR="00E01953" w:rsidRDefault="00E01953" w:rsidP="00FD0821">
            <w:pPr>
              <w:autoSpaceDE w:val="0"/>
              <w:autoSpaceDN w:val="0"/>
              <w:adjustRightInd w:val="0"/>
              <w:rPr>
                <w:ins w:id="2649" w:author="Microsoft Office-gebruiker" w:date="2018-07-30T16:21:00Z"/>
                <w:szCs w:val="22"/>
                <w:lang w:val="en-US"/>
              </w:rPr>
            </w:pPr>
            <w:ins w:id="2650" w:author="Microsoft Office-gebruiker" w:date="2018-07-30T16:33:00Z">
              <w:r>
                <w:rPr>
                  <w:szCs w:val="22"/>
                  <w:lang w:val="en-US"/>
                </w:rPr>
                <w:t>X</w:t>
              </w:r>
            </w:ins>
          </w:p>
        </w:tc>
        <w:tc>
          <w:tcPr>
            <w:tcW w:w="1090" w:type="dxa"/>
            <w:tcPrChange w:id="2651" w:author="Lilian Biber" w:date="2018-08-09T11:44:00Z">
              <w:tcPr>
                <w:tcW w:w="1090" w:type="dxa"/>
              </w:tcPr>
            </w:tcPrChange>
          </w:tcPr>
          <w:p w:rsidR="00E01953" w:rsidRDefault="00E01953" w:rsidP="00FD0821">
            <w:pPr>
              <w:autoSpaceDE w:val="0"/>
              <w:autoSpaceDN w:val="0"/>
              <w:adjustRightInd w:val="0"/>
              <w:rPr>
                <w:ins w:id="2652" w:author="Microsoft Office-gebruiker" w:date="2018-07-30T16:21:00Z"/>
                <w:szCs w:val="22"/>
                <w:lang w:val="en-US"/>
              </w:rPr>
            </w:pPr>
          </w:p>
        </w:tc>
        <w:tc>
          <w:tcPr>
            <w:tcW w:w="1090" w:type="dxa"/>
            <w:tcPrChange w:id="2653" w:author="Lilian Biber" w:date="2018-08-09T11:44:00Z">
              <w:tcPr>
                <w:tcW w:w="1090" w:type="dxa"/>
              </w:tcPr>
            </w:tcPrChange>
          </w:tcPr>
          <w:p w:rsidR="00E01953" w:rsidRDefault="00E01953" w:rsidP="00FD0821">
            <w:pPr>
              <w:autoSpaceDE w:val="0"/>
              <w:autoSpaceDN w:val="0"/>
              <w:adjustRightInd w:val="0"/>
              <w:rPr>
                <w:ins w:id="2654" w:author="Microsoft Office-gebruiker" w:date="2018-07-31T08:01:00Z"/>
                <w:szCs w:val="22"/>
                <w:lang w:val="en-US"/>
              </w:rPr>
            </w:pPr>
          </w:p>
        </w:tc>
      </w:tr>
      <w:tr w:rsidR="00E01953" w:rsidTr="00E01953">
        <w:trPr>
          <w:ins w:id="2655" w:author="Microsoft Office-gebruiker" w:date="2018-07-30T16:21:00Z"/>
        </w:trPr>
        <w:tc>
          <w:tcPr>
            <w:tcW w:w="747" w:type="dxa"/>
            <w:tcPrChange w:id="2656"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657" w:author="Microsoft Office-gebruiker" w:date="2018-07-30T16:39:00Z"/>
                <w:rFonts w:ascii="Avenir Next" w:hAnsi="Avenir Next" w:cs="Avenir Next"/>
                <w:color w:val="000000"/>
                <w:szCs w:val="22"/>
                <w:lang w:val="nl-NL" w:eastAsia="en-GB"/>
              </w:rPr>
            </w:pPr>
            <w:ins w:id="2658" w:author="Microsoft Office-gebruiker" w:date="2018-07-30T16:42:00Z">
              <w:r>
                <w:rPr>
                  <w:rFonts w:ascii="Avenir Next" w:hAnsi="Avenir Next" w:cs="Avenir Next"/>
                  <w:color w:val="000000"/>
                  <w:szCs w:val="22"/>
                  <w:lang w:val="nl-NL" w:eastAsia="en-GB"/>
                </w:rPr>
                <w:t>O</w:t>
              </w:r>
            </w:ins>
          </w:p>
        </w:tc>
        <w:tc>
          <w:tcPr>
            <w:tcW w:w="986" w:type="dxa"/>
            <w:tcPrChange w:id="2659"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660" w:author="Microsoft Office-gebruiker" w:date="2018-07-30T16:42:00Z"/>
                <w:rFonts w:ascii="Avenir Next" w:hAnsi="Avenir Next" w:cs="Avenir Next"/>
                <w:color w:val="000000"/>
                <w:szCs w:val="22"/>
                <w:lang w:val="nl-NL" w:eastAsia="en-GB"/>
              </w:rPr>
            </w:pPr>
            <w:ins w:id="2661" w:author="Microsoft Office-gebruiker" w:date="2018-07-30T16:42:00Z">
              <w:r>
                <w:rPr>
                  <w:rFonts w:ascii="Avenir Next" w:hAnsi="Avenir Next" w:cs="Avenir Next"/>
                  <w:color w:val="000000"/>
                  <w:szCs w:val="22"/>
                  <w:lang w:val="nl-NL" w:eastAsia="en-GB"/>
                </w:rPr>
                <w:t>H</w:t>
              </w:r>
            </w:ins>
          </w:p>
        </w:tc>
        <w:tc>
          <w:tcPr>
            <w:tcW w:w="6365" w:type="dxa"/>
            <w:tcPrChange w:id="2662" w:author="Lilian Biber" w:date="2018-08-09T11:44:00Z">
              <w:tcPr>
                <w:tcW w:w="6365" w:type="dxa"/>
              </w:tcPr>
            </w:tcPrChange>
          </w:tcPr>
          <w:p w:rsidR="000D7B31" w:rsidRDefault="00E01953">
            <w:pPr>
              <w:tabs>
                <w:tab w:val="left" w:pos="20"/>
                <w:tab w:val="left" w:pos="360"/>
              </w:tabs>
              <w:autoSpaceDE w:val="0"/>
              <w:autoSpaceDN w:val="0"/>
              <w:adjustRightInd w:val="0"/>
              <w:rPr>
                <w:ins w:id="2663" w:author="Microsoft Office-gebruiker" w:date="2018-07-30T16:21:00Z"/>
                <w:rFonts w:ascii="Avenir Next" w:hAnsi="Avenir Next" w:cs="Avenir Next"/>
                <w:color w:val="000000"/>
                <w:szCs w:val="22"/>
                <w:lang w:val="nl-NL" w:eastAsia="en-GB"/>
                <w:rPrChange w:id="2664" w:author="Microsoft Office-gebruiker" w:date="2018-07-30T16:21:00Z">
                  <w:rPr>
                    <w:ins w:id="2665" w:author="Microsoft Office-gebruiker" w:date="2018-07-30T16:21:00Z"/>
                    <w:rFonts w:ascii="Avenir Next" w:hAnsi="Avenir Next" w:cs="Avenir Next"/>
                    <w:color w:val="000000"/>
                    <w:szCs w:val="22"/>
                    <w:lang w:val="en-US" w:eastAsia="en-GB"/>
                  </w:rPr>
                </w:rPrChange>
              </w:rPr>
              <w:pPrChange w:id="2666" w:author="Microsoft Office-gebruiker" w:date="2018-07-30T16:29:00Z">
                <w:pPr>
                  <w:numPr>
                    <w:numId w:val="32"/>
                  </w:numPr>
                  <w:tabs>
                    <w:tab w:val="left" w:pos="20"/>
                    <w:tab w:val="left" w:pos="360"/>
                  </w:tabs>
                  <w:autoSpaceDE w:val="0"/>
                  <w:autoSpaceDN w:val="0"/>
                  <w:adjustRightInd w:val="0"/>
                  <w:ind w:left="360" w:hanging="360"/>
                </w:pPr>
              </w:pPrChange>
            </w:pPr>
            <w:ins w:id="2667" w:author="Microsoft Office-gebruiker" w:date="2018-07-30T16:21:00Z">
              <w:r>
                <w:rPr>
                  <w:rFonts w:ascii="Avenir Next" w:hAnsi="Avenir Next" w:cs="Avenir Next"/>
                  <w:color w:val="000000"/>
                  <w:szCs w:val="22"/>
                  <w:lang w:val="nl-NL" w:eastAsia="en-GB"/>
                </w:rPr>
                <w:t>Operate equipment</w:t>
              </w:r>
            </w:ins>
          </w:p>
        </w:tc>
        <w:tc>
          <w:tcPr>
            <w:tcW w:w="1029" w:type="dxa"/>
            <w:tcPrChange w:id="2668" w:author="Lilian Biber" w:date="2018-08-09T11:44:00Z">
              <w:tcPr>
                <w:tcW w:w="1029" w:type="dxa"/>
              </w:tcPr>
            </w:tcPrChange>
          </w:tcPr>
          <w:p w:rsidR="00E01953" w:rsidRDefault="00E01953" w:rsidP="00FD0821">
            <w:pPr>
              <w:autoSpaceDE w:val="0"/>
              <w:autoSpaceDN w:val="0"/>
              <w:adjustRightInd w:val="0"/>
              <w:rPr>
                <w:ins w:id="2669" w:author="Microsoft Office-gebruiker" w:date="2018-07-30T16:21:00Z"/>
                <w:szCs w:val="22"/>
                <w:lang w:val="en-US"/>
              </w:rPr>
            </w:pPr>
          </w:p>
        </w:tc>
        <w:tc>
          <w:tcPr>
            <w:tcW w:w="1090" w:type="dxa"/>
            <w:tcPrChange w:id="2670" w:author="Lilian Biber" w:date="2018-08-09T11:44:00Z">
              <w:tcPr>
                <w:tcW w:w="1090" w:type="dxa"/>
              </w:tcPr>
            </w:tcPrChange>
          </w:tcPr>
          <w:p w:rsidR="00E01953" w:rsidRDefault="00E01953" w:rsidP="00FD0821">
            <w:pPr>
              <w:autoSpaceDE w:val="0"/>
              <w:autoSpaceDN w:val="0"/>
              <w:adjustRightInd w:val="0"/>
              <w:rPr>
                <w:ins w:id="2671" w:author="Microsoft Office-gebruiker" w:date="2018-07-30T16:21:00Z"/>
                <w:szCs w:val="22"/>
                <w:lang w:val="en-US"/>
              </w:rPr>
            </w:pPr>
          </w:p>
        </w:tc>
        <w:tc>
          <w:tcPr>
            <w:tcW w:w="1090" w:type="dxa"/>
            <w:tcPrChange w:id="2672" w:author="Lilian Biber" w:date="2018-08-09T11:44:00Z">
              <w:tcPr>
                <w:tcW w:w="1090" w:type="dxa"/>
              </w:tcPr>
            </w:tcPrChange>
          </w:tcPr>
          <w:p w:rsidR="00E01953" w:rsidRDefault="00E01953" w:rsidP="00FD0821">
            <w:pPr>
              <w:autoSpaceDE w:val="0"/>
              <w:autoSpaceDN w:val="0"/>
              <w:adjustRightInd w:val="0"/>
              <w:rPr>
                <w:ins w:id="2673" w:author="Microsoft Office-gebruiker" w:date="2018-07-30T16:21:00Z"/>
                <w:szCs w:val="22"/>
                <w:lang w:val="en-US"/>
              </w:rPr>
            </w:pPr>
            <w:ins w:id="2674" w:author="Microsoft Office-gebruiker" w:date="2018-07-30T16:33:00Z">
              <w:r>
                <w:rPr>
                  <w:szCs w:val="22"/>
                  <w:lang w:val="en-US"/>
                </w:rPr>
                <w:t>X</w:t>
              </w:r>
            </w:ins>
          </w:p>
        </w:tc>
        <w:tc>
          <w:tcPr>
            <w:tcW w:w="1090" w:type="dxa"/>
            <w:tcPrChange w:id="2675" w:author="Lilian Biber" w:date="2018-08-09T11:44:00Z">
              <w:tcPr>
                <w:tcW w:w="1090" w:type="dxa"/>
              </w:tcPr>
            </w:tcPrChange>
          </w:tcPr>
          <w:p w:rsidR="00E01953" w:rsidRDefault="00E01953" w:rsidP="00FD0821">
            <w:pPr>
              <w:autoSpaceDE w:val="0"/>
              <w:autoSpaceDN w:val="0"/>
              <w:adjustRightInd w:val="0"/>
              <w:rPr>
                <w:ins w:id="2676" w:author="Microsoft Office-gebruiker" w:date="2018-07-30T16:21:00Z"/>
                <w:szCs w:val="22"/>
                <w:lang w:val="en-US"/>
              </w:rPr>
            </w:pPr>
          </w:p>
        </w:tc>
        <w:tc>
          <w:tcPr>
            <w:tcW w:w="1090" w:type="dxa"/>
            <w:tcPrChange w:id="2677" w:author="Lilian Biber" w:date="2018-08-09T11:44:00Z">
              <w:tcPr>
                <w:tcW w:w="1090" w:type="dxa"/>
              </w:tcPr>
            </w:tcPrChange>
          </w:tcPr>
          <w:p w:rsidR="00E01953" w:rsidRDefault="00E01953" w:rsidP="00FD0821">
            <w:pPr>
              <w:autoSpaceDE w:val="0"/>
              <w:autoSpaceDN w:val="0"/>
              <w:adjustRightInd w:val="0"/>
              <w:rPr>
                <w:ins w:id="2678" w:author="Microsoft Office-gebruiker" w:date="2018-07-31T08:01:00Z"/>
                <w:szCs w:val="22"/>
                <w:lang w:val="en-US"/>
              </w:rPr>
            </w:pPr>
          </w:p>
        </w:tc>
      </w:tr>
      <w:tr w:rsidR="00E01953" w:rsidTr="00E01953">
        <w:trPr>
          <w:ins w:id="2679" w:author="Microsoft Office-gebruiker" w:date="2018-07-30T16:20:00Z"/>
        </w:trPr>
        <w:tc>
          <w:tcPr>
            <w:tcW w:w="747" w:type="dxa"/>
            <w:tcPrChange w:id="2680" w:author="Lilian Biber" w:date="2018-08-09T11:44:00Z">
              <w:tcPr>
                <w:tcW w:w="747" w:type="dxa"/>
              </w:tcPr>
            </w:tcPrChange>
          </w:tcPr>
          <w:p w:rsidR="00E01953" w:rsidRPr="009B19B3" w:rsidRDefault="00E01953" w:rsidP="00696C29">
            <w:pPr>
              <w:tabs>
                <w:tab w:val="left" w:pos="20"/>
                <w:tab w:val="left" w:pos="360"/>
              </w:tabs>
              <w:autoSpaceDE w:val="0"/>
              <w:autoSpaceDN w:val="0"/>
              <w:adjustRightInd w:val="0"/>
              <w:rPr>
                <w:ins w:id="2681" w:author="Microsoft Office-gebruiker" w:date="2018-07-30T16:39:00Z"/>
                <w:rFonts w:ascii="Avenir Next" w:hAnsi="Avenir Next" w:cs="Avenir Next"/>
                <w:color w:val="000000"/>
                <w:szCs w:val="22"/>
                <w:lang w:val="en-US" w:eastAsia="en-GB"/>
              </w:rPr>
            </w:pPr>
            <w:ins w:id="2682" w:author="Microsoft Office-gebruiker" w:date="2018-07-30T17:54:00Z">
              <w:r>
                <w:rPr>
                  <w:rFonts w:ascii="Avenir Next" w:hAnsi="Avenir Next" w:cs="Avenir Next"/>
                  <w:color w:val="000000"/>
                  <w:szCs w:val="22"/>
                  <w:lang w:val="en-US" w:eastAsia="en-GB"/>
                </w:rPr>
                <w:t>O</w:t>
              </w:r>
            </w:ins>
          </w:p>
        </w:tc>
        <w:tc>
          <w:tcPr>
            <w:tcW w:w="986" w:type="dxa"/>
            <w:tcPrChange w:id="2683" w:author="Lilian Biber" w:date="2018-08-09T11:44:00Z">
              <w:tcPr>
                <w:tcW w:w="986" w:type="dxa"/>
              </w:tcPr>
            </w:tcPrChange>
          </w:tcPr>
          <w:p w:rsidR="00E01953" w:rsidRPr="009B19B3" w:rsidRDefault="00E01953" w:rsidP="00696C29">
            <w:pPr>
              <w:tabs>
                <w:tab w:val="left" w:pos="20"/>
                <w:tab w:val="left" w:pos="360"/>
              </w:tabs>
              <w:autoSpaceDE w:val="0"/>
              <w:autoSpaceDN w:val="0"/>
              <w:adjustRightInd w:val="0"/>
              <w:rPr>
                <w:ins w:id="2684" w:author="Microsoft Office-gebruiker" w:date="2018-07-30T16:42:00Z"/>
                <w:rFonts w:ascii="Avenir Next" w:hAnsi="Avenir Next" w:cs="Avenir Next"/>
                <w:color w:val="000000"/>
                <w:szCs w:val="22"/>
                <w:lang w:val="en-US" w:eastAsia="en-GB"/>
              </w:rPr>
            </w:pPr>
            <w:ins w:id="2685" w:author="Microsoft Office-gebruiker" w:date="2018-07-30T17:54:00Z">
              <w:r>
                <w:rPr>
                  <w:rFonts w:ascii="Avenir Next" w:hAnsi="Avenir Next" w:cs="Avenir Next"/>
                  <w:color w:val="000000"/>
                  <w:szCs w:val="22"/>
                  <w:lang w:val="en-US" w:eastAsia="en-GB"/>
                </w:rPr>
                <w:t>L</w:t>
              </w:r>
            </w:ins>
          </w:p>
        </w:tc>
        <w:tc>
          <w:tcPr>
            <w:tcW w:w="6365" w:type="dxa"/>
            <w:tcPrChange w:id="2686" w:author="Lilian Biber" w:date="2018-08-09T11:44:00Z">
              <w:tcPr>
                <w:tcW w:w="6365" w:type="dxa"/>
              </w:tcPr>
            </w:tcPrChange>
          </w:tcPr>
          <w:p w:rsidR="000D7B31" w:rsidRDefault="00E01953">
            <w:pPr>
              <w:tabs>
                <w:tab w:val="left" w:pos="20"/>
                <w:tab w:val="left" w:pos="360"/>
              </w:tabs>
              <w:autoSpaceDE w:val="0"/>
              <w:autoSpaceDN w:val="0"/>
              <w:adjustRightInd w:val="0"/>
              <w:rPr>
                <w:ins w:id="2687" w:author="Microsoft Office-gebruiker" w:date="2018-07-30T16:20:00Z"/>
                <w:rFonts w:ascii="Avenir Next" w:hAnsi="Avenir Next" w:cs="Avenir Next"/>
                <w:color w:val="000000"/>
                <w:szCs w:val="22"/>
                <w:lang w:val="en-US" w:eastAsia="en-GB"/>
                <w:rPrChange w:id="2688" w:author="Microsoft Office-gebruiker" w:date="2018-07-30T16:20:00Z">
                  <w:rPr>
                    <w:ins w:id="2689" w:author="Microsoft Office-gebruiker" w:date="2018-07-30T16:20:00Z"/>
                    <w:rFonts w:ascii="Avenir Next" w:hAnsi="Avenir Next" w:cs="Avenir Next"/>
                    <w:b/>
                    <w:color w:val="000000"/>
                    <w:szCs w:val="22"/>
                    <w:lang w:val="nl-NL" w:eastAsia="en-GB"/>
                  </w:rPr>
                </w:rPrChange>
              </w:rPr>
              <w:pPrChange w:id="2690"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2691" w:author="Microsoft Office-gebruiker" w:date="2018-07-30T16:20:00Z">
              <w:r w:rsidRPr="009B19B3">
                <w:rPr>
                  <w:rFonts w:ascii="Avenir Next" w:hAnsi="Avenir Next" w:cs="Avenir Next"/>
                  <w:color w:val="000000"/>
                  <w:szCs w:val="22"/>
                  <w:lang w:val="en-US" w:eastAsia="en-GB"/>
                </w:rPr>
                <w:t>Execution of drugs and alcohol policy</w:t>
              </w:r>
            </w:ins>
          </w:p>
        </w:tc>
        <w:tc>
          <w:tcPr>
            <w:tcW w:w="1029" w:type="dxa"/>
            <w:tcPrChange w:id="2692" w:author="Lilian Biber" w:date="2018-08-09T11:44:00Z">
              <w:tcPr>
                <w:tcW w:w="1029" w:type="dxa"/>
              </w:tcPr>
            </w:tcPrChange>
          </w:tcPr>
          <w:p w:rsidR="00E01953" w:rsidRDefault="00E01953" w:rsidP="00FD0821">
            <w:pPr>
              <w:autoSpaceDE w:val="0"/>
              <w:autoSpaceDN w:val="0"/>
              <w:adjustRightInd w:val="0"/>
              <w:rPr>
                <w:ins w:id="2693" w:author="Microsoft Office-gebruiker" w:date="2018-07-30T16:20:00Z"/>
                <w:szCs w:val="22"/>
                <w:lang w:val="en-US"/>
              </w:rPr>
            </w:pPr>
          </w:p>
        </w:tc>
        <w:tc>
          <w:tcPr>
            <w:tcW w:w="1090" w:type="dxa"/>
            <w:tcPrChange w:id="2694" w:author="Lilian Biber" w:date="2018-08-09T11:44:00Z">
              <w:tcPr>
                <w:tcW w:w="1090" w:type="dxa"/>
              </w:tcPr>
            </w:tcPrChange>
          </w:tcPr>
          <w:p w:rsidR="00E01953" w:rsidRDefault="00E01953" w:rsidP="00FD0821">
            <w:pPr>
              <w:autoSpaceDE w:val="0"/>
              <w:autoSpaceDN w:val="0"/>
              <w:adjustRightInd w:val="0"/>
              <w:rPr>
                <w:ins w:id="2695" w:author="Microsoft Office-gebruiker" w:date="2018-07-30T16:20:00Z"/>
                <w:szCs w:val="22"/>
                <w:lang w:val="en-US"/>
              </w:rPr>
            </w:pPr>
          </w:p>
        </w:tc>
        <w:tc>
          <w:tcPr>
            <w:tcW w:w="1090" w:type="dxa"/>
            <w:tcPrChange w:id="2696" w:author="Lilian Biber" w:date="2018-08-09T11:44:00Z">
              <w:tcPr>
                <w:tcW w:w="1090" w:type="dxa"/>
              </w:tcPr>
            </w:tcPrChange>
          </w:tcPr>
          <w:p w:rsidR="00E01953" w:rsidRDefault="00E01953" w:rsidP="00FD0821">
            <w:pPr>
              <w:autoSpaceDE w:val="0"/>
              <w:autoSpaceDN w:val="0"/>
              <w:adjustRightInd w:val="0"/>
              <w:rPr>
                <w:ins w:id="2697" w:author="Microsoft Office-gebruiker" w:date="2018-07-30T16:20:00Z"/>
                <w:szCs w:val="22"/>
                <w:lang w:val="en-US"/>
              </w:rPr>
            </w:pPr>
            <w:ins w:id="2698" w:author="Microsoft Office-gebruiker" w:date="2018-07-30T16:33:00Z">
              <w:r>
                <w:rPr>
                  <w:szCs w:val="22"/>
                  <w:lang w:val="en-US"/>
                </w:rPr>
                <w:t>X</w:t>
              </w:r>
            </w:ins>
          </w:p>
        </w:tc>
        <w:tc>
          <w:tcPr>
            <w:tcW w:w="1090" w:type="dxa"/>
            <w:tcPrChange w:id="2699" w:author="Lilian Biber" w:date="2018-08-09T11:44:00Z">
              <w:tcPr>
                <w:tcW w:w="1090" w:type="dxa"/>
              </w:tcPr>
            </w:tcPrChange>
          </w:tcPr>
          <w:p w:rsidR="00E01953" w:rsidRDefault="00E01953" w:rsidP="00FD0821">
            <w:pPr>
              <w:autoSpaceDE w:val="0"/>
              <w:autoSpaceDN w:val="0"/>
              <w:adjustRightInd w:val="0"/>
              <w:rPr>
                <w:ins w:id="2700" w:author="Microsoft Office-gebruiker" w:date="2018-07-30T16:20:00Z"/>
                <w:szCs w:val="22"/>
                <w:lang w:val="en-US"/>
              </w:rPr>
            </w:pPr>
          </w:p>
        </w:tc>
        <w:tc>
          <w:tcPr>
            <w:tcW w:w="1090" w:type="dxa"/>
            <w:tcPrChange w:id="2701" w:author="Lilian Biber" w:date="2018-08-09T11:44:00Z">
              <w:tcPr>
                <w:tcW w:w="1090" w:type="dxa"/>
              </w:tcPr>
            </w:tcPrChange>
          </w:tcPr>
          <w:p w:rsidR="00E01953" w:rsidRDefault="00E01953" w:rsidP="00FD0821">
            <w:pPr>
              <w:autoSpaceDE w:val="0"/>
              <w:autoSpaceDN w:val="0"/>
              <w:adjustRightInd w:val="0"/>
              <w:rPr>
                <w:ins w:id="2702" w:author="Microsoft Office-gebruiker" w:date="2018-07-31T08:01:00Z"/>
                <w:szCs w:val="22"/>
                <w:lang w:val="en-US"/>
              </w:rPr>
            </w:pPr>
          </w:p>
        </w:tc>
      </w:tr>
      <w:tr w:rsidR="00E01953" w:rsidTr="00E01953">
        <w:trPr>
          <w:ins w:id="2703" w:author="Microsoft Office-gebruiker" w:date="2018-07-30T16:20:00Z"/>
        </w:trPr>
        <w:tc>
          <w:tcPr>
            <w:tcW w:w="747" w:type="dxa"/>
            <w:tcPrChange w:id="2704"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705" w:author="Microsoft Office-gebruiker" w:date="2018-07-30T16:39:00Z"/>
                <w:rFonts w:ascii="Avenir Next" w:hAnsi="Avenir Next" w:cs="Avenir Next"/>
                <w:color w:val="000000"/>
                <w:szCs w:val="22"/>
                <w:lang w:val="nl-NL" w:eastAsia="en-GB"/>
              </w:rPr>
            </w:pPr>
            <w:ins w:id="2706" w:author="Microsoft Office-gebruiker" w:date="2018-07-30T17:54:00Z">
              <w:r>
                <w:rPr>
                  <w:rFonts w:ascii="Avenir Next" w:hAnsi="Avenir Next" w:cs="Avenir Next"/>
                  <w:color w:val="000000"/>
                  <w:szCs w:val="22"/>
                  <w:lang w:val="nl-NL" w:eastAsia="en-GB"/>
                </w:rPr>
                <w:t>O</w:t>
              </w:r>
            </w:ins>
          </w:p>
        </w:tc>
        <w:tc>
          <w:tcPr>
            <w:tcW w:w="986" w:type="dxa"/>
            <w:tcPrChange w:id="2707"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708" w:author="Microsoft Office-gebruiker" w:date="2018-07-30T16:42:00Z"/>
                <w:rFonts w:ascii="Avenir Next" w:hAnsi="Avenir Next" w:cs="Avenir Next"/>
                <w:color w:val="000000"/>
                <w:szCs w:val="22"/>
                <w:lang w:val="nl-NL" w:eastAsia="en-GB"/>
              </w:rPr>
            </w:pPr>
            <w:ins w:id="2709" w:author="Microsoft Office-gebruiker" w:date="2018-07-30T17:54:00Z">
              <w:r>
                <w:rPr>
                  <w:rFonts w:ascii="Avenir Next" w:hAnsi="Avenir Next" w:cs="Avenir Next"/>
                  <w:color w:val="000000"/>
                  <w:szCs w:val="22"/>
                  <w:lang w:val="nl-NL" w:eastAsia="en-GB"/>
                </w:rPr>
                <w:t>L</w:t>
              </w:r>
            </w:ins>
          </w:p>
        </w:tc>
        <w:tc>
          <w:tcPr>
            <w:tcW w:w="6365" w:type="dxa"/>
            <w:tcPrChange w:id="2710" w:author="Lilian Biber" w:date="2018-08-09T11:44:00Z">
              <w:tcPr>
                <w:tcW w:w="6365" w:type="dxa"/>
              </w:tcPr>
            </w:tcPrChange>
          </w:tcPr>
          <w:p w:rsidR="000D7B31" w:rsidRDefault="00E01953">
            <w:pPr>
              <w:tabs>
                <w:tab w:val="left" w:pos="20"/>
                <w:tab w:val="left" w:pos="360"/>
              </w:tabs>
              <w:autoSpaceDE w:val="0"/>
              <w:autoSpaceDN w:val="0"/>
              <w:adjustRightInd w:val="0"/>
              <w:rPr>
                <w:ins w:id="2711" w:author="Microsoft Office-gebruiker" w:date="2018-07-30T16:20:00Z"/>
                <w:rFonts w:ascii="Avenir Next" w:hAnsi="Avenir Next" w:cs="Avenir Next"/>
                <w:color w:val="000000"/>
                <w:szCs w:val="22"/>
                <w:lang w:val="nl-NL" w:eastAsia="en-GB"/>
              </w:rPr>
              <w:pPrChange w:id="2712" w:author="Microsoft Office-gebruiker" w:date="2018-07-30T16:29:00Z">
                <w:pPr>
                  <w:numPr>
                    <w:numId w:val="32"/>
                  </w:numPr>
                  <w:tabs>
                    <w:tab w:val="left" w:pos="20"/>
                    <w:tab w:val="left" w:pos="360"/>
                  </w:tabs>
                  <w:autoSpaceDE w:val="0"/>
                  <w:autoSpaceDN w:val="0"/>
                  <w:adjustRightInd w:val="0"/>
                  <w:ind w:left="360" w:hanging="360"/>
                </w:pPr>
              </w:pPrChange>
            </w:pPr>
            <w:ins w:id="2713" w:author="Microsoft Office-gebruiker" w:date="2018-07-30T16:20:00Z">
              <w:r>
                <w:rPr>
                  <w:rFonts w:ascii="Avenir Next" w:hAnsi="Avenir Next" w:cs="Avenir Next"/>
                  <w:color w:val="000000"/>
                  <w:szCs w:val="22"/>
                  <w:lang w:val="nl-NL" w:eastAsia="en-GB"/>
                </w:rPr>
                <w:t>Execution of privacy policy</w:t>
              </w:r>
            </w:ins>
          </w:p>
        </w:tc>
        <w:tc>
          <w:tcPr>
            <w:tcW w:w="1029" w:type="dxa"/>
            <w:tcPrChange w:id="2714" w:author="Lilian Biber" w:date="2018-08-09T11:44:00Z">
              <w:tcPr>
                <w:tcW w:w="1029" w:type="dxa"/>
              </w:tcPr>
            </w:tcPrChange>
          </w:tcPr>
          <w:p w:rsidR="00E01953" w:rsidRDefault="00E01953" w:rsidP="00FD0821">
            <w:pPr>
              <w:autoSpaceDE w:val="0"/>
              <w:autoSpaceDN w:val="0"/>
              <w:adjustRightInd w:val="0"/>
              <w:rPr>
                <w:ins w:id="2715" w:author="Microsoft Office-gebruiker" w:date="2018-07-30T16:20:00Z"/>
                <w:szCs w:val="22"/>
                <w:lang w:val="en-US"/>
              </w:rPr>
            </w:pPr>
          </w:p>
        </w:tc>
        <w:tc>
          <w:tcPr>
            <w:tcW w:w="1090" w:type="dxa"/>
            <w:tcPrChange w:id="2716" w:author="Lilian Biber" w:date="2018-08-09T11:44:00Z">
              <w:tcPr>
                <w:tcW w:w="1090" w:type="dxa"/>
              </w:tcPr>
            </w:tcPrChange>
          </w:tcPr>
          <w:p w:rsidR="00E01953" w:rsidRDefault="00E01953" w:rsidP="00FD0821">
            <w:pPr>
              <w:autoSpaceDE w:val="0"/>
              <w:autoSpaceDN w:val="0"/>
              <w:adjustRightInd w:val="0"/>
              <w:rPr>
                <w:ins w:id="2717" w:author="Microsoft Office-gebruiker" w:date="2018-07-30T16:20:00Z"/>
                <w:szCs w:val="22"/>
                <w:lang w:val="en-US"/>
              </w:rPr>
            </w:pPr>
          </w:p>
        </w:tc>
        <w:tc>
          <w:tcPr>
            <w:tcW w:w="1090" w:type="dxa"/>
            <w:tcPrChange w:id="2718" w:author="Lilian Biber" w:date="2018-08-09T11:44:00Z">
              <w:tcPr>
                <w:tcW w:w="1090" w:type="dxa"/>
              </w:tcPr>
            </w:tcPrChange>
          </w:tcPr>
          <w:p w:rsidR="00E01953" w:rsidRDefault="00E01953" w:rsidP="00FD0821">
            <w:pPr>
              <w:autoSpaceDE w:val="0"/>
              <w:autoSpaceDN w:val="0"/>
              <w:adjustRightInd w:val="0"/>
              <w:rPr>
                <w:ins w:id="2719" w:author="Microsoft Office-gebruiker" w:date="2018-07-30T16:20:00Z"/>
                <w:szCs w:val="22"/>
                <w:lang w:val="en-US"/>
              </w:rPr>
            </w:pPr>
            <w:ins w:id="2720" w:author="Microsoft Office-gebruiker" w:date="2018-07-30T16:33:00Z">
              <w:r>
                <w:rPr>
                  <w:szCs w:val="22"/>
                  <w:lang w:val="en-US"/>
                </w:rPr>
                <w:t>X</w:t>
              </w:r>
            </w:ins>
          </w:p>
        </w:tc>
        <w:tc>
          <w:tcPr>
            <w:tcW w:w="1090" w:type="dxa"/>
            <w:tcPrChange w:id="2721" w:author="Lilian Biber" w:date="2018-08-09T11:44:00Z">
              <w:tcPr>
                <w:tcW w:w="1090" w:type="dxa"/>
              </w:tcPr>
            </w:tcPrChange>
          </w:tcPr>
          <w:p w:rsidR="00E01953" w:rsidRDefault="00E01953" w:rsidP="00FD0821">
            <w:pPr>
              <w:autoSpaceDE w:val="0"/>
              <w:autoSpaceDN w:val="0"/>
              <w:adjustRightInd w:val="0"/>
              <w:rPr>
                <w:ins w:id="2722" w:author="Microsoft Office-gebruiker" w:date="2018-07-30T16:20:00Z"/>
                <w:szCs w:val="22"/>
                <w:lang w:val="en-US"/>
              </w:rPr>
            </w:pPr>
          </w:p>
        </w:tc>
        <w:tc>
          <w:tcPr>
            <w:tcW w:w="1090" w:type="dxa"/>
            <w:tcPrChange w:id="2723" w:author="Lilian Biber" w:date="2018-08-09T11:44:00Z">
              <w:tcPr>
                <w:tcW w:w="1090" w:type="dxa"/>
              </w:tcPr>
            </w:tcPrChange>
          </w:tcPr>
          <w:p w:rsidR="00E01953" w:rsidRDefault="00E01953" w:rsidP="00FD0821">
            <w:pPr>
              <w:autoSpaceDE w:val="0"/>
              <w:autoSpaceDN w:val="0"/>
              <w:adjustRightInd w:val="0"/>
              <w:rPr>
                <w:ins w:id="2724" w:author="Microsoft Office-gebruiker" w:date="2018-07-31T08:01:00Z"/>
                <w:szCs w:val="22"/>
                <w:lang w:val="en-US"/>
              </w:rPr>
            </w:pPr>
          </w:p>
        </w:tc>
      </w:tr>
      <w:tr w:rsidR="00E01953" w:rsidTr="00E01953">
        <w:trPr>
          <w:ins w:id="2725" w:author="Microsoft Office-gebruiker" w:date="2018-07-30T16:20:00Z"/>
        </w:trPr>
        <w:tc>
          <w:tcPr>
            <w:tcW w:w="747" w:type="dxa"/>
            <w:tcPrChange w:id="2726"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727" w:author="Microsoft Office-gebruiker" w:date="2018-07-30T16:39:00Z"/>
                <w:rFonts w:ascii="Avenir Next" w:hAnsi="Avenir Next" w:cs="Avenir Next"/>
                <w:color w:val="000000"/>
                <w:szCs w:val="22"/>
                <w:lang w:val="nl-NL" w:eastAsia="en-GB"/>
              </w:rPr>
            </w:pPr>
            <w:ins w:id="2728" w:author="Microsoft Office-gebruiker" w:date="2018-07-30T16:44:00Z">
              <w:r>
                <w:rPr>
                  <w:rFonts w:ascii="Avenir Next" w:hAnsi="Avenir Next" w:cs="Avenir Next"/>
                  <w:color w:val="000000"/>
                  <w:szCs w:val="22"/>
                  <w:lang w:val="nl-NL" w:eastAsia="en-GB"/>
                </w:rPr>
                <w:t>O</w:t>
              </w:r>
            </w:ins>
          </w:p>
        </w:tc>
        <w:tc>
          <w:tcPr>
            <w:tcW w:w="986" w:type="dxa"/>
            <w:tcPrChange w:id="2729"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730" w:author="Microsoft Office-gebruiker" w:date="2018-07-30T16:42:00Z"/>
                <w:rFonts w:ascii="Avenir Next" w:hAnsi="Avenir Next" w:cs="Avenir Next"/>
                <w:color w:val="000000"/>
                <w:szCs w:val="22"/>
                <w:lang w:val="nl-NL" w:eastAsia="en-GB"/>
              </w:rPr>
            </w:pPr>
            <w:ins w:id="2731" w:author="Microsoft Office-gebruiker" w:date="2018-07-30T16:44:00Z">
              <w:r>
                <w:rPr>
                  <w:rFonts w:ascii="Avenir Next" w:hAnsi="Avenir Next" w:cs="Avenir Next"/>
                  <w:color w:val="000000"/>
                  <w:szCs w:val="22"/>
                  <w:lang w:val="nl-NL" w:eastAsia="en-GB"/>
                </w:rPr>
                <w:t>H</w:t>
              </w:r>
            </w:ins>
          </w:p>
        </w:tc>
        <w:tc>
          <w:tcPr>
            <w:tcW w:w="6365" w:type="dxa"/>
            <w:tcPrChange w:id="2732" w:author="Lilian Biber" w:date="2018-08-09T11:44:00Z">
              <w:tcPr>
                <w:tcW w:w="6365" w:type="dxa"/>
              </w:tcPr>
            </w:tcPrChange>
          </w:tcPr>
          <w:p w:rsidR="000D7B31" w:rsidRDefault="00E01953">
            <w:pPr>
              <w:tabs>
                <w:tab w:val="left" w:pos="20"/>
                <w:tab w:val="left" w:pos="360"/>
              </w:tabs>
              <w:autoSpaceDE w:val="0"/>
              <w:autoSpaceDN w:val="0"/>
              <w:adjustRightInd w:val="0"/>
              <w:rPr>
                <w:ins w:id="2733" w:author="Microsoft Office-gebruiker" w:date="2018-07-30T16:20:00Z"/>
                <w:rFonts w:ascii="Avenir Next" w:hAnsi="Avenir Next" w:cs="Avenir Next"/>
                <w:color w:val="000000"/>
                <w:szCs w:val="22"/>
                <w:lang w:val="nl-NL" w:eastAsia="en-GB"/>
              </w:rPr>
              <w:pPrChange w:id="2734" w:author="Microsoft Office-gebruiker" w:date="2018-07-30T16:29:00Z">
                <w:pPr>
                  <w:numPr>
                    <w:numId w:val="32"/>
                  </w:numPr>
                  <w:tabs>
                    <w:tab w:val="left" w:pos="20"/>
                    <w:tab w:val="left" w:pos="360"/>
                  </w:tabs>
                  <w:autoSpaceDE w:val="0"/>
                  <w:autoSpaceDN w:val="0"/>
                  <w:adjustRightInd w:val="0"/>
                  <w:ind w:left="360" w:hanging="360"/>
                </w:pPr>
              </w:pPrChange>
            </w:pPr>
            <w:ins w:id="2735" w:author="Microsoft Office-gebruiker" w:date="2018-07-30T16:20:00Z">
              <w:r>
                <w:rPr>
                  <w:rFonts w:ascii="Avenir Next" w:hAnsi="Avenir Next" w:cs="Avenir Next"/>
                  <w:color w:val="000000"/>
                  <w:szCs w:val="22"/>
                  <w:lang w:val="nl-NL" w:eastAsia="en-GB"/>
                </w:rPr>
                <w:t>Update charts, information systems</w:t>
              </w:r>
            </w:ins>
          </w:p>
        </w:tc>
        <w:tc>
          <w:tcPr>
            <w:tcW w:w="1029" w:type="dxa"/>
            <w:tcPrChange w:id="2736" w:author="Lilian Biber" w:date="2018-08-09T11:44:00Z">
              <w:tcPr>
                <w:tcW w:w="1029" w:type="dxa"/>
              </w:tcPr>
            </w:tcPrChange>
          </w:tcPr>
          <w:p w:rsidR="00E01953" w:rsidRDefault="00E01953" w:rsidP="00FD0821">
            <w:pPr>
              <w:autoSpaceDE w:val="0"/>
              <w:autoSpaceDN w:val="0"/>
              <w:adjustRightInd w:val="0"/>
              <w:rPr>
                <w:ins w:id="2737" w:author="Microsoft Office-gebruiker" w:date="2018-07-30T16:20:00Z"/>
                <w:szCs w:val="22"/>
                <w:lang w:val="en-US"/>
              </w:rPr>
            </w:pPr>
          </w:p>
        </w:tc>
        <w:tc>
          <w:tcPr>
            <w:tcW w:w="1090" w:type="dxa"/>
            <w:tcPrChange w:id="2738" w:author="Lilian Biber" w:date="2018-08-09T11:44:00Z">
              <w:tcPr>
                <w:tcW w:w="1090" w:type="dxa"/>
              </w:tcPr>
            </w:tcPrChange>
          </w:tcPr>
          <w:p w:rsidR="00E01953" w:rsidRDefault="00E01953" w:rsidP="00FD0821">
            <w:pPr>
              <w:autoSpaceDE w:val="0"/>
              <w:autoSpaceDN w:val="0"/>
              <w:adjustRightInd w:val="0"/>
              <w:rPr>
                <w:ins w:id="2739" w:author="Microsoft Office-gebruiker" w:date="2018-07-30T16:20:00Z"/>
                <w:szCs w:val="22"/>
                <w:lang w:val="en-US"/>
              </w:rPr>
            </w:pPr>
          </w:p>
        </w:tc>
        <w:tc>
          <w:tcPr>
            <w:tcW w:w="1090" w:type="dxa"/>
            <w:tcPrChange w:id="2740" w:author="Lilian Biber" w:date="2018-08-09T11:44:00Z">
              <w:tcPr>
                <w:tcW w:w="1090" w:type="dxa"/>
              </w:tcPr>
            </w:tcPrChange>
          </w:tcPr>
          <w:p w:rsidR="00E01953" w:rsidRDefault="00E01953" w:rsidP="00FD0821">
            <w:pPr>
              <w:autoSpaceDE w:val="0"/>
              <w:autoSpaceDN w:val="0"/>
              <w:adjustRightInd w:val="0"/>
              <w:rPr>
                <w:ins w:id="2741" w:author="Microsoft Office-gebruiker" w:date="2018-07-30T16:20:00Z"/>
                <w:szCs w:val="22"/>
                <w:lang w:val="en-US"/>
              </w:rPr>
            </w:pPr>
            <w:ins w:id="2742" w:author="Microsoft Office-gebruiker" w:date="2018-07-30T16:33:00Z">
              <w:r>
                <w:rPr>
                  <w:szCs w:val="22"/>
                  <w:lang w:val="en-US"/>
                </w:rPr>
                <w:t>X</w:t>
              </w:r>
            </w:ins>
          </w:p>
        </w:tc>
        <w:tc>
          <w:tcPr>
            <w:tcW w:w="1090" w:type="dxa"/>
            <w:tcPrChange w:id="2743" w:author="Lilian Biber" w:date="2018-08-09T11:44:00Z">
              <w:tcPr>
                <w:tcW w:w="1090" w:type="dxa"/>
              </w:tcPr>
            </w:tcPrChange>
          </w:tcPr>
          <w:p w:rsidR="00E01953" w:rsidRDefault="00E01953" w:rsidP="00FD0821">
            <w:pPr>
              <w:autoSpaceDE w:val="0"/>
              <w:autoSpaceDN w:val="0"/>
              <w:adjustRightInd w:val="0"/>
              <w:rPr>
                <w:ins w:id="2744" w:author="Microsoft Office-gebruiker" w:date="2018-07-30T16:20:00Z"/>
                <w:szCs w:val="22"/>
                <w:lang w:val="en-US"/>
              </w:rPr>
            </w:pPr>
          </w:p>
        </w:tc>
        <w:tc>
          <w:tcPr>
            <w:tcW w:w="1090" w:type="dxa"/>
            <w:tcPrChange w:id="2745" w:author="Lilian Biber" w:date="2018-08-09T11:44:00Z">
              <w:tcPr>
                <w:tcW w:w="1090" w:type="dxa"/>
              </w:tcPr>
            </w:tcPrChange>
          </w:tcPr>
          <w:p w:rsidR="00E01953" w:rsidRDefault="00E01953" w:rsidP="00FD0821">
            <w:pPr>
              <w:autoSpaceDE w:val="0"/>
              <w:autoSpaceDN w:val="0"/>
              <w:adjustRightInd w:val="0"/>
              <w:rPr>
                <w:ins w:id="2746" w:author="Microsoft Office-gebruiker" w:date="2018-07-31T08:01:00Z"/>
                <w:szCs w:val="22"/>
                <w:lang w:val="en-US"/>
              </w:rPr>
            </w:pPr>
          </w:p>
        </w:tc>
      </w:tr>
      <w:tr w:rsidR="00E01953" w:rsidTr="00E01953">
        <w:trPr>
          <w:ins w:id="2747" w:author="Microsoft Office-gebruiker" w:date="2018-07-30T16:20:00Z"/>
        </w:trPr>
        <w:tc>
          <w:tcPr>
            <w:tcW w:w="747" w:type="dxa"/>
            <w:tcPrChange w:id="2748"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749" w:author="Microsoft Office-gebruiker" w:date="2018-07-30T16:39:00Z"/>
                <w:rFonts w:ascii="Avenir Next" w:hAnsi="Avenir Next" w:cs="Avenir Next"/>
                <w:color w:val="000000"/>
                <w:szCs w:val="22"/>
                <w:lang w:val="nl-NL" w:eastAsia="en-GB"/>
              </w:rPr>
            </w:pPr>
            <w:ins w:id="2750" w:author="Microsoft Office-gebruiker" w:date="2018-07-30T16:43:00Z">
              <w:r>
                <w:rPr>
                  <w:rFonts w:ascii="Avenir Next" w:hAnsi="Avenir Next" w:cs="Avenir Next"/>
                  <w:color w:val="000000"/>
                  <w:szCs w:val="22"/>
                  <w:lang w:val="nl-NL" w:eastAsia="en-GB"/>
                </w:rPr>
                <w:t>O</w:t>
              </w:r>
            </w:ins>
          </w:p>
        </w:tc>
        <w:tc>
          <w:tcPr>
            <w:tcW w:w="986" w:type="dxa"/>
            <w:tcPrChange w:id="2751"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752" w:author="Microsoft Office-gebruiker" w:date="2018-07-30T16:42:00Z"/>
                <w:rFonts w:ascii="Avenir Next" w:hAnsi="Avenir Next" w:cs="Avenir Next"/>
                <w:color w:val="000000"/>
                <w:szCs w:val="22"/>
                <w:lang w:val="nl-NL" w:eastAsia="en-GB"/>
              </w:rPr>
            </w:pPr>
            <w:ins w:id="2753" w:author="Microsoft Office-gebruiker" w:date="2018-07-30T16:43:00Z">
              <w:r>
                <w:rPr>
                  <w:rFonts w:ascii="Avenir Next" w:hAnsi="Avenir Next" w:cs="Avenir Next"/>
                  <w:color w:val="000000"/>
                  <w:szCs w:val="22"/>
                  <w:lang w:val="nl-NL" w:eastAsia="en-GB"/>
                </w:rPr>
                <w:t>H</w:t>
              </w:r>
            </w:ins>
          </w:p>
        </w:tc>
        <w:tc>
          <w:tcPr>
            <w:tcW w:w="6365" w:type="dxa"/>
            <w:tcPrChange w:id="2754" w:author="Lilian Biber" w:date="2018-08-09T11:44:00Z">
              <w:tcPr>
                <w:tcW w:w="6365" w:type="dxa"/>
              </w:tcPr>
            </w:tcPrChange>
          </w:tcPr>
          <w:p w:rsidR="000D7B31" w:rsidRDefault="00E01953">
            <w:pPr>
              <w:tabs>
                <w:tab w:val="left" w:pos="20"/>
                <w:tab w:val="left" w:pos="360"/>
              </w:tabs>
              <w:autoSpaceDE w:val="0"/>
              <w:autoSpaceDN w:val="0"/>
              <w:adjustRightInd w:val="0"/>
              <w:rPr>
                <w:ins w:id="2755" w:author="Microsoft Office-gebruiker" w:date="2018-07-30T16:20:00Z"/>
                <w:rFonts w:ascii="Avenir Next" w:hAnsi="Avenir Next" w:cs="Avenir Next"/>
                <w:color w:val="000000"/>
                <w:szCs w:val="22"/>
                <w:lang w:val="nl-NL" w:eastAsia="en-GB"/>
              </w:rPr>
              <w:pPrChange w:id="2756" w:author="Microsoft Office-gebruiker" w:date="2018-07-30T16:29:00Z">
                <w:pPr>
                  <w:numPr>
                    <w:numId w:val="32"/>
                  </w:numPr>
                  <w:tabs>
                    <w:tab w:val="left" w:pos="20"/>
                    <w:tab w:val="left" w:pos="360"/>
                  </w:tabs>
                  <w:autoSpaceDE w:val="0"/>
                  <w:autoSpaceDN w:val="0"/>
                  <w:adjustRightInd w:val="0"/>
                  <w:ind w:left="360" w:hanging="360"/>
                </w:pPr>
              </w:pPrChange>
            </w:pPr>
            <w:ins w:id="2757" w:author="Microsoft Office-gebruiker" w:date="2018-07-30T16:20:00Z">
              <w:r>
                <w:rPr>
                  <w:rFonts w:ascii="Avenir Next" w:hAnsi="Avenir Next" w:cs="Avenir Next"/>
                  <w:color w:val="000000"/>
                  <w:szCs w:val="22"/>
                  <w:lang w:val="nl-NL" w:eastAsia="en-GB"/>
                </w:rPr>
                <w:t>Unplanned maintenance</w:t>
              </w:r>
            </w:ins>
          </w:p>
        </w:tc>
        <w:tc>
          <w:tcPr>
            <w:tcW w:w="1029" w:type="dxa"/>
            <w:tcPrChange w:id="2758" w:author="Lilian Biber" w:date="2018-08-09T11:44:00Z">
              <w:tcPr>
                <w:tcW w:w="1029" w:type="dxa"/>
              </w:tcPr>
            </w:tcPrChange>
          </w:tcPr>
          <w:p w:rsidR="00E01953" w:rsidRDefault="00E01953" w:rsidP="00FD0821">
            <w:pPr>
              <w:autoSpaceDE w:val="0"/>
              <w:autoSpaceDN w:val="0"/>
              <w:adjustRightInd w:val="0"/>
              <w:rPr>
                <w:ins w:id="2759" w:author="Microsoft Office-gebruiker" w:date="2018-07-30T16:20:00Z"/>
                <w:szCs w:val="22"/>
                <w:lang w:val="en-US"/>
              </w:rPr>
            </w:pPr>
          </w:p>
        </w:tc>
        <w:tc>
          <w:tcPr>
            <w:tcW w:w="1090" w:type="dxa"/>
            <w:tcPrChange w:id="2760" w:author="Lilian Biber" w:date="2018-08-09T11:44:00Z">
              <w:tcPr>
                <w:tcW w:w="1090" w:type="dxa"/>
              </w:tcPr>
            </w:tcPrChange>
          </w:tcPr>
          <w:p w:rsidR="00E01953" w:rsidRDefault="00E01953" w:rsidP="00FD0821">
            <w:pPr>
              <w:autoSpaceDE w:val="0"/>
              <w:autoSpaceDN w:val="0"/>
              <w:adjustRightInd w:val="0"/>
              <w:rPr>
                <w:ins w:id="2761" w:author="Microsoft Office-gebruiker" w:date="2018-07-30T16:20:00Z"/>
                <w:szCs w:val="22"/>
                <w:lang w:val="en-US"/>
              </w:rPr>
            </w:pPr>
          </w:p>
        </w:tc>
        <w:tc>
          <w:tcPr>
            <w:tcW w:w="1090" w:type="dxa"/>
            <w:tcPrChange w:id="2762" w:author="Lilian Biber" w:date="2018-08-09T11:44:00Z">
              <w:tcPr>
                <w:tcW w:w="1090" w:type="dxa"/>
              </w:tcPr>
            </w:tcPrChange>
          </w:tcPr>
          <w:p w:rsidR="00E01953" w:rsidRDefault="00E01953" w:rsidP="00FD0821">
            <w:pPr>
              <w:autoSpaceDE w:val="0"/>
              <w:autoSpaceDN w:val="0"/>
              <w:adjustRightInd w:val="0"/>
              <w:rPr>
                <w:ins w:id="2763" w:author="Microsoft Office-gebruiker" w:date="2018-07-30T16:20:00Z"/>
                <w:szCs w:val="22"/>
                <w:lang w:val="en-US"/>
              </w:rPr>
            </w:pPr>
            <w:ins w:id="2764" w:author="Microsoft Office-gebruiker" w:date="2018-07-30T16:33:00Z">
              <w:r>
                <w:rPr>
                  <w:szCs w:val="22"/>
                  <w:lang w:val="en-US"/>
                </w:rPr>
                <w:t>X</w:t>
              </w:r>
            </w:ins>
          </w:p>
        </w:tc>
        <w:tc>
          <w:tcPr>
            <w:tcW w:w="1090" w:type="dxa"/>
            <w:tcPrChange w:id="2765" w:author="Lilian Biber" w:date="2018-08-09T11:44:00Z">
              <w:tcPr>
                <w:tcW w:w="1090" w:type="dxa"/>
              </w:tcPr>
            </w:tcPrChange>
          </w:tcPr>
          <w:p w:rsidR="00E01953" w:rsidRDefault="00E01953" w:rsidP="00FD0821">
            <w:pPr>
              <w:autoSpaceDE w:val="0"/>
              <w:autoSpaceDN w:val="0"/>
              <w:adjustRightInd w:val="0"/>
              <w:rPr>
                <w:ins w:id="2766" w:author="Microsoft Office-gebruiker" w:date="2018-07-30T16:20:00Z"/>
                <w:szCs w:val="22"/>
                <w:lang w:val="en-US"/>
              </w:rPr>
            </w:pPr>
          </w:p>
        </w:tc>
        <w:tc>
          <w:tcPr>
            <w:tcW w:w="1090" w:type="dxa"/>
            <w:tcPrChange w:id="2767" w:author="Lilian Biber" w:date="2018-08-09T11:44:00Z">
              <w:tcPr>
                <w:tcW w:w="1090" w:type="dxa"/>
              </w:tcPr>
            </w:tcPrChange>
          </w:tcPr>
          <w:p w:rsidR="00E01953" w:rsidRDefault="00E01953" w:rsidP="00FD0821">
            <w:pPr>
              <w:autoSpaceDE w:val="0"/>
              <w:autoSpaceDN w:val="0"/>
              <w:adjustRightInd w:val="0"/>
              <w:rPr>
                <w:ins w:id="2768" w:author="Microsoft Office-gebruiker" w:date="2018-07-31T08:01:00Z"/>
                <w:szCs w:val="22"/>
                <w:lang w:val="en-US"/>
              </w:rPr>
            </w:pPr>
          </w:p>
        </w:tc>
      </w:tr>
      <w:tr w:rsidR="00E01953" w:rsidTr="00E01953">
        <w:trPr>
          <w:ins w:id="2769" w:author="Microsoft Office-gebruiker" w:date="2018-07-30T16:19:00Z"/>
        </w:trPr>
        <w:tc>
          <w:tcPr>
            <w:tcW w:w="747" w:type="dxa"/>
            <w:tcPrChange w:id="2770" w:author="Lilian Biber" w:date="2018-08-09T11:44:00Z">
              <w:tcPr>
                <w:tcW w:w="747" w:type="dxa"/>
              </w:tcPr>
            </w:tcPrChange>
          </w:tcPr>
          <w:p w:rsidR="00E01953" w:rsidRDefault="00E01953" w:rsidP="00696C29">
            <w:pPr>
              <w:tabs>
                <w:tab w:val="left" w:pos="20"/>
                <w:tab w:val="left" w:pos="360"/>
              </w:tabs>
              <w:autoSpaceDE w:val="0"/>
              <w:autoSpaceDN w:val="0"/>
              <w:adjustRightInd w:val="0"/>
              <w:rPr>
                <w:ins w:id="2771" w:author="Microsoft Office-gebruiker" w:date="2018-07-30T16:39:00Z"/>
                <w:rFonts w:ascii="Avenir Next" w:hAnsi="Avenir Next" w:cs="Avenir Next"/>
                <w:color w:val="000000"/>
                <w:szCs w:val="22"/>
                <w:lang w:val="nl-NL" w:eastAsia="en-GB"/>
              </w:rPr>
            </w:pPr>
            <w:ins w:id="2772" w:author="Microsoft Office-gebruiker" w:date="2018-07-30T16:43:00Z">
              <w:r>
                <w:rPr>
                  <w:rFonts w:ascii="Avenir Next" w:hAnsi="Avenir Next" w:cs="Avenir Next"/>
                  <w:color w:val="000000"/>
                  <w:szCs w:val="22"/>
                  <w:lang w:val="nl-NL" w:eastAsia="en-GB"/>
                </w:rPr>
                <w:t>O</w:t>
              </w:r>
            </w:ins>
          </w:p>
        </w:tc>
        <w:tc>
          <w:tcPr>
            <w:tcW w:w="986" w:type="dxa"/>
            <w:tcPrChange w:id="2773" w:author="Lilian Biber" w:date="2018-08-09T11:44:00Z">
              <w:tcPr>
                <w:tcW w:w="986" w:type="dxa"/>
              </w:tcPr>
            </w:tcPrChange>
          </w:tcPr>
          <w:p w:rsidR="00E01953" w:rsidRDefault="00E01953" w:rsidP="00696C29">
            <w:pPr>
              <w:tabs>
                <w:tab w:val="left" w:pos="20"/>
                <w:tab w:val="left" w:pos="360"/>
              </w:tabs>
              <w:autoSpaceDE w:val="0"/>
              <w:autoSpaceDN w:val="0"/>
              <w:adjustRightInd w:val="0"/>
              <w:rPr>
                <w:ins w:id="2774" w:author="Microsoft Office-gebruiker" w:date="2018-07-30T16:42:00Z"/>
                <w:rFonts w:ascii="Avenir Next" w:hAnsi="Avenir Next" w:cs="Avenir Next"/>
                <w:color w:val="000000"/>
                <w:szCs w:val="22"/>
                <w:lang w:val="nl-NL" w:eastAsia="en-GB"/>
              </w:rPr>
            </w:pPr>
            <w:ins w:id="2775" w:author="Microsoft Office-gebruiker" w:date="2018-07-30T16:43:00Z">
              <w:r>
                <w:rPr>
                  <w:rFonts w:ascii="Avenir Next" w:hAnsi="Avenir Next" w:cs="Avenir Next"/>
                  <w:color w:val="000000"/>
                  <w:szCs w:val="22"/>
                  <w:lang w:val="nl-NL" w:eastAsia="en-GB"/>
                </w:rPr>
                <w:t>H</w:t>
              </w:r>
            </w:ins>
          </w:p>
        </w:tc>
        <w:tc>
          <w:tcPr>
            <w:tcW w:w="6365" w:type="dxa"/>
            <w:tcPrChange w:id="2776" w:author="Lilian Biber" w:date="2018-08-09T11:44:00Z">
              <w:tcPr>
                <w:tcW w:w="6365" w:type="dxa"/>
              </w:tcPr>
            </w:tcPrChange>
          </w:tcPr>
          <w:p w:rsidR="000D7B31" w:rsidRDefault="00E01953">
            <w:pPr>
              <w:tabs>
                <w:tab w:val="left" w:pos="20"/>
                <w:tab w:val="left" w:pos="360"/>
              </w:tabs>
              <w:autoSpaceDE w:val="0"/>
              <w:autoSpaceDN w:val="0"/>
              <w:adjustRightInd w:val="0"/>
              <w:rPr>
                <w:ins w:id="2777" w:author="Microsoft Office-gebruiker" w:date="2018-07-30T16:19:00Z"/>
                <w:rFonts w:ascii="Avenir Next" w:hAnsi="Avenir Next" w:cs="Avenir Next"/>
                <w:color w:val="000000"/>
                <w:szCs w:val="22"/>
                <w:lang w:val="nl-NL" w:eastAsia="en-GB"/>
              </w:rPr>
              <w:pPrChange w:id="2778" w:author="Microsoft Office-gebruiker" w:date="2018-07-30T16:29:00Z">
                <w:pPr>
                  <w:numPr>
                    <w:numId w:val="32"/>
                  </w:numPr>
                  <w:tabs>
                    <w:tab w:val="left" w:pos="20"/>
                    <w:tab w:val="left" w:pos="360"/>
                  </w:tabs>
                  <w:autoSpaceDE w:val="0"/>
                  <w:autoSpaceDN w:val="0"/>
                  <w:adjustRightInd w:val="0"/>
                  <w:ind w:left="360" w:hanging="360"/>
                </w:pPr>
              </w:pPrChange>
            </w:pPr>
            <w:ins w:id="2779" w:author="Microsoft Office-gebruiker" w:date="2018-07-30T16:19:00Z">
              <w:r>
                <w:rPr>
                  <w:rFonts w:ascii="Avenir Next" w:hAnsi="Avenir Next" w:cs="Avenir Next"/>
                  <w:color w:val="000000"/>
                  <w:szCs w:val="22"/>
                  <w:lang w:val="nl-NL" w:eastAsia="en-GB"/>
                </w:rPr>
                <w:t>Gather monitoring data</w:t>
              </w:r>
            </w:ins>
          </w:p>
        </w:tc>
        <w:tc>
          <w:tcPr>
            <w:tcW w:w="1029" w:type="dxa"/>
            <w:tcPrChange w:id="2780" w:author="Lilian Biber" w:date="2018-08-09T11:44:00Z">
              <w:tcPr>
                <w:tcW w:w="1029" w:type="dxa"/>
              </w:tcPr>
            </w:tcPrChange>
          </w:tcPr>
          <w:p w:rsidR="00E01953" w:rsidRDefault="00E01953" w:rsidP="00FD0821">
            <w:pPr>
              <w:autoSpaceDE w:val="0"/>
              <w:autoSpaceDN w:val="0"/>
              <w:adjustRightInd w:val="0"/>
              <w:rPr>
                <w:ins w:id="2781" w:author="Microsoft Office-gebruiker" w:date="2018-07-30T16:19:00Z"/>
                <w:szCs w:val="22"/>
                <w:lang w:val="en-US"/>
              </w:rPr>
            </w:pPr>
          </w:p>
        </w:tc>
        <w:tc>
          <w:tcPr>
            <w:tcW w:w="1090" w:type="dxa"/>
            <w:tcPrChange w:id="2782" w:author="Lilian Biber" w:date="2018-08-09T11:44:00Z">
              <w:tcPr>
                <w:tcW w:w="1090" w:type="dxa"/>
              </w:tcPr>
            </w:tcPrChange>
          </w:tcPr>
          <w:p w:rsidR="00E01953" w:rsidRDefault="00E01953" w:rsidP="00FD0821">
            <w:pPr>
              <w:autoSpaceDE w:val="0"/>
              <w:autoSpaceDN w:val="0"/>
              <w:adjustRightInd w:val="0"/>
              <w:rPr>
                <w:ins w:id="2783" w:author="Microsoft Office-gebruiker" w:date="2018-07-30T16:19:00Z"/>
                <w:szCs w:val="22"/>
                <w:lang w:val="en-US"/>
              </w:rPr>
            </w:pPr>
          </w:p>
        </w:tc>
        <w:tc>
          <w:tcPr>
            <w:tcW w:w="1090" w:type="dxa"/>
            <w:tcPrChange w:id="2784" w:author="Lilian Biber" w:date="2018-08-09T11:44:00Z">
              <w:tcPr>
                <w:tcW w:w="1090" w:type="dxa"/>
              </w:tcPr>
            </w:tcPrChange>
          </w:tcPr>
          <w:p w:rsidR="00E01953" w:rsidRDefault="00E01953" w:rsidP="00FD0821">
            <w:pPr>
              <w:autoSpaceDE w:val="0"/>
              <w:autoSpaceDN w:val="0"/>
              <w:adjustRightInd w:val="0"/>
              <w:rPr>
                <w:ins w:id="2785" w:author="Microsoft Office-gebruiker" w:date="2018-07-30T16:19:00Z"/>
                <w:szCs w:val="22"/>
                <w:lang w:val="en-US"/>
              </w:rPr>
            </w:pPr>
            <w:ins w:id="2786" w:author="Microsoft Office-gebruiker" w:date="2018-07-30T16:33:00Z">
              <w:r>
                <w:rPr>
                  <w:szCs w:val="22"/>
                  <w:lang w:val="en-US"/>
                </w:rPr>
                <w:t>X</w:t>
              </w:r>
            </w:ins>
          </w:p>
        </w:tc>
        <w:tc>
          <w:tcPr>
            <w:tcW w:w="1090" w:type="dxa"/>
            <w:tcPrChange w:id="2787" w:author="Lilian Biber" w:date="2018-08-09T11:44:00Z">
              <w:tcPr>
                <w:tcW w:w="1090" w:type="dxa"/>
              </w:tcPr>
            </w:tcPrChange>
          </w:tcPr>
          <w:p w:rsidR="00E01953" w:rsidRDefault="00E01953" w:rsidP="00FD0821">
            <w:pPr>
              <w:autoSpaceDE w:val="0"/>
              <w:autoSpaceDN w:val="0"/>
              <w:adjustRightInd w:val="0"/>
              <w:rPr>
                <w:ins w:id="2788" w:author="Microsoft Office-gebruiker" w:date="2018-07-30T16:19:00Z"/>
                <w:szCs w:val="22"/>
                <w:lang w:val="en-US"/>
              </w:rPr>
            </w:pPr>
          </w:p>
        </w:tc>
        <w:tc>
          <w:tcPr>
            <w:tcW w:w="1090" w:type="dxa"/>
            <w:tcPrChange w:id="2789" w:author="Lilian Biber" w:date="2018-08-09T11:44:00Z">
              <w:tcPr>
                <w:tcW w:w="1090" w:type="dxa"/>
              </w:tcPr>
            </w:tcPrChange>
          </w:tcPr>
          <w:p w:rsidR="00E01953" w:rsidRDefault="00E01953" w:rsidP="00FD0821">
            <w:pPr>
              <w:autoSpaceDE w:val="0"/>
              <w:autoSpaceDN w:val="0"/>
              <w:adjustRightInd w:val="0"/>
              <w:rPr>
                <w:ins w:id="2790" w:author="Microsoft Office-gebruiker" w:date="2018-07-31T08:01:00Z"/>
                <w:szCs w:val="22"/>
                <w:lang w:val="en-US"/>
              </w:rPr>
            </w:pPr>
          </w:p>
        </w:tc>
      </w:tr>
      <w:tr w:rsidR="00E01953" w:rsidTr="00E01953">
        <w:trPr>
          <w:ins w:id="2791" w:author="Microsoft Office-gebruiker" w:date="2018-07-30T16:19:00Z"/>
        </w:trPr>
        <w:tc>
          <w:tcPr>
            <w:tcW w:w="747" w:type="dxa"/>
            <w:tcPrChange w:id="2792"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793" w:author="Microsoft Office-gebruiker" w:date="2018-07-30T16:39:00Z"/>
                <w:rFonts w:ascii="Avenir Next" w:hAnsi="Avenir Next" w:cs="Avenir Next"/>
                <w:color w:val="000000"/>
                <w:szCs w:val="22"/>
                <w:lang w:val="en-US" w:eastAsia="en-GB"/>
              </w:rPr>
            </w:pPr>
            <w:ins w:id="2794" w:author="Microsoft Office-gebruiker" w:date="2018-07-30T17:55:00Z">
              <w:r>
                <w:rPr>
                  <w:rFonts w:ascii="Avenir Next" w:hAnsi="Avenir Next" w:cs="Avenir Next"/>
                  <w:color w:val="000000"/>
                  <w:szCs w:val="22"/>
                  <w:lang w:val="en-US" w:eastAsia="en-GB"/>
                </w:rPr>
                <w:t>S</w:t>
              </w:r>
            </w:ins>
          </w:p>
        </w:tc>
        <w:tc>
          <w:tcPr>
            <w:tcW w:w="986" w:type="dxa"/>
            <w:tcPrChange w:id="2795"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796" w:author="Microsoft Office-gebruiker" w:date="2018-07-30T16:42:00Z"/>
                <w:rFonts w:ascii="Avenir Next" w:hAnsi="Avenir Next" w:cs="Avenir Next"/>
                <w:color w:val="000000"/>
                <w:szCs w:val="22"/>
                <w:lang w:val="en-US" w:eastAsia="en-GB"/>
              </w:rPr>
            </w:pPr>
            <w:ins w:id="2797" w:author="Microsoft Office-gebruiker" w:date="2018-07-30T17:55:00Z">
              <w:r>
                <w:rPr>
                  <w:rFonts w:ascii="Avenir Next" w:hAnsi="Avenir Next" w:cs="Avenir Next"/>
                  <w:color w:val="000000"/>
                  <w:szCs w:val="22"/>
                  <w:lang w:val="en-US" w:eastAsia="en-GB"/>
                </w:rPr>
                <w:t>L</w:t>
              </w:r>
            </w:ins>
          </w:p>
        </w:tc>
        <w:tc>
          <w:tcPr>
            <w:tcW w:w="6365" w:type="dxa"/>
            <w:tcPrChange w:id="2798" w:author="Lilian Biber" w:date="2018-08-09T11:44:00Z">
              <w:tcPr>
                <w:tcW w:w="6365" w:type="dxa"/>
              </w:tcPr>
            </w:tcPrChange>
          </w:tcPr>
          <w:p w:rsidR="000D7B31" w:rsidRDefault="00EF13A5">
            <w:pPr>
              <w:tabs>
                <w:tab w:val="left" w:pos="20"/>
                <w:tab w:val="left" w:pos="360"/>
              </w:tabs>
              <w:autoSpaceDE w:val="0"/>
              <w:autoSpaceDN w:val="0"/>
              <w:adjustRightInd w:val="0"/>
              <w:rPr>
                <w:ins w:id="2799" w:author="Microsoft Office-gebruiker" w:date="2018-07-30T16:19:00Z"/>
                <w:rFonts w:ascii="Avenir Next" w:hAnsi="Avenir Next" w:cs="Avenir Next"/>
                <w:color w:val="000000"/>
                <w:szCs w:val="22"/>
                <w:lang w:val="en-US" w:eastAsia="en-GB"/>
                <w:rPrChange w:id="2800" w:author="Microsoft Office-gebruiker" w:date="2018-07-30T16:33:00Z">
                  <w:rPr>
                    <w:ins w:id="2801" w:author="Microsoft Office-gebruiker" w:date="2018-07-30T16:19:00Z"/>
                    <w:rFonts w:ascii="Avenir Next" w:hAnsi="Avenir Next" w:cs="Avenir Next"/>
                    <w:color w:val="000000"/>
                    <w:szCs w:val="22"/>
                    <w:lang w:val="nl-NL" w:eastAsia="en-GB"/>
                  </w:rPr>
                </w:rPrChange>
              </w:rPr>
              <w:pPrChange w:id="2802" w:author="Microsoft Office-gebruiker" w:date="2018-07-30T16:29:00Z">
                <w:pPr>
                  <w:numPr>
                    <w:numId w:val="32"/>
                  </w:numPr>
                  <w:tabs>
                    <w:tab w:val="left" w:pos="20"/>
                    <w:tab w:val="left" w:pos="360"/>
                  </w:tabs>
                  <w:autoSpaceDE w:val="0"/>
                  <w:autoSpaceDN w:val="0"/>
                  <w:adjustRightInd w:val="0"/>
                  <w:ind w:left="360" w:hanging="360"/>
                </w:pPr>
              </w:pPrChange>
            </w:pPr>
            <w:ins w:id="2803" w:author="Microsoft Office-gebruiker" w:date="2018-07-30T16:19:00Z">
              <w:r w:rsidRPr="00EF13A5">
                <w:rPr>
                  <w:rFonts w:ascii="Avenir Next" w:hAnsi="Avenir Next" w:cs="Avenir Next"/>
                  <w:color w:val="000000"/>
                  <w:szCs w:val="22"/>
                  <w:lang w:val="en-US" w:eastAsia="en-GB"/>
                  <w:rPrChange w:id="2804" w:author="Microsoft Office-gebruiker" w:date="2018-07-30T16:33:00Z">
                    <w:rPr>
                      <w:rFonts w:ascii="Avenir Next" w:hAnsi="Avenir Next" w:cs="Avenir Next"/>
                      <w:color w:val="000000"/>
                      <w:szCs w:val="22"/>
                      <w:lang w:val="nl-NL" w:eastAsia="en-GB"/>
                    </w:rPr>
                  </w:rPrChange>
                </w:rPr>
                <w:t>Negotiate budget for manpower planning</w:t>
              </w:r>
            </w:ins>
          </w:p>
        </w:tc>
        <w:tc>
          <w:tcPr>
            <w:tcW w:w="1029" w:type="dxa"/>
            <w:tcPrChange w:id="2805" w:author="Lilian Biber" w:date="2018-08-09T11:44:00Z">
              <w:tcPr>
                <w:tcW w:w="1029" w:type="dxa"/>
              </w:tcPr>
            </w:tcPrChange>
          </w:tcPr>
          <w:p w:rsidR="00E01953" w:rsidRDefault="00E01953" w:rsidP="00FD0821">
            <w:pPr>
              <w:autoSpaceDE w:val="0"/>
              <w:autoSpaceDN w:val="0"/>
              <w:adjustRightInd w:val="0"/>
              <w:rPr>
                <w:ins w:id="2806" w:author="Microsoft Office-gebruiker" w:date="2018-07-30T16:19:00Z"/>
                <w:szCs w:val="22"/>
                <w:lang w:val="en-US"/>
              </w:rPr>
            </w:pPr>
          </w:p>
        </w:tc>
        <w:tc>
          <w:tcPr>
            <w:tcW w:w="1090" w:type="dxa"/>
            <w:tcPrChange w:id="2807" w:author="Lilian Biber" w:date="2018-08-09T11:44:00Z">
              <w:tcPr>
                <w:tcW w:w="1090" w:type="dxa"/>
              </w:tcPr>
            </w:tcPrChange>
          </w:tcPr>
          <w:p w:rsidR="00E01953" w:rsidRDefault="00E01953" w:rsidP="00FD0821">
            <w:pPr>
              <w:autoSpaceDE w:val="0"/>
              <w:autoSpaceDN w:val="0"/>
              <w:adjustRightInd w:val="0"/>
              <w:rPr>
                <w:ins w:id="2808" w:author="Microsoft Office-gebruiker" w:date="2018-07-30T16:19:00Z"/>
                <w:szCs w:val="22"/>
                <w:lang w:val="en-US"/>
              </w:rPr>
            </w:pPr>
          </w:p>
        </w:tc>
        <w:tc>
          <w:tcPr>
            <w:tcW w:w="1090" w:type="dxa"/>
            <w:tcPrChange w:id="2809" w:author="Lilian Biber" w:date="2018-08-09T11:44:00Z">
              <w:tcPr>
                <w:tcW w:w="1090" w:type="dxa"/>
              </w:tcPr>
            </w:tcPrChange>
          </w:tcPr>
          <w:p w:rsidR="00E01953" w:rsidRDefault="00E01953" w:rsidP="00FD0821">
            <w:pPr>
              <w:autoSpaceDE w:val="0"/>
              <w:autoSpaceDN w:val="0"/>
              <w:adjustRightInd w:val="0"/>
              <w:rPr>
                <w:ins w:id="2810" w:author="Microsoft Office-gebruiker" w:date="2018-07-30T16:19:00Z"/>
                <w:szCs w:val="22"/>
                <w:lang w:val="en-US"/>
              </w:rPr>
            </w:pPr>
            <w:ins w:id="2811" w:author="Microsoft Office-gebruiker" w:date="2018-07-30T16:33:00Z">
              <w:r>
                <w:rPr>
                  <w:szCs w:val="22"/>
                  <w:lang w:val="en-US"/>
                </w:rPr>
                <w:t>X</w:t>
              </w:r>
            </w:ins>
          </w:p>
        </w:tc>
        <w:tc>
          <w:tcPr>
            <w:tcW w:w="1090" w:type="dxa"/>
            <w:tcPrChange w:id="2812" w:author="Lilian Biber" w:date="2018-08-09T11:44:00Z">
              <w:tcPr>
                <w:tcW w:w="1090" w:type="dxa"/>
              </w:tcPr>
            </w:tcPrChange>
          </w:tcPr>
          <w:p w:rsidR="00E01953" w:rsidRDefault="00E01953" w:rsidP="00FD0821">
            <w:pPr>
              <w:autoSpaceDE w:val="0"/>
              <w:autoSpaceDN w:val="0"/>
              <w:adjustRightInd w:val="0"/>
              <w:rPr>
                <w:ins w:id="2813" w:author="Microsoft Office-gebruiker" w:date="2018-07-30T16:19:00Z"/>
                <w:szCs w:val="22"/>
                <w:lang w:val="en-US"/>
              </w:rPr>
            </w:pPr>
          </w:p>
        </w:tc>
        <w:tc>
          <w:tcPr>
            <w:tcW w:w="1090" w:type="dxa"/>
            <w:tcPrChange w:id="2814" w:author="Lilian Biber" w:date="2018-08-09T11:44:00Z">
              <w:tcPr>
                <w:tcW w:w="1090" w:type="dxa"/>
              </w:tcPr>
            </w:tcPrChange>
          </w:tcPr>
          <w:p w:rsidR="00E01953" w:rsidRDefault="00E01953" w:rsidP="00FD0821">
            <w:pPr>
              <w:autoSpaceDE w:val="0"/>
              <w:autoSpaceDN w:val="0"/>
              <w:adjustRightInd w:val="0"/>
              <w:rPr>
                <w:ins w:id="2815" w:author="Microsoft Office-gebruiker" w:date="2018-07-31T08:01:00Z"/>
                <w:szCs w:val="22"/>
                <w:lang w:val="en-US"/>
              </w:rPr>
            </w:pPr>
          </w:p>
        </w:tc>
      </w:tr>
      <w:tr w:rsidR="00E01953" w:rsidTr="00E01953">
        <w:trPr>
          <w:ins w:id="2816" w:author="Microsoft Office-gebruiker" w:date="2018-07-30T16:19:00Z"/>
        </w:trPr>
        <w:tc>
          <w:tcPr>
            <w:tcW w:w="747" w:type="dxa"/>
            <w:tcPrChange w:id="2817"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818" w:author="Microsoft Office-gebruiker" w:date="2018-07-30T16:39:00Z"/>
                <w:rFonts w:ascii="Avenir Next" w:hAnsi="Avenir Next" w:cs="Avenir Next"/>
                <w:color w:val="000000"/>
                <w:szCs w:val="22"/>
                <w:lang w:val="en-US" w:eastAsia="en-GB"/>
              </w:rPr>
            </w:pPr>
            <w:ins w:id="2819" w:author="Microsoft Office-gebruiker" w:date="2018-07-30T17:55:00Z">
              <w:r>
                <w:rPr>
                  <w:rFonts w:ascii="Avenir Next" w:hAnsi="Avenir Next" w:cs="Avenir Next"/>
                  <w:color w:val="000000"/>
                  <w:szCs w:val="22"/>
                  <w:lang w:val="en-US" w:eastAsia="en-GB"/>
                </w:rPr>
                <w:t>S</w:t>
              </w:r>
            </w:ins>
          </w:p>
        </w:tc>
        <w:tc>
          <w:tcPr>
            <w:tcW w:w="986" w:type="dxa"/>
            <w:tcPrChange w:id="2820"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821" w:author="Microsoft Office-gebruiker" w:date="2018-07-30T16:42:00Z"/>
                <w:rFonts w:ascii="Avenir Next" w:hAnsi="Avenir Next" w:cs="Avenir Next"/>
                <w:color w:val="000000"/>
                <w:szCs w:val="22"/>
                <w:lang w:val="en-US" w:eastAsia="en-GB"/>
              </w:rPr>
            </w:pPr>
            <w:ins w:id="2822" w:author="Microsoft Office-gebruiker" w:date="2018-07-30T17:55:00Z">
              <w:r>
                <w:rPr>
                  <w:rFonts w:ascii="Avenir Next" w:hAnsi="Avenir Next" w:cs="Avenir Next"/>
                  <w:color w:val="000000"/>
                  <w:szCs w:val="22"/>
                  <w:lang w:val="en-US" w:eastAsia="en-GB"/>
                </w:rPr>
                <w:t>L</w:t>
              </w:r>
            </w:ins>
          </w:p>
        </w:tc>
        <w:tc>
          <w:tcPr>
            <w:tcW w:w="6365" w:type="dxa"/>
            <w:tcPrChange w:id="2823" w:author="Lilian Biber" w:date="2018-08-09T11:44:00Z">
              <w:tcPr>
                <w:tcW w:w="6365" w:type="dxa"/>
              </w:tcPr>
            </w:tcPrChange>
          </w:tcPr>
          <w:p w:rsidR="000D7B31" w:rsidRDefault="00EF13A5">
            <w:pPr>
              <w:tabs>
                <w:tab w:val="left" w:pos="20"/>
                <w:tab w:val="left" w:pos="360"/>
              </w:tabs>
              <w:autoSpaceDE w:val="0"/>
              <w:autoSpaceDN w:val="0"/>
              <w:adjustRightInd w:val="0"/>
              <w:rPr>
                <w:ins w:id="2824" w:author="Microsoft Office-gebruiker" w:date="2018-07-30T16:19:00Z"/>
                <w:rFonts w:ascii="Avenir Next" w:hAnsi="Avenir Next" w:cs="Avenir Next"/>
                <w:color w:val="000000"/>
                <w:szCs w:val="22"/>
                <w:lang w:val="en-US" w:eastAsia="en-GB"/>
                <w:rPrChange w:id="2825" w:author="Microsoft Office-gebruiker" w:date="2018-07-30T16:20:00Z">
                  <w:rPr>
                    <w:ins w:id="2826" w:author="Microsoft Office-gebruiker" w:date="2018-07-30T16:19:00Z"/>
                    <w:rFonts w:ascii="Avenir Next" w:hAnsi="Avenir Next" w:cs="Avenir Next"/>
                    <w:color w:val="000000"/>
                    <w:szCs w:val="22"/>
                    <w:lang w:val="nl-NL" w:eastAsia="en-GB"/>
                  </w:rPr>
                </w:rPrChange>
              </w:rPr>
              <w:pPrChange w:id="2827" w:author="Microsoft Office-gebruiker" w:date="2018-07-30T16:29:00Z">
                <w:pPr>
                  <w:numPr>
                    <w:numId w:val="32"/>
                  </w:numPr>
                  <w:tabs>
                    <w:tab w:val="left" w:pos="20"/>
                    <w:tab w:val="left" w:pos="360"/>
                  </w:tabs>
                  <w:autoSpaceDE w:val="0"/>
                  <w:autoSpaceDN w:val="0"/>
                  <w:adjustRightInd w:val="0"/>
                  <w:ind w:left="360" w:hanging="360"/>
                </w:pPr>
              </w:pPrChange>
            </w:pPr>
            <w:ins w:id="2828" w:author="Microsoft Office-gebruiker" w:date="2018-07-30T16:19:00Z">
              <w:r w:rsidRPr="00EF13A5">
                <w:rPr>
                  <w:rFonts w:ascii="Avenir Next" w:hAnsi="Avenir Next" w:cs="Avenir Next"/>
                  <w:color w:val="000000"/>
                  <w:szCs w:val="22"/>
                  <w:lang w:val="en-US" w:eastAsia="en-GB"/>
                  <w:rPrChange w:id="2829" w:author="Microsoft Office-gebruiker" w:date="2018-07-30T16:19:00Z">
                    <w:rPr>
                      <w:rFonts w:ascii="Avenir Next" w:hAnsi="Avenir Next" w:cs="Avenir Next"/>
                      <w:color w:val="000000"/>
                      <w:szCs w:val="22"/>
                      <w:lang w:val="nl-NL" w:eastAsia="en-GB"/>
                    </w:rPr>
                  </w:rPrChange>
                </w:rPr>
                <w:t>Setup of system for stress management</w:t>
              </w:r>
            </w:ins>
          </w:p>
        </w:tc>
        <w:tc>
          <w:tcPr>
            <w:tcW w:w="1029" w:type="dxa"/>
            <w:tcPrChange w:id="2830" w:author="Lilian Biber" w:date="2018-08-09T11:44:00Z">
              <w:tcPr>
                <w:tcW w:w="1029" w:type="dxa"/>
              </w:tcPr>
            </w:tcPrChange>
          </w:tcPr>
          <w:p w:rsidR="00E01953" w:rsidRDefault="00E01953" w:rsidP="00FD0821">
            <w:pPr>
              <w:autoSpaceDE w:val="0"/>
              <w:autoSpaceDN w:val="0"/>
              <w:adjustRightInd w:val="0"/>
              <w:rPr>
                <w:ins w:id="2831" w:author="Microsoft Office-gebruiker" w:date="2018-07-30T16:19:00Z"/>
                <w:szCs w:val="22"/>
                <w:lang w:val="en-US"/>
              </w:rPr>
            </w:pPr>
          </w:p>
        </w:tc>
        <w:tc>
          <w:tcPr>
            <w:tcW w:w="1090" w:type="dxa"/>
            <w:tcPrChange w:id="2832" w:author="Lilian Biber" w:date="2018-08-09T11:44:00Z">
              <w:tcPr>
                <w:tcW w:w="1090" w:type="dxa"/>
              </w:tcPr>
            </w:tcPrChange>
          </w:tcPr>
          <w:p w:rsidR="00E01953" w:rsidRDefault="00E01953" w:rsidP="00FD0821">
            <w:pPr>
              <w:autoSpaceDE w:val="0"/>
              <w:autoSpaceDN w:val="0"/>
              <w:adjustRightInd w:val="0"/>
              <w:rPr>
                <w:ins w:id="2833" w:author="Microsoft Office-gebruiker" w:date="2018-07-30T16:19:00Z"/>
                <w:szCs w:val="22"/>
                <w:lang w:val="en-US"/>
              </w:rPr>
            </w:pPr>
          </w:p>
        </w:tc>
        <w:tc>
          <w:tcPr>
            <w:tcW w:w="1090" w:type="dxa"/>
            <w:tcPrChange w:id="2834" w:author="Lilian Biber" w:date="2018-08-09T11:44:00Z">
              <w:tcPr>
                <w:tcW w:w="1090" w:type="dxa"/>
              </w:tcPr>
            </w:tcPrChange>
          </w:tcPr>
          <w:p w:rsidR="00E01953" w:rsidRDefault="00E01953" w:rsidP="00FD0821">
            <w:pPr>
              <w:autoSpaceDE w:val="0"/>
              <w:autoSpaceDN w:val="0"/>
              <w:adjustRightInd w:val="0"/>
              <w:rPr>
                <w:ins w:id="2835" w:author="Microsoft Office-gebruiker" w:date="2018-07-30T16:19:00Z"/>
                <w:szCs w:val="22"/>
                <w:lang w:val="en-US"/>
              </w:rPr>
            </w:pPr>
            <w:ins w:id="2836" w:author="Microsoft Office-gebruiker" w:date="2018-07-30T16:33:00Z">
              <w:r>
                <w:rPr>
                  <w:szCs w:val="22"/>
                  <w:lang w:val="en-US"/>
                </w:rPr>
                <w:t>X</w:t>
              </w:r>
            </w:ins>
          </w:p>
        </w:tc>
        <w:tc>
          <w:tcPr>
            <w:tcW w:w="1090" w:type="dxa"/>
            <w:tcPrChange w:id="2837" w:author="Lilian Biber" w:date="2018-08-09T11:44:00Z">
              <w:tcPr>
                <w:tcW w:w="1090" w:type="dxa"/>
              </w:tcPr>
            </w:tcPrChange>
          </w:tcPr>
          <w:p w:rsidR="00E01953" w:rsidRDefault="00E01953" w:rsidP="00FD0821">
            <w:pPr>
              <w:autoSpaceDE w:val="0"/>
              <w:autoSpaceDN w:val="0"/>
              <w:adjustRightInd w:val="0"/>
              <w:rPr>
                <w:ins w:id="2838" w:author="Microsoft Office-gebruiker" w:date="2018-07-30T16:19:00Z"/>
                <w:szCs w:val="22"/>
                <w:lang w:val="en-US"/>
              </w:rPr>
            </w:pPr>
          </w:p>
        </w:tc>
        <w:tc>
          <w:tcPr>
            <w:tcW w:w="1090" w:type="dxa"/>
            <w:tcPrChange w:id="2839" w:author="Lilian Biber" w:date="2018-08-09T11:44:00Z">
              <w:tcPr>
                <w:tcW w:w="1090" w:type="dxa"/>
              </w:tcPr>
            </w:tcPrChange>
          </w:tcPr>
          <w:p w:rsidR="00E01953" w:rsidRDefault="00E01953" w:rsidP="00FD0821">
            <w:pPr>
              <w:autoSpaceDE w:val="0"/>
              <w:autoSpaceDN w:val="0"/>
              <w:adjustRightInd w:val="0"/>
              <w:rPr>
                <w:ins w:id="2840" w:author="Microsoft Office-gebruiker" w:date="2018-07-31T08:01:00Z"/>
                <w:szCs w:val="22"/>
                <w:lang w:val="en-US"/>
              </w:rPr>
            </w:pPr>
          </w:p>
        </w:tc>
      </w:tr>
      <w:tr w:rsidR="00E01953" w:rsidTr="00E01953">
        <w:trPr>
          <w:ins w:id="2841" w:author="Microsoft Office-gebruiker" w:date="2018-07-30T16:19:00Z"/>
        </w:trPr>
        <w:tc>
          <w:tcPr>
            <w:tcW w:w="747" w:type="dxa"/>
            <w:tcPrChange w:id="2842" w:author="Lilian Biber" w:date="2018-08-09T11:44:00Z">
              <w:tcPr>
                <w:tcW w:w="747" w:type="dxa"/>
              </w:tcPr>
            </w:tcPrChange>
          </w:tcPr>
          <w:p w:rsidR="00E01953" w:rsidRPr="001D432C" w:rsidRDefault="00E01953" w:rsidP="00696C29">
            <w:pPr>
              <w:tabs>
                <w:tab w:val="left" w:pos="20"/>
                <w:tab w:val="left" w:pos="360"/>
              </w:tabs>
              <w:autoSpaceDE w:val="0"/>
              <w:autoSpaceDN w:val="0"/>
              <w:adjustRightInd w:val="0"/>
              <w:rPr>
                <w:ins w:id="2843" w:author="Microsoft Office-gebruiker" w:date="2018-07-30T16:39:00Z"/>
                <w:rFonts w:ascii="Avenir Next" w:hAnsi="Avenir Next" w:cs="Avenir Next"/>
                <w:color w:val="000000"/>
                <w:szCs w:val="22"/>
                <w:lang w:val="en-US" w:eastAsia="en-GB"/>
              </w:rPr>
            </w:pPr>
            <w:ins w:id="2844" w:author="Microsoft Office-gebruiker" w:date="2018-07-30T17:50:00Z">
              <w:r>
                <w:rPr>
                  <w:rFonts w:ascii="Avenir Next" w:hAnsi="Avenir Next" w:cs="Avenir Next"/>
                  <w:color w:val="000000"/>
                  <w:szCs w:val="22"/>
                  <w:lang w:val="en-US" w:eastAsia="en-GB"/>
                </w:rPr>
                <w:t>S</w:t>
              </w:r>
            </w:ins>
          </w:p>
        </w:tc>
        <w:tc>
          <w:tcPr>
            <w:tcW w:w="986" w:type="dxa"/>
            <w:tcPrChange w:id="2845" w:author="Lilian Biber" w:date="2018-08-09T11:44:00Z">
              <w:tcPr>
                <w:tcW w:w="986" w:type="dxa"/>
              </w:tcPr>
            </w:tcPrChange>
          </w:tcPr>
          <w:p w:rsidR="00E01953" w:rsidRPr="001D432C" w:rsidRDefault="00E01953" w:rsidP="00696C29">
            <w:pPr>
              <w:tabs>
                <w:tab w:val="left" w:pos="20"/>
                <w:tab w:val="left" w:pos="360"/>
              </w:tabs>
              <w:autoSpaceDE w:val="0"/>
              <w:autoSpaceDN w:val="0"/>
              <w:adjustRightInd w:val="0"/>
              <w:rPr>
                <w:ins w:id="2846" w:author="Microsoft Office-gebruiker" w:date="2018-07-30T16:42:00Z"/>
                <w:rFonts w:ascii="Avenir Next" w:hAnsi="Avenir Next" w:cs="Avenir Next"/>
                <w:color w:val="000000"/>
                <w:szCs w:val="22"/>
                <w:lang w:val="en-US" w:eastAsia="en-GB"/>
              </w:rPr>
            </w:pPr>
            <w:ins w:id="2847" w:author="Microsoft Office-gebruiker" w:date="2018-07-30T17:50:00Z">
              <w:r>
                <w:rPr>
                  <w:rFonts w:ascii="Avenir Next" w:hAnsi="Avenir Next" w:cs="Avenir Next"/>
                  <w:color w:val="000000"/>
                  <w:szCs w:val="22"/>
                  <w:lang w:val="en-US" w:eastAsia="en-GB"/>
                </w:rPr>
                <w:t>L</w:t>
              </w:r>
            </w:ins>
          </w:p>
        </w:tc>
        <w:tc>
          <w:tcPr>
            <w:tcW w:w="6365" w:type="dxa"/>
            <w:tcPrChange w:id="2848" w:author="Lilian Biber" w:date="2018-08-09T11:44:00Z">
              <w:tcPr>
                <w:tcW w:w="6365" w:type="dxa"/>
              </w:tcPr>
            </w:tcPrChange>
          </w:tcPr>
          <w:p w:rsidR="000D7B31" w:rsidRDefault="00EF13A5">
            <w:pPr>
              <w:tabs>
                <w:tab w:val="left" w:pos="20"/>
                <w:tab w:val="left" w:pos="360"/>
              </w:tabs>
              <w:autoSpaceDE w:val="0"/>
              <w:autoSpaceDN w:val="0"/>
              <w:adjustRightInd w:val="0"/>
              <w:rPr>
                <w:ins w:id="2849" w:author="Microsoft Office-gebruiker" w:date="2018-07-30T16:19:00Z"/>
                <w:rFonts w:ascii="Avenir Next" w:hAnsi="Avenir Next" w:cs="Avenir Next"/>
                <w:color w:val="000000"/>
                <w:szCs w:val="22"/>
                <w:lang w:val="en-US" w:eastAsia="en-GB"/>
                <w:rPrChange w:id="2850" w:author="Microsoft Office-gebruiker" w:date="2018-07-30T16:33:00Z">
                  <w:rPr>
                    <w:ins w:id="2851" w:author="Microsoft Office-gebruiker" w:date="2018-07-30T16:19:00Z"/>
                    <w:rFonts w:ascii="Avenir Next" w:hAnsi="Avenir Next" w:cs="Avenir Next"/>
                    <w:color w:val="000000"/>
                    <w:szCs w:val="22"/>
                    <w:lang w:val="nl-NL" w:eastAsia="en-GB"/>
                  </w:rPr>
                </w:rPrChange>
              </w:rPr>
              <w:pPrChange w:id="2852" w:author="Microsoft Office-gebruiker" w:date="2018-07-30T16:29:00Z">
                <w:pPr>
                  <w:numPr>
                    <w:numId w:val="32"/>
                  </w:numPr>
                  <w:tabs>
                    <w:tab w:val="left" w:pos="20"/>
                    <w:tab w:val="left" w:pos="360"/>
                  </w:tabs>
                  <w:autoSpaceDE w:val="0"/>
                  <w:autoSpaceDN w:val="0"/>
                  <w:adjustRightInd w:val="0"/>
                  <w:ind w:left="360" w:hanging="360"/>
                </w:pPr>
              </w:pPrChange>
            </w:pPr>
            <w:ins w:id="2853" w:author="Microsoft Office-gebruiker" w:date="2018-07-30T16:19:00Z">
              <w:r w:rsidRPr="00EF13A5">
                <w:rPr>
                  <w:rFonts w:ascii="Avenir Next" w:hAnsi="Avenir Next" w:cs="Avenir Next"/>
                  <w:color w:val="000000"/>
                  <w:szCs w:val="22"/>
                  <w:lang w:val="en-US" w:eastAsia="en-GB"/>
                  <w:rPrChange w:id="2854" w:author="Microsoft Office-gebruiker" w:date="2018-07-30T16:33:00Z">
                    <w:rPr>
                      <w:rFonts w:ascii="Avenir Next" w:hAnsi="Avenir Next" w:cs="Avenir Next"/>
                      <w:color w:val="000000"/>
                      <w:szCs w:val="22"/>
                      <w:lang w:val="nl-NL" w:eastAsia="en-GB"/>
                    </w:rPr>
                  </w:rPrChange>
                </w:rPr>
                <w:t>Development of sick leave policy</w:t>
              </w:r>
            </w:ins>
          </w:p>
        </w:tc>
        <w:tc>
          <w:tcPr>
            <w:tcW w:w="1029" w:type="dxa"/>
            <w:tcPrChange w:id="2855" w:author="Lilian Biber" w:date="2018-08-09T11:44:00Z">
              <w:tcPr>
                <w:tcW w:w="1029" w:type="dxa"/>
              </w:tcPr>
            </w:tcPrChange>
          </w:tcPr>
          <w:p w:rsidR="00E01953" w:rsidRDefault="00E01953" w:rsidP="00FD0821">
            <w:pPr>
              <w:autoSpaceDE w:val="0"/>
              <w:autoSpaceDN w:val="0"/>
              <w:adjustRightInd w:val="0"/>
              <w:rPr>
                <w:ins w:id="2856" w:author="Microsoft Office-gebruiker" w:date="2018-07-30T16:19:00Z"/>
                <w:szCs w:val="22"/>
                <w:lang w:val="en-US"/>
              </w:rPr>
            </w:pPr>
          </w:p>
        </w:tc>
        <w:tc>
          <w:tcPr>
            <w:tcW w:w="1090" w:type="dxa"/>
            <w:tcPrChange w:id="2857" w:author="Lilian Biber" w:date="2018-08-09T11:44:00Z">
              <w:tcPr>
                <w:tcW w:w="1090" w:type="dxa"/>
              </w:tcPr>
            </w:tcPrChange>
          </w:tcPr>
          <w:p w:rsidR="00E01953" w:rsidRDefault="00E01953" w:rsidP="00FD0821">
            <w:pPr>
              <w:autoSpaceDE w:val="0"/>
              <w:autoSpaceDN w:val="0"/>
              <w:adjustRightInd w:val="0"/>
              <w:rPr>
                <w:ins w:id="2858" w:author="Microsoft Office-gebruiker" w:date="2018-07-30T16:19:00Z"/>
                <w:szCs w:val="22"/>
                <w:lang w:val="en-US"/>
              </w:rPr>
            </w:pPr>
          </w:p>
        </w:tc>
        <w:tc>
          <w:tcPr>
            <w:tcW w:w="1090" w:type="dxa"/>
            <w:tcPrChange w:id="2859" w:author="Lilian Biber" w:date="2018-08-09T11:44:00Z">
              <w:tcPr>
                <w:tcW w:w="1090" w:type="dxa"/>
              </w:tcPr>
            </w:tcPrChange>
          </w:tcPr>
          <w:p w:rsidR="00E01953" w:rsidRDefault="00E01953" w:rsidP="00FD0821">
            <w:pPr>
              <w:autoSpaceDE w:val="0"/>
              <w:autoSpaceDN w:val="0"/>
              <w:adjustRightInd w:val="0"/>
              <w:rPr>
                <w:ins w:id="2860" w:author="Microsoft Office-gebruiker" w:date="2018-07-30T16:19:00Z"/>
                <w:szCs w:val="22"/>
                <w:lang w:val="en-US"/>
              </w:rPr>
            </w:pPr>
            <w:ins w:id="2861" w:author="Microsoft Office-gebruiker" w:date="2018-07-30T16:33:00Z">
              <w:r>
                <w:rPr>
                  <w:szCs w:val="22"/>
                  <w:lang w:val="en-US"/>
                </w:rPr>
                <w:t>X</w:t>
              </w:r>
            </w:ins>
          </w:p>
        </w:tc>
        <w:tc>
          <w:tcPr>
            <w:tcW w:w="1090" w:type="dxa"/>
            <w:tcPrChange w:id="2862" w:author="Lilian Biber" w:date="2018-08-09T11:44:00Z">
              <w:tcPr>
                <w:tcW w:w="1090" w:type="dxa"/>
              </w:tcPr>
            </w:tcPrChange>
          </w:tcPr>
          <w:p w:rsidR="00E01953" w:rsidRDefault="00E01953" w:rsidP="00FD0821">
            <w:pPr>
              <w:autoSpaceDE w:val="0"/>
              <w:autoSpaceDN w:val="0"/>
              <w:adjustRightInd w:val="0"/>
              <w:rPr>
                <w:ins w:id="2863" w:author="Microsoft Office-gebruiker" w:date="2018-07-30T16:19:00Z"/>
                <w:szCs w:val="22"/>
                <w:lang w:val="en-US"/>
              </w:rPr>
            </w:pPr>
          </w:p>
        </w:tc>
        <w:tc>
          <w:tcPr>
            <w:tcW w:w="1090" w:type="dxa"/>
            <w:tcPrChange w:id="2864" w:author="Lilian Biber" w:date="2018-08-09T11:44:00Z">
              <w:tcPr>
                <w:tcW w:w="1090" w:type="dxa"/>
              </w:tcPr>
            </w:tcPrChange>
          </w:tcPr>
          <w:p w:rsidR="00E01953" w:rsidRDefault="00E01953" w:rsidP="00FD0821">
            <w:pPr>
              <w:autoSpaceDE w:val="0"/>
              <w:autoSpaceDN w:val="0"/>
              <w:adjustRightInd w:val="0"/>
              <w:rPr>
                <w:ins w:id="2865" w:author="Microsoft Office-gebruiker" w:date="2018-07-31T08:01:00Z"/>
                <w:szCs w:val="22"/>
                <w:lang w:val="en-US"/>
              </w:rPr>
            </w:pPr>
          </w:p>
        </w:tc>
      </w:tr>
    </w:tbl>
    <w:p w:rsidR="00583BCA" w:rsidRDefault="00583BCA" w:rsidP="007A553E">
      <w:pPr>
        <w:autoSpaceDE w:val="0"/>
        <w:autoSpaceDN w:val="0"/>
        <w:adjustRightInd w:val="0"/>
        <w:rPr>
          <w:ins w:id="2866" w:author="Lilian Biber" w:date="2018-08-06T17:05:00Z"/>
          <w:szCs w:val="22"/>
          <w:lang w:val="en-US"/>
        </w:rPr>
      </w:pPr>
    </w:p>
    <w:p w:rsidR="00583BCA" w:rsidRDefault="00583BCA" w:rsidP="007A553E">
      <w:pPr>
        <w:autoSpaceDE w:val="0"/>
        <w:autoSpaceDN w:val="0"/>
        <w:adjustRightInd w:val="0"/>
        <w:rPr>
          <w:ins w:id="2867" w:author="Lilian Biber" w:date="2018-08-06T17:05:00Z"/>
          <w:szCs w:val="22"/>
          <w:lang w:val="en-US"/>
        </w:rPr>
      </w:pPr>
    </w:p>
    <w:p w:rsidR="00583BCA" w:rsidRDefault="00583BCA" w:rsidP="007A553E">
      <w:pPr>
        <w:autoSpaceDE w:val="0"/>
        <w:autoSpaceDN w:val="0"/>
        <w:adjustRightInd w:val="0"/>
        <w:rPr>
          <w:ins w:id="2868" w:author="Lilian Biber" w:date="2018-08-06T17:05:00Z"/>
          <w:szCs w:val="22"/>
          <w:lang w:val="en-US"/>
        </w:rPr>
      </w:pPr>
    </w:p>
    <w:p w:rsidR="00583BCA" w:rsidRDefault="00583BCA" w:rsidP="007A553E">
      <w:pPr>
        <w:autoSpaceDE w:val="0"/>
        <w:autoSpaceDN w:val="0"/>
        <w:adjustRightInd w:val="0"/>
        <w:rPr>
          <w:ins w:id="2869" w:author="Lilian Biber" w:date="2018-08-06T17:05:00Z"/>
          <w:szCs w:val="22"/>
          <w:lang w:val="en-US"/>
        </w:rPr>
      </w:pPr>
    </w:p>
    <w:p w:rsidR="00583BCA" w:rsidRDefault="00583BCA" w:rsidP="007A553E">
      <w:pPr>
        <w:autoSpaceDE w:val="0"/>
        <w:autoSpaceDN w:val="0"/>
        <w:adjustRightInd w:val="0"/>
        <w:rPr>
          <w:ins w:id="2870" w:author="Lilian Biber" w:date="2018-08-06T17:05:00Z"/>
          <w:szCs w:val="22"/>
          <w:lang w:val="en-US"/>
        </w:rPr>
      </w:pPr>
    </w:p>
    <w:p w:rsidR="00583BCA" w:rsidRDefault="00583BCA" w:rsidP="007A553E">
      <w:pPr>
        <w:autoSpaceDE w:val="0"/>
        <w:autoSpaceDN w:val="0"/>
        <w:adjustRightInd w:val="0"/>
        <w:rPr>
          <w:ins w:id="2871" w:author="Lilian Biber" w:date="2018-08-06T17:05:00Z"/>
          <w:szCs w:val="22"/>
          <w:lang w:val="en-US"/>
        </w:rPr>
      </w:pPr>
    </w:p>
    <w:p w:rsidR="00583BCA" w:rsidRDefault="00583BCA" w:rsidP="007A553E">
      <w:pPr>
        <w:autoSpaceDE w:val="0"/>
        <w:autoSpaceDN w:val="0"/>
        <w:adjustRightInd w:val="0"/>
        <w:rPr>
          <w:ins w:id="2872" w:author="Lilian Biber" w:date="2018-08-06T17:05:00Z"/>
          <w:szCs w:val="22"/>
          <w:lang w:val="en-US"/>
        </w:rPr>
      </w:pPr>
    </w:p>
    <w:p w:rsidR="00583BCA" w:rsidRDefault="00583BCA" w:rsidP="007A553E">
      <w:pPr>
        <w:autoSpaceDE w:val="0"/>
        <w:autoSpaceDN w:val="0"/>
        <w:adjustRightInd w:val="0"/>
        <w:rPr>
          <w:ins w:id="2873" w:author="Lilian Biber" w:date="2018-08-06T17:05:00Z"/>
          <w:szCs w:val="22"/>
          <w:lang w:val="en-US"/>
        </w:rPr>
      </w:pPr>
    </w:p>
    <w:p w:rsidR="00583BCA" w:rsidRDefault="00583BCA" w:rsidP="007A553E">
      <w:pPr>
        <w:autoSpaceDE w:val="0"/>
        <w:autoSpaceDN w:val="0"/>
        <w:adjustRightInd w:val="0"/>
        <w:rPr>
          <w:ins w:id="2874" w:author="Lilian Biber" w:date="2018-08-06T17:05:00Z"/>
          <w:szCs w:val="22"/>
          <w:lang w:val="en-US"/>
        </w:rPr>
      </w:pPr>
    </w:p>
    <w:tbl>
      <w:tblPr>
        <w:tblStyle w:val="Grigliatabella"/>
        <w:tblW w:w="13628" w:type="dxa"/>
        <w:tblLook w:val="04A0"/>
        <w:tblPrChange w:id="2875" w:author="Lilian Biber" w:date="2018-08-06T17:16:00Z">
          <w:tblPr>
            <w:tblStyle w:val="Grigliatabella"/>
            <w:tblW w:w="13628" w:type="dxa"/>
            <w:tblLook w:val="04A0"/>
          </w:tblPr>
        </w:tblPrChange>
      </w:tblPr>
      <w:tblGrid>
        <w:gridCol w:w="1948"/>
        <w:gridCol w:w="2846"/>
        <w:gridCol w:w="3119"/>
        <w:gridCol w:w="2851"/>
        <w:gridCol w:w="2864"/>
        <w:tblGridChange w:id="2876">
          <w:tblGrid>
            <w:gridCol w:w="1980"/>
            <w:gridCol w:w="2912"/>
            <w:gridCol w:w="2912"/>
            <w:gridCol w:w="2912"/>
            <w:gridCol w:w="2912"/>
          </w:tblGrid>
        </w:tblGridChange>
      </w:tblGrid>
      <w:tr w:rsidR="00482F5D" w:rsidTr="00482F5D">
        <w:trPr>
          <w:ins w:id="2877" w:author="Lilian Biber" w:date="2018-08-06T17:05:00Z"/>
        </w:trPr>
        <w:tc>
          <w:tcPr>
            <w:tcW w:w="1980" w:type="dxa"/>
            <w:tcPrChange w:id="2878" w:author="Lilian Biber" w:date="2018-08-06T17:16:00Z">
              <w:tcPr>
                <w:tcW w:w="1980" w:type="dxa"/>
              </w:tcPr>
            </w:tcPrChange>
          </w:tcPr>
          <w:p w:rsidR="00583BCA" w:rsidRDefault="00583BCA" w:rsidP="007A553E">
            <w:pPr>
              <w:autoSpaceDE w:val="0"/>
              <w:autoSpaceDN w:val="0"/>
              <w:adjustRightInd w:val="0"/>
              <w:rPr>
                <w:ins w:id="2879" w:author="Lilian Biber" w:date="2018-08-06T17:05:00Z"/>
                <w:szCs w:val="22"/>
                <w:lang w:val="en-US"/>
              </w:rPr>
            </w:pPr>
          </w:p>
        </w:tc>
        <w:tc>
          <w:tcPr>
            <w:tcW w:w="2912" w:type="dxa"/>
            <w:tcPrChange w:id="2880" w:author="Lilian Biber" w:date="2018-08-06T17:16:00Z">
              <w:tcPr>
                <w:tcW w:w="2912" w:type="dxa"/>
              </w:tcPr>
            </w:tcPrChange>
          </w:tcPr>
          <w:p w:rsidR="00583BCA" w:rsidRDefault="00583BCA" w:rsidP="007A553E">
            <w:pPr>
              <w:autoSpaceDE w:val="0"/>
              <w:autoSpaceDN w:val="0"/>
              <w:adjustRightInd w:val="0"/>
              <w:rPr>
                <w:ins w:id="2881" w:author="Lilian Biber" w:date="2018-08-06T17:05:00Z"/>
                <w:szCs w:val="22"/>
                <w:lang w:val="en-US"/>
              </w:rPr>
            </w:pPr>
            <w:ins w:id="2882" w:author="Lilian Biber" w:date="2018-08-06T17:05:00Z">
              <w:r>
                <w:rPr>
                  <w:szCs w:val="22"/>
                  <w:lang w:val="en-US"/>
                </w:rPr>
                <w:t>S</w:t>
              </w:r>
            </w:ins>
          </w:p>
        </w:tc>
        <w:tc>
          <w:tcPr>
            <w:tcW w:w="2912" w:type="dxa"/>
            <w:tcPrChange w:id="2883" w:author="Lilian Biber" w:date="2018-08-06T17:16:00Z">
              <w:tcPr>
                <w:tcW w:w="2912" w:type="dxa"/>
              </w:tcPr>
            </w:tcPrChange>
          </w:tcPr>
          <w:p w:rsidR="00583BCA" w:rsidRDefault="00583BCA" w:rsidP="007A553E">
            <w:pPr>
              <w:autoSpaceDE w:val="0"/>
              <w:autoSpaceDN w:val="0"/>
              <w:adjustRightInd w:val="0"/>
              <w:rPr>
                <w:ins w:id="2884" w:author="Lilian Biber" w:date="2018-08-06T17:05:00Z"/>
                <w:szCs w:val="22"/>
                <w:lang w:val="en-US"/>
              </w:rPr>
            </w:pPr>
            <w:ins w:id="2885" w:author="Lilian Biber" w:date="2018-08-06T17:05:00Z">
              <w:r>
                <w:rPr>
                  <w:szCs w:val="22"/>
                  <w:lang w:val="en-US"/>
                </w:rPr>
                <w:t>H</w:t>
              </w:r>
            </w:ins>
          </w:p>
        </w:tc>
        <w:tc>
          <w:tcPr>
            <w:tcW w:w="2912" w:type="dxa"/>
            <w:tcPrChange w:id="2886" w:author="Lilian Biber" w:date="2018-08-06T17:16:00Z">
              <w:tcPr>
                <w:tcW w:w="2912" w:type="dxa"/>
              </w:tcPr>
            </w:tcPrChange>
          </w:tcPr>
          <w:p w:rsidR="00583BCA" w:rsidRDefault="00583BCA" w:rsidP="007A553E">
            <w:pPr>
              <w:autoSpaceDE w:val="0"/>
              <w:autoSpaceDN w:val="0"/>
              <w:adjustRightInd w:val="0"/>
              <w:rPr>
                <w:ins w:id="2887" w:author="Lilian Biber" w:date="2018-08-06T17:05:00Z"/>
                <w:szCs w:val="22"/>
                <w:lang w:val="en-US"/>
              </w:rPr>
            </w:pPr>
            <w:ins w:id="2888" w:author="Lilian Biber" w:date="2018-08-06T17:05:00Z">
              <w:r>
                <w:rPr>
                  <w:szCs w:val="22"/>
                  <w:lang w:val="en-US"/>
                </w:rPr>
                <w:t>E</w:t>
              </w:r>
            </w:ins>
          </w:p>
        </w:tc>
        <w:tc>
          <w:tcPr>
            <w:tcW w:w="2912" w:type="dxa"/>
            <w:tcPrChange w:id="2889" w:author="Lilian Biber" w:date="2018-08-06T17:16:00Z">
              <w:tcPr>
                <w:tcW w:w="2912" w:type="dxa"/>
              </w:tcPr>
            </w:tcPrChange>
          </w:tcPr>
          <w:p w:rsidR="00583BCA" w:rsidRDefault="00583BCA" w:rsidP="007A553E">
            <w:pPr>
              <w:autoSpaceDE w:val="0"/>
              <w:autoSpaceDN w:val="0"/>
              <w:adjustRightInd w:val="0"/>
              <w:rPr>
                <w:ins w:id="2890" w:author="Lilian Biber" w:date="2018-08-06T17:05:00Z"/>
                <w:szCs w:val="22"/>
                <w:lang w:val="en-US"/>
              </w:rPr>
            </w:pPr>
            <w:ins w:id="2891" w:author="Lilian Biber" w:date="2018-08-06T17:05:00Z">
              <w:r>
                <w:rPr>
                  <w:szCs w:val="22"/>
                  <w:lang w:val="en-US"/>
                </w:rPr>
                <w:t>L</w:t>
              </w:r>
            </w:ins>
          </w:p>
        </w:tc>
      </w:tr>
      <w:tr w:rsidR="00482F5D" w:rsidTr="00482F5D">
        <w:trPr>
          <w:ins w:id="2892" w:author="Lilian Biber" w:date="2018-08-06T17:05:00Z"/>
        </w:trPr>
        <w:tc>
          <w:tcPr>
            <w:tcW w:w="1980" w:type="dxa"/>
            <w:tcPrChange w:id="2893" w:author="Lilian Biber" w:date="2018-08-06T17:16:00Z">
              <w:tcPr>
                <w:tcW w:w="1980" w:type="dxa"/>
              </w:tcPr>
            </w:tcPrChange>
          </w:tcPr>
          <w:p w:rsidR="00583BCA" w:rsidRDefault="00583BCA" w:rsidP="007A553E">
            <w:pPr>
              <w:autoSpaceDE w:val="0"/>
              <w:autoSpaceDN w:val="0"/>
              <w:adjustRightInd w:val="0"/>
              <w:rPr>
                <w:ins w:id="2894" w:author="Lilian Biber" w:date="2018-08-06T17:05:00Z"/>
                <w:szCs w:val="22"/>
                <w:lang w:val="en-US"/>
              </w:rPr>
            </w:pPr>
            <w:ins w:id="2895" w:author="Lilian Biber" w:date="2018-08-06T17:05:00Z">
              <w:r>
                <w:rPr>
                  <w:szCs w:val="22"/>
                  <w:lang w:val="en-US"/>
                </w:rPr>
                <w:t>Strategic</w:t>
              </w:r>
            </w:ins>
          </w:p>
        </w:tc>
        <w:tc>
          <w:tcPr>
            <w:tcW w:w="2912" w:type="dxa"/>
            <w:tcPrChange w:id="2896" w:author="Lilian Biber" w:date="2018-08-06T17:16:00Z">
              <w:tcPr>
                <w:tcW w:w="2912" w:type="dxa"/>
              </w:tcPr>
            </w:tcPrChange>
          </w:tcPr>
          <w:p w:rsidR="000D7B31" w:rsidRDefault="00EF13A5">
            <w:pPr>
              <w:pStyle w:val="Paragrafoelenco"/>
              <w:numPr>
                <w:ilvl w:val="0"/>
                <w:numId w:val="33"/>
              </w:numPr>
              <w:autoSpaceDE w:val="0"/>
              <w:autoSpaceDN w:val="0"/>
              <w:adjustRightInd w:val="0"/>
              <w:ind w:left="239" w:hanging="239"/>
              <w:rPr>
                <w:ins w:id="2897" w:author="Lilian Biber" w:date="2018-08-06T17:08:00Z"/>
                <w:rFonts w:ascii="Avenir Next" w:hAnsi="Avenir Next" w:cs="Avenir Next"/>
                <w:color w:val="000000"/>
                <w:sz w:val="20"/>
                <w:szCs w:val="20"/>
                <w:lang w:val="en-US" w:eastAsia="en-GB"/>
                <w:rPrChange w:id="2898" w:author="Lilian Biber" w:date="2018-08-06T17:15:00Z">
                  <w:rPr>
                    <w:ins w:id="2899" w:author="Lilian Biber" w:date="2018-08-06T17:08:00Z"/>
                    <w:b/>
                    <w:szCs w:val="28"/>
                    <w:lang w:val="en-US" w:eastAsia="en-GB"/>
                  </w:rPr>
                </w:rPrChange>
              </w:rPr>
              <w:pPrChange w:id="2900" w:author="Lilian Biber" w:date="2018-08-06T17:15:00Z">
                <w:pPr>
                  <w:numPr>
                    <w:numId w:val="2"/>
                  </w:numPr>
                  <w:tabs>
                    <w:tab w:val="left" w:pos="1985"/>
                  </w:tabs>
                  <w:autoSpaceDE w:val="0"/>
                  <w:autoSpaceDN w:val="0"/>
                  <w:adjustRightInd w:val="0"/>
                  <w:spacing w:after="240"/>
                  <w:ind w:left="1985" w:hanging="1985"/>
                </w:pPr>
              </w:pPrChange>
            </w:pPr>
            <w:ins w:id="2901" w:author="Lilian Biber" w:date="2018-08-06T17:08:00Z">
              <w:r w:rsidRPr="00EF13A5">
                <w:rPr>
                  <w:rFonts w:ascii="Avenir Next" w:hAnsi="Avenir Next" w:cs="Avenir Next"/>
                  <w:color w:val="000000"/>
                  <w:sz w:val="20"/>
                  <w:szCs w:val="20"/>
                  <w:lang w:val="en-US" w:eastAsia="en-GB"/>
                  <w:rPrChange w:id="2902" w:author="Lilian Biber" w:date="2018-08-06T17:15:00Z">
                    <w:rPr>
                      <w:lang w:val="en-US" w:eastAsia="en-GB"/>
                    </w:rPr>
                  </w:rPrChange>
                </w:rPr>
                <w:t>Develop communication</w:t>
              </w:r>
            </w:ins>
            <w:ins w:id="2903" w:author="Lilian Biber" w:date="2018-08-09T09:26:00Z">
              <w:r w:rsidR="0073424A">
                <w:rPr>
                  <w:rFonts w:ascii="Avenir Next" w:hAnsi="Avenir Next" w:cs="Avenir Next"/>
                  <w:color w:val="000000"/>
                  <w:sz w:val="20"/>
                  <w:szCs w:val="20"/>
                  <w:lang w:val="en-US" w:eastAsia="en-GB"/>
                </w:rPr>
                <w:t>-</w:t>
              </w:r>
            </w:ins>
            <w:ins w:id="2904" w:author="Lilian Biber" w:date="2018-08-06T17:08:00Z">
              <w:r w:rsidRPr="00EF13A5">
                <w:rPr>
                  <w:rFonts w:ascii="Avenir Next" w:hAnsi="Avenir Next" w:cs="Avenir Next"/>
                  <w:color w:val="000000"/>
                  <w:sz w:val="20"/>
                  <w:szCs w:val="20"/>
                  <w:lang w:val="en-US" w:eastAsia="en-GB"/>
                  <w:rPrChange w:id="2905" w:author="Lilian Biber" w:date="2018-08-06T17:15:00Z">
                    <w:rPr>
                      <w:lang w:val="en-US" w:eastAsia="en-GB"/>
                    </w:rPr>
                  </w:rPrChange>
                </w:rPr>
                <w:t xml:space="preserve"> and other procedures</w:t>
              </w:r>
            </w:ins>
          </w:p>
          <w:p w:rsidR="000D7B31" w:rsidRDefault="00EF13A5">
            <w:pPr>
              <w:pStyle w:val="Paragrafoelenco"/>
              <w:numPr>
                <w:ilvl w:val="0"/>
                <w:numId w:val="33"/>
              </w:numPr>
              <w:autoSpaceDE w:val="0"/>
              <w:autoSpaceDN w:val="0"/>
              <w:adjustRightInd w:val="0"/>
              <w:ind w:left="239" w:hanging="239"/>
              <w:rPr>
                <w:ins w:id="2906" w:author="Lilian Biber" w:date="2018-08-06T17:10:00Z"/>
                <w:sz w:val="20"/>
                <w:szCs w:val="20"/>
                <w:lang w:val="en-US"/>
                <w:rPrChange w:id="2907" w:author="Lilian Biber" w:date="2018-08-06T17:15:00Z">
                  <w:rPr>
                    <w:ins w:id="2908" w:author="Lilian Biber" w:date="2018-08-06T17:10:00Z"/>
                    <w:rFonts w:ascii="Avenir Next" w:hAnsi="Avenir Next" w:cs="Avenir Next"/>
                    <w:b/>
                    <w:color w:val="000000"/>
                    <w:szCs w:val="22"/>
                    <w:lang w:val="nl-NL" w:eastAsia="en-GB"/>
                  </w:rPr>
                </w:rPrChange>
              </w:rPr>
              <w:pPrChange w:id="2909" w:author="Lilian Biber" w:date="2018-08-06T17:15:00Z">
                <w:pPr>
                  <w:numPr>
                    <w:numId w:val="2"/>
                  </w:numPr>
                  <w:tabs>
                    <w:tab w:val="left" w:pos="1985"/>
                  </w:tabs>
                  <w:autoSpaceDE w:val="0"/>
                  <w:autoSpaceDN w:val="0"/>
                  <w:adjustRightInd w:val="0"/>
                  <w:spacing w:after="240"/>
                  <w:ind w:left="1985" w:hanging="1985"/>
                </w:pPr>
              </w:pPrChange>
            </w:pPr>
            <w:ins w:id="2910" w:author="Lilian Biber" w:date="2018-08-06T17:08:00Z">
              <w:r w:rsidRPr="00EF13A5">
                <w:rPr>
                  <w:rFonts w:ascii="Avenir Next" w:hAnsi="Avenir Next" w:cs="Avenir Next"/>
                  <w:color w:val="000000"/>
                  <w:sz w:val="20"/>
                  <w:szCs w:val="20"/>
                  <w:lang w:val="nl-NL" w:eastAsia="en-GB"/>
                  <w:rPrChange w:id="2911" w:author="Lilian Biber" w:date="2018-08-06T17:15:00Z">
                    <w:rPr>
                      <w:lang w:val="nl-NL" w:eastAsia="en-GB"/>
                    </w:rPr>
                  </w:rPrChange>
                </w:rPr>
                <w:t>Design emergency procedures</w:t>
              </w:r>
            </w:ins>
          </w:p>
          <w:p w:rsidR="000D7B31" w:rsidRDefault="00EF13A5">
            <w:pPr>
              <w:pStyle w:val="Paragrafoelenco"/>
              <w:numPr>
                <w:ilvl w:val="0"/>
                <w:numId w:val="33"/>
              </w:numPr>
              <w:autoSpaceDE w:val="0"/>
              <w:autoSpaceDN w:val="0"/>
              <w:adjustRightInd w:val="0"/>
              <w:ind w:left="239" w:hanging="239"/>
              <w:rPr>
                <w:ins w:id="2912" w:author="Lilian Biber" w:date="2018-08-06T17:15:00Z"/>
                <w:sz w:val="20"/>
                <w:szCs w:val="20"/>
                <w:lang w:val="en-US"/>
                <w:rPrChange w:id="2913" w:author="Lilian Biber" w:date="2018-08-06T17:15:00Z">
                  <w:rPr>
                    <w:ins w:id="2914" w:author="Lilian Biber" w:date="2018-08-06T17:15:00Z"/>
                    <w:rFonts w:ascii="Avenir Next" w:hAnsi="Avenir Next" w:cs="Avenir Next"/>
                    <w:b/>
                    <w:color w:val="000000"/>
                    <w:szCs w:val="22"/>
                    <w:lang w:val="nl-NL" w:eastAsia="en-GB"/>
                  </w:rPr>
                </w:rPrChange>
              </w:rPr>
              <w:pPrChange w:id="2915" w:author="Lilian Biber" w:date="2018-08-06T17:15:00Z">
                <w:pPr>
                  <w:numPr>
                    <w:numId w:val="2"/>
                  </w:numPr>
                  <w:tabs>
                    <w:tab w:val="left" w:pos="1985"/>
                  </w:tabs>
                  <w:autoSpaceDE w:val="0"/>
                  <w:autoSpaceDN w:val="0"/>
                  <w:adjustRightInd w:val="0"/>
                  <w:spacing w:after="240"/>
                  <w:ind w:left="1985" w:hanging="1985"/>
                </w:pPr>
              </w:pPrChange>
            </w:pPr>
            <w:ins w:id="2916" w:author="Lilian Biber" w:date="2018-08-06T17:10:00Z">
              <w:r w:rsidRPr="00EF13A5">
                <w:rPr>
                  <w:rFonts w:ascii="Avenir Next" w:hAnsi="Avenir Next" w:cs="Avenir Next"/>
                  <w:color w:val="000000"/>
                  <w:sz w:val="20"/>
                  <w:szCs w:val="20"/>
                  <w:lang w:val="nl-NL" w:eastAsia="en-GB"/>
                  <w:rPrChange w:id="2917" w:author="Lilian Biber" w:date="2018-08-06T17:15:00Z">
                    <w:rPr>
                      <w:rFonts w:ascii="Avenir Next" w:hAnsi="Avenir Next" w:cs="Avenir Next"/>
                      <w:color w:val="000000"/>
                      <w:szCs w:val="22"/>
                      <w:lang w:val="nl-NL" w:eastAsia="en-GB"/>
                    </w:rPr>
                  </w:rPrChange>
                </w:rPr>
                <w:t>Design emergency procedures</w:t>
              </w:r>
            </w:ins>
          </w:p>
          <w:p w:rsidR="000D7B31" w:rsidRDefault="00EF13A5">
            <w:pPr>
              <w:pStyle w:val="Paragrafoelenco"/>
              <w:numPr>
                <w:ilvl w:val="0"/>
                <w:numId w:val="33"/>
              </w:numPr>
              <w:autoSpaceDE w:val="0"/>
              <w:autoSpaceDN w:val="0"/>
              <w:adjustRightInd w:val="0"/>
              <w:ind w:left="239" w:hanging="239"/>
              <w:rPr>
                <w:ins w:id="2918" w:author="Lilian Biber" w:date="2018-08-06T17:05:00Z"/>
                <w:b/>
                <w:szCs w:val="22"/>
                <w:lang w:val="en-US"/>
              </w:rPr>
              <w:pPrChange w:id="2919" w:author="Lilian Biber" w:date="2018-08-06T17:15:00Z">
                <w:pPr>
                  <w:numPr>
                    <w:numId w:val="2"/>
                  </w:numPr>
                  <w:tabs>
                    <w:tab w:val="left" w:pos="1985"/>
                  </w:tabs>
                  <w:autoSpaceDE w:val="0"/>
                  <w:autoSpaceDN w:val="0"/>
                  <w:adjustRightInd w:val="0"/>
                  <w:spacing w:after="240"/>
                  <w:ind w:left="1985" w:hanging="1985"/>
                </w:pPr>
              </w:pPrChange>
            </w:pPr>
            <w:ins w:id="2920" w:author="Lilian Biber" w:date="2018-08-06T17:15:00Z">
              <w:r w:rsidRPr="00EF13A5">
                <w:rPr>
                  <w:rFonts w:ascii="Avenir Next" w:hAnsi="Avenir Next" w:cs="Avenir Next"/>
                  <w:color w:val="000000"/>
                  <w:sz w:val="20"/>
                  <w:szCs w:val="20"/>
                  <w:lang w:val="en-US" w:eastAsia="en-GB"/>
                  <w:rPrChange w:id="2921" w:author="Lilian Biber" w:date="2018-08-06T17:15:00Z">
                    <w:rPr>
                      <w:rFonts w:ascii="Avenir Next" w:hAnsi="Avenir Next" w:cs="Avenir Next"/>
                      <w:color w:val="000000"/>
                      <w:szCs w:val="22"/>
                      <w:lang w:val="en-US" w:eastAsia="en-GB"/>
                    </w:rPr>
                  </w:rPrChange>
                </w:rPr>
                <w:t>Overseeing the development of procedures in accordance to IMO and IALA guidelines / rules</w:t>
              </w:r>
            </w:ins>
          </w:p>
        </w:tc>
        <w:tc>
          <w:tcPr>
            <w:tcW w:w="2912" w:type="dxa"/>
            <w:tcPrChange w:id="2922" w:author="Lilian Biber" w:date="2018-08-06T17:16:00Z">
              <w:tcPr>
                <w:tcW w:w="2912" w:type="dxa"/>
              </w:tcPr>
            </w:tcPrChange>
          </w:tcPr>
          <w:p w:rsidR="00583BCA" w:rsidRPr="0073424A" w:rsidRDefault="00EF13A5" w:rsidP="007A553E">
            <w:pPr>
              <w:numPr>
                <w:ilvl w:val="0"/>
                <w:numId w:val="2"/>
              </w:numPr>
              <w:tabs>
                <w:tab w:val="left" w:pos="1985"/>
              </w:tabs>
              <w:autoSpaceDE w:val="0"/>
              <w:autoSpaceDN w:val="0"/>
              <w:adjustRightInd w:val="0"/>
              <w:spacing w:after="240"/>
              <w:ind w:left="1985" w:hanging="1985"/>
              <w:rPr>
                <w:ins w:id="2923" w:author="Lilian Biber" w:date="2018-08-06T17:12:00Z"/>
                <w:rFonts w:ascii="Avenir Next" w:hAnsi="Avenir Next" w:cs="Avenir Next"/>
                <w:color w:val="000000"/>
                <w:szCs w:val="22"/>
                <w:lang w:val="en-US" w:eastAsia="en-GB"/>
                <w:rPrChange w:id="2924" w:author="Lilian Biber" w:date="2018-08-09T09:23:00Z">
                  <w:rPr>
                    <w:ins w:id="2925" w:author="Lilian Biber" w:date="2018-08-06T17:12:00Z"/>
                    <w:rFonts w:ascii="Avenir Next" w:hAnsi="Avenir Next" w:cs="Avenir Next"/>
                    <w:b/>
                    <w:color w:val="000000"/>
                    <w:szCs w:val="22"/>
                    <w:lang w:val="nl-NL" w:eastAsia="en-GB"/>
                  </w:rPr>
                </w:rPrChange>
              </w:rPr>
            </w:pPr>
            <w:ins w:id="2926" w:author="Lilian Biber" w:date="2018-08-06T17:11:00Z">
              <w:r w:rsidRPr="00EF13A5">
                <w:rPr>
                  <w:rFonts w:ascii="Avenir Next" w:hAnsi="Avenir Next" w:cs="Avenir Next"/>
                  <w:color w:val="000000"/>
                  <w:szCs w:val="22"/>
                  <w:lang w:val="en-US" w:eastAsia="en-GB"/>
                  <w:rPrChange w:id="2927" w:author="Lilian Biber" w:date="2018-08-09T09:23:00Z">
                    <w:rPr>
                      <w:rFonts w:ascii="Avenir Next" w:hAnsi="Avenir Next" w:cs="Avenir Next"/>
                      <w:color w:val="000000"/>
                      <w:szCs w:val="22"/>
                      <w:lang w:val="nl-NL" w:eastAsia="en-GB"/>
                    </w:rPr>
                  </w:rPrChange>
                </w:rPr>
                <w:t>Purchase new equipment</w:t>
              </w:r>
            </w:ins>
          </w:p>
          <w:p w:rsidR="00583BCA" w:rsidRDefault="00583BCA" w:rsidP="007A553E">
            <w:pPr>
              <w:autoSpaceDE w:val="0"/>
              <w:autoSpaceDN w:val="0"/>
              <w:adjustRightInd w:val="0"/>
              <w:rPr>
                <w:ins w:id="2928" w:author="Lilian Biber" w:date="2018-08-06T17:19:00Z"/>
                <w:rFonts w:ascii="Avenir Next" w:hAnsi="Avenir Next" w:cs="Avenir Next"/>
                <w:color w:val="000000"/>
                <w:szCs w:val="22"/>
                <w:lang w:val="en-US" w:eastAsia="en-GB"/>
              </w:rPr>
            </w:pPr>
            <w:ins w:id="2929" w:author="Lilian Biber" w:date="2018-08-06T17:12:00Z">
              <w:r w:rsidRPr="00021187">
                <w:rPr>
                  <w:rFonts w:ascii="Avenir Next" w:hAnsi="Avenir Next" w:cs="Avenir Next"/>
                  <w:color w:val="000000"/>
                  <w:szCs w:val="22"/>
                  <w:lang w:val="en-US" w:eastAsia="en-GB"/>
                </w:rPr>
                <w:t>Involved in setup of traffic planning system</w:t>
              </w:r>
            </w:ins>
          </w:p>
          <w:p w:rsidR="00482F5D" w:rsidRDefault="00482F5D" w:rsidP="007A553E">
            <w:pPr>
              <w:autoSpaceDE w:val="0"/>
              <w:autoSpaceDN w:val="0"/>
              <w:adjustRightInd w:val="0"/>
              <w:rPr>
                <w:ins w:id="2930" w:author="Lilian Biber" w:date="2018-08-06T17:22:00Z"/>
                <w:rFonts w:ascii="Avenir Next" w:hAnsi="Avenir Next" w:cs="Avenir Next"/>
                <w:color w:val="000000"/>
                <w:szCs w:val="22"/>
                <w:lang w:val="en-US" w:eastAsia="en-GB"/>
              </w:rPr>
            </w:pPr>
            <w:ins w:id="2931" w:author="Lilian Biber" w:date="2018-08-06T17:19:00Z">
              <w:r>
                <w:rPr>
                  <w:rFonts w:ascii="Avenir Next" w:hAnsi="Avenir Next" w:cs="Avenir Next"/>
                  <w:color w:val="000000"/>
                  <w:szCs w:val="22"/>
                  <w:lang w:val="en-US" w:eastAsia="en-GB"/>
                </w:rPr>
                <w:t>Ensuring that training facilities are operational</w:t>
              </w:r>
            </w:ins>
          </w:p>
          <w:p w:rsidR="00482F5D" w:rsidRDefault="00482F5D" w:rsidP="007A553E">
            <w:pPr>
              <w:autoSpaceDE w:val="0"/>
              <w:autoSpaceDN w:val="0"/>
              <w:adjustRightInd w:val="0"/>
              <w:rPr>
                <w:ins w:id="2932" w:author="Lilian Biber" w:date="2018-08-06T17:31:00Z"/>
                <w:rFonts w:ascii="Avenir Next" w:hAnsi="Avenir Next" w:cs="Avenir Next"/>
                <w:color w:val="000000"/>
                <w:szCs w:val="22"/>
                <w:lang w:val="en-US" w:eastAsia="en-GB"/>
              </w:rPr>
            </w:pPr>
            <w:ins w:id="2933" w:author="Lilian Biber" w:date="2018-08-06T17:23:00Z">
              <w:r w:rsidRPr="000702C1">
                <w:rPr>
                  <w:rFonts w:ascii="Avenir Next" w:hAnsi="Avenir Next" w:cs="Avenir Next"/>
                  <w:color w:val="000000"/>
                  <w:szCs w:val="22"/>
                  <w:lang w:val="en-US" w:eastAsia="en-GB"/>
                </w:rPr>
                <w:t>Enter contract with suppliers in coordination with purchase department</w:t>
              </w:r>
            </w:ins>
          </w:p>
          <w:p w:rsidR="00D0026A" w:rsidRPr="0073424A" w:rsidRDefault="00EF13A5" w:rsidP="007A553E">
            <w:pPr>
              <w:numPr>
                <w:ilvl w:val="0"/>
                <w:numId w:val="2"/>
              </w:numPr>
              <w:tabs>
                <w:tab w:val="left" w:pos="1985"/>
              </w:tabs>
              <w:autoSpaceDE w:val="0"/>
              <w:autoSpaceDN w:val="0"/>
              <w:adjustRightInd w:val="0"/>
              <w:spacing w:after="240"/>
              <w:ind w:left="1985" w:hanging="1985"/>
              <w:rPr>
                <w:ins w:id="2934" w:author="Lilian Biber" w:date="2018-08-06T17:38:00Z"/>
                <w:rFonts w:ascii="Avenir Next" w:hAnsi="Avenir Next" w:cs="Avenir Next"/>
                <w:color w:val="000000"/>
                <w:szCs w:val="22"/>
                <w:lang w:val="en-US" w:eastAsia="en-GB"/>
                <w:rPrChange w:id="2935" w:author="Lilian Biber" w:date="2018-08-09T09:23:00Z">
                  <w:rPr>
                    <w:ins w:id="2936" w:author="Lilian Biber" w:date="2018-08-06T17:38:00Z"/>
                    <w:rFonts w:ascii="Avenir Next" w:hAnsi="Avenir Next" w:cs="Avenir Next"/>
                    <w:b/>
                    <w:color w:val="000000"/>
                    <w:szCs w:val="22"/>
                    <w:lang w:val="nl-NL" w:eastAsia="en-GB"/>
                  </w:rPr>
                </w:rPrChange>
              </w:rPr>
            </w:pPr>
            <w:ins w:id="2937" w:author="Lilian Biber" w:date="2018-08-06T17:31:00Z">
              <w:r w:rsidRPr="00EF13A5">
                <w:rPr>
                  <w:rFonts w:ascii="Avenir Next" w:hAnsi="Avenir Next" w:cs="Avenir Next"/>
                  <w:color w:val="000000"/>
                  <w:szCs w:val="22"/>
                  <w:lang w:val="en-US" w:eastAsia="en-GB"/>
                  <w:rPrChange w:id="2938" w:author="Lilian Biber" w:date="2018-08-09T09:23:00Z">
                    <w:rPr>
                      <w:rFonts w:ascii="Avenir Next" w:hAnsi="Avenir Next" w:cs="Avenir Next"/>
                      <w:color w:val="000000"/>
                      <w:szCs w:val="22"/>
                      <w:lang w:val="nl-NL" w:eastAsia="en-GB"/>
                    </w:rPr>
                  </w:rPrChange>
                </w:rPr>
                <w:t>Negotiate budget for equipment</w:t>
              </w:r>
            </w:ins>
          </w:p>
          <w:p w:rsidR="00A552EC" w:rsidRDefault="00A552EC" w:rsidP="007A553E">
            <w:pPr>
              <w:autoSpaceDE w:val="0"/>
              <w:autoSpaceDN w:val="0"/>
              <w:adjustRightInd w:val="0"/>
              <w:rPr>
                <w:ins w:id="2939" w:author="Lilian Biber" w:date="2018-08-06T17:19:00Z"/>
                <w:rFonts w:ascii="Avenir Next" w:hAnsi="Avenir Next" w:cs="Avenir Next"/>
                <w:color w:val="000000"/>
                <w:szCs w:val="22"/>
                <w:lang w:val="en-US" w:eastAsia="en-GB"/>
              </w:rPr>
            </w:pPr>
            <w:ins w:id="2940" w:author="Lilian Biber" w:date="2018-08-06T17:38:00Z">
              <w:r w:rsidRPr="00E570FE">
                <w:rPr>
                  <w:rFonts w:ascii="Avenir Next" w:hAnsi="Avenir Next" w:cs="Avenir Next"/>
                  <w:color w:val="000000"/>
                  <w:szCs w:val="22"/>
                  <w:lang w:val="en-US" w:eastAsia="en-GB"/>
                </w:rPr>
                <w:t>Negotiate equipment maintenance contacts with supplier in cooperation with purchasing department</w:t>
              </w:r>
            </w:ins>
          </w:p>
          <w:p w:rsidR="00482F5D" w:rsidRPr="00583BCA" w:rsidRDefault="00482F5D" w:rsidP="007A553E">
            <w:pPr>
              <w:autoSpaceDE w:val="0"/>
              <w:autoSpaceDN w:val="0"/>
              <w:adjustRightInd w:val="0"/>
              <w:rPr>
                <w:ins w:id="2941" w:author="Lilian Biber" w:date="2018-08-06T17:11:00Z"/>
                <w:rFonts w:ascii="Avenir Next" w:hAnsi="Avenir Next" w:cs="Avenir Next"/>
                <w:color w:val="000000"/>
                <w:szCs w:val="22"/>
                <w:lang w:val="en-US" w:eastAsia="en-GB"/>
                <w:rPrChange w:id="2942" w:author="Lilian Biber" w:date="2018-08-06T17:12:00Z">
                  <w:rPr>
                    <w:ins w:id="2943" w:author="Lilian Biber" w:date="2018-08-06T17:11:00Z"/>
                    <w:rFonts w:ascii="Avenir Next" w:hAnsi="Avenir Next" w:cs="Avenir Next"/>
                    <w:color w:val="000000"/>
                    <w:szCs w:val="22"/>
                    <w:lang w:val="nl-NL" w:eastAsia="en-GB"/>
                  </w:rPr>
                </w:rPrChange>
              </w:rPr>
            </w:pPr>
          </w:p>
          <w:p w:rsidR="00583BCA" w:rsidRDefault="00583BCA" w:rsidP="007A553E">
            <w:pPr>
              <w:autoSpaceDE w:val="0"/>
              <w:autoSpaceDN w:val="0"/>
              <w:adjustRightInd w:val="0"/>
              <w:rPr>
                <w:ins w:id="2944" w:author="Lilian Biber" w:date="2018-08-06T17:05:00Z"/>
                <w:szCs w:val="22"/>
                <w:lang w:val="en-US"/>
              </w:rPr>
            </w:pPr>
          </w:p>
        </w:tc>
        <w:tc>
          <w:tcPr>
            <w:tcW w:w="2912" w:type="dxa"/>
            <w:tcPrChange w:id="2945" w:author="Lilian Biber" w:date="2018-08-06T17:16:00Z">
              <w:tcPr>
                <w:tcW w:w="2912" w:type="dxa"/>
              </w:tcPr>
            </w:tcPrChange>
          </w:tcPr>
          <w:p w:rsidR="00583BCA" w:rsidRDefault="00583BCA" w:rsidP="007A553E">
            <w:pPr>
              <w:autoSpaceDE w:val="0"/>
              <w:autoSpaceDN w:val="0"/>
              <w:adjustRightInd w:val="0"/>
              <w:rPr>
                <w:ins w:id="2946" w:author="Lilian Biber" w:date="2018-08-06T17:11:00Z"/>
                <w:rFonts w:ascii="Avenir Next" w:hAnsi="Avenir Next" w:cs="Avenir Next"/>
                <w:color w:val="000000"/>
                <w:szCs w:val="22"/>
                <w:lang w:val="en-US" w:eastAsia="en-GB"/>
              </w:rPr>
            </w:pPr>
            <w:ins w:id="2947" w:author="Lilian Biber" w:date="2018-08-06T17:07:00Z">
              <w:r w:rsidRPr="000702C1">
                <w:rPr>
                  <w:rFonts w:ascii="Avenir Next" w:hAnsi="Avenir Next" w:cs="Avenir Next"/>
                  <w:color w:val="000000"/>
                  <w:szCs w:val="22"/>
                  <w:lang w:val="en-US" w:eastAsia="en-GB"/>
                </w:rPr>
                <w:t>Enter contract with suppliers in coordination with purchase department</w:t>
              </w:r>
            </w:ins>
          </w:p>
          <w:p w:rsidR="00583BCA" w:rsidRDefault="00583BCA" w:rsidP="007A553E">
            <w:pPr>
              <w:autoSpaceDE w:val="0"/>
              <w:autoSpaceDN w:val="0"/>
              <w:adjustRightInd w:val="0"/>
              <w:rPr>
                <w:ins w:id="2948" w:author="Lilian Biber" w:date="2018-08-06T17:20:00Z"/>
                <w:rFonts w:ascii="Avenir Next" w:hAnsi="Avenir Next" w:cs="Avenir Next"/>
                <w:color w:val="000000"/>
                <w:szCs w:val="22"/>
                <w:lang w:val="en-US" w:eastAsia="en-GB"/>
              </w:rPr>
            </w:pPr>
            <w:ins w:id="2949" w:author="Lilian Biber" w:date="2018-08-06T17:11:00Z">
              <w:r w:rsidRPr="00AD4C3A">
                <w:rPr>
                  <w:rFonts w:ascii="Avenir Next" w:hAnsi="Avenir Next" w:cs="Avenir Next"/>
                  <w:color w:val="000000"/>
                  <w:szCs w:val="22"/>
                  <w:lang w:val="en-US" w:eastAsia="en-GB"/>
                </w:rPr>
                <w:t>Ensuring that the aims and objectives of the VTS are met at all times</w:t>
              </w:r>
            </w:ins>
          </w:p>
          <w:p w:rsidR="00482F5D" w:rsidRDefault="00482F5D" w:rsidP="007A553E">
            <w:pPr>
              <w:autoSpaceDE w:val="0"/>
              <w:autoSpaceDN w:val="0"/>
              <w:adjustRightInd w:val="0"/>
              <w:rPr>
                <w:ins w:id="2950" w:author="Lilian Biber" w:date="2018-08-06T17:27:00Z"/>
                <w:rFonts w:ascii="Avenir Next" w:hAnsi="Avenir Next" w:cs="Avenir Next"/>
                <w:color w:val="000000"/>
                <w:szCs w:val="22"/>
                <w:lang w:val="en-US" w:eastAsia="en-GB"/>
              </w:rPr>
            </w:pPr>
            <w:ins w:id="2951" w:author="Lilian Biber" w:date="2018-08-06T17:20:00Z">
              <w:r>
                <w:rPr>
                  <w:rFonts w:ascii="Avenir Next" w:hAnsi="Avenir Next" w:cs="Avenir Next"/>
                  <w:color w:val="000000"/>
                  <w:szCs w:val="22"/>
                  <w:lang w:val="en-US" w:eastAsia="en-GB"/>
                </w:rPr>
                <w:t>Risk management analysis</w:t>
              </w:r>
            </w:ins>
          </w:p>
          <w:p w:rsidR="00D0026A" w:rsidRPr="0073424A" w:rsidRDefault="00EF13A5" w:rsidP="007A553E">
            <w:pPr>
              <w:autoSpaceDE w:val="0"/>
              <w:autoSpaceDN w:val="0"/>
              <w:adjustRightInd w:val="0"/>
              <w:rPr>
                <w:ins w:id="2952" w:author="Lilian Biber" w:date="2018-08-06T17:28:00Z"/>
                <w:rFonts w:ascii="Avenir Next" w:hAnsi="Avenir Next" w:cs="Avenir Next"/>
                <w:color w:val="000000"/>
                <w:szCs w:val="22"/>
                <w:lang w:val="en-US" w:eastAsia="en-GB"/>
                <w:rPrChange w:id="2953" w:author="Lilian Biber" w:date="2018-08-09T09:23:00Z">
                  <w:rPr>
                    <w:ins w:id="2954" w:author="Lilian Biber" w:date="2018-08-06T17:28:00Z"/>
                    <w:rFonts w:ascii="Avenir Next" w:hAnsi="Avenir Next" w:cs="Avenir Next"/>
                    <w:color w:val="000000"/>
                    <w:szCs w:val="22"/>
                    <w:lang w:val="nl-NL" w:eastAsia="en-GB"/>
                  </w:rPr>
                </w:rPrChange>
              </w:rPr>
            </w:pPr>
            <w:ins w:id="2955" w:author="Lilian Biber" w:date="2018-08-06T17:27:00Z">
              <w:r w:rsidRPr="00EF13A5">
                <w:rPr>
                  <w:rFonts w:ascii="Avenir Next" w:hAnsi="Avenir Next" w:cs="Avenir Next"/>
                  <w:color w:val="000000"/>
                  <w:szCs w:val="22"/>
                  <w:lang w:val="en-US" w:eastAsia="en-GB"/>
                  <w:rPrChange w:id="2956" w:author="Lilian Biber" w:date="2018-08-09T09:23:00Z">
                    <w:rPr>
                      <w:rFonts w:ascii="Avenir Next" w:hAnsi="Avenir Next" w:cs="Avenir Next"/>
                      <w:color w:val="000000"/>
                      <w:szCs w:val="22"/>
                      <w:lang w:val="nl-NL" w:eastAsia="en-GB"/>
                    </w:rPr>
                  </w:rPrChange>
                </w:rPr>
                <w:t>Evaluate safety data</w:t>
              </w:r>
            </w:ins>
          </w:p>
          <w:p w:rsidR="00D0026A" w:rsidRDefault="00D0026A" w:rsidP="007A553E">
            <w:pPr>
              <w:autoSpaceDE w:val="0"/>
              <w:autoSpaceDN w:val="0"/>
              <w:adjustRightInd w:val="0"/>
              <w:rPr>
                <w:ins w:id="2957" w:author="Lilian Biber" w:date="2018-08-06T17:39:00Z"/>
                <w:rFonts w:ascii="Avenir Next" w:hAnsi="Avenir Next" w:cs="Avenir Next"/>
                <w:color w:val="000000"/>
                <w:szCs w:val="22"/>
                <w:lang w:val="en-US" w:eastAsia="en-GB"/>
              </w:rPr>
            </w:pPr>
            <w:ins w:id="2958" w:author="Lilian Biber" w:date="2018-08-06T17:28:00Z">
              <w:r w:rsidRPr="00C05E9D">
                <w:rPr>
                  <w:rFonts w:ascii="Avenir Next" w:hAnsi="Avenir Next" w:cs="Avenir Next"/>
                  <w:color w:val="000000"/>
                  <w:szCs w:val="22"/>
                  <w:lang w:val="en-US" w:eastAsia="en-GB"/>
                </w:rPr>
                <w:t>Presentation of organization on a strategic level</w:t>
              </w:r>
            </w:ins>
          </w:p>
          <w:p w:rsidR="00A552EC" w:rsidRDefault="00EF13A5" w:rsidP="007A553E">
            <w:pPr>
              <w:autoSpaceDE w:val="0"/>
              <w:autoSpaceDN w:val="0"/>
              <w:adjustRightInd w:val="0"/>
              <w:rPr>
                <w:ins w:id="2959" w:author="Lilian Biber" w:date="2018-08-06T17:28:00Z"/>
                <w:rFonts w:ascii="Avenir Next" w:hAnsi="Avenir Next" w:cs="Avenir Next"/>
                <w:color w:val="000000"/>
                <w:szCs w:val="22"/>
                <w:lang w:val="en-US" w:eastAsia="en-GB"/>
              </w:rPr>
            </w:pPr>
            <w:ins w:id="2960" w:author="Lilian Biber" w:date="2018-08-06T17:39:00Z">
              <w:r w:rsidRPr="00EF13A5">
                <w:rPr>
                  <w:rFonts w:ascii="Avenir Next" w:hAnsi="Avenir Next" w:cs="Avenir Next"/>
                  <w:color w:val="000000"/>
                  <w:szCs w:val="22"/>
                  <w:lang w:val="en-US" w:eastAsia="en-GB"/>
                  <w:rPrChange w:id="2961" w:author="Lilian Biber" w:date="2018-08-09T09:23:00Z">
                    <w:rPr>
                      <w:rFonts w:ascii="Avenir Next" w:hAnsi="Avenir Next" w:cs="Avenir Next"/>
                      <w:color w:val="000000"/>
                      <w:szCs w:val="22"/>
                      <w:lang w:val="nl-NL" w:eastAsia="en-GB"/>
                    </w:rPr>
                  </w:rPrChange>
                </w:rPr>
                <w:t>Develop security policy</w:t>
              </w:r>
            </w:ins>
          </w:p>
          <w:p w:rsidR="00D0026A" w:rsidRPr="0073424A" w:rsidRDefault="00EF13A5" w:rsidP="007A553E">
            <w:pPr>
              <w:autoSpaceDE w:val="0"/>
              <w:autoSpaceDN w:val="0"/>
              <w:adjustRightInd w:val="0"/>
              <w:rPr>
                <w:ins w:id="2962" w:author="Lilian Biber" w:date="2018-08-06T17:30:00Z"/>
                <w:rFonts w:ascii="Avenir Next" w:hAnsi="Avenir Next" w:cs="Avenir Next"/>
                <w:color w:val="000000"/>
                <w:szCs w:val="22"/>
                <w:lang w:val="en-US" w:eastAsia="en-GB"/>
                <w:rPrChange w:id="2963" w:author="Lilian Biber" w:date="2018-08-09T09:23:00Z">
                  <w:rPr>
                    <w:ins w:id="2964" w:author="Lilian Biber" w:date="2018-08-06T17:30:00Z"/>
                    <w:rFonts w:ascii="Avenir Next" w:hAnsi="Avenir Next" w:cs="Avenir Next"/>
                    <w:color w:val="000000"/>
                    <w:szCs w:val="22"/>
                    <w:lang w:val="nl-NL" w:eastAsia="en-GB"/>
                  </w:rPr>
                </w:rPrChange>
              </w:rPr>
            </w:pPr>
            <w:ins w:id="2965" w:author="Lilian Biber" w:date="2018-08-06T17:28:00Z">
              <w:r w:rsidRPr="00EF13A5">
                <w:rPr>
                  <w:rFonts w:ascii="Avenir Next" w:hAnsi="Avenir Next" w:cs="Avenir Next"/>
                  <w:color w:val="000000"/>
                  <w:szCs w:val="22"/>
                  <w:lang w:val="en-US" w:eastAsia="en-GB"/>
                  <w:rPrChange w:id="2966" w:author="Lilian Biber" w:date="2018-08-09T09:23:00Z">
                    <w:rPr>
                      <w:rFonts w:ascii="Avenir Next" w:hAnsi="Avenir Next" w:cs="Avenir Next"/>
                      <w:color w:val="000000"/>
                      <w:szCs w:val="22"/>
                      <w:lang w:val="nl-NL" w:eastAsia="en-GB"/>
                    </w:rPr>
                  </w:rPrChange>
                </w:rPr>
                <w:t>Development of green policy</w:t>
              </w:r>
            </w:ins>
          </w:p>
          <w:p w:rsidR="00D0026A" w:rsidRDefault="00D0026A" w:rsidP="007A553E">
            <w:pPr>
              <w:autoSpaceDE w:val="0"/>
              <w:autoSpaceDN w:val="0"/>
              <w:adjustRightInd w:val="0"/>
              <w:rPr>
                <w:ins w:id="2967" w:author="Lilian Biber" w:date="2018-08-06T17:31:00Z"/>
                <w:rFonts w:ascii="Avenir Next" w:hAnsi="Avenir Next" w:cs="Avenir Next"/>
                <w:color w:val="000000"/>
                <w:szCs w:val="22"/>
                <w:lang w:val="en-US" w:eastAsia="en-GB"/>
              </w:rPr>
            </w:pPr>
            <w:ins w:id="2968" w:author="Lilian Biber" w:date="2018-08-06T17:30:00Z">
              <w:r w:rsidRPr="00530FAF">
                <w:rPr>
                  <w:rFonts w:ascii="Avenir Next" w:hAnsi="Avenir Next" w:cs="Avenir Next"/>
                  <w:color w:val="000000"/>
                  <w:szCs w:val="22"/>
                  <w:lang w:val="en-US" w:eastAsia="en-GB"/>
                </w:rPr>
                <w:t>Develop and maintain public relations program</w:t>
              </w:r>
            </w:ins>
          </w:p>
          <w:p w:rsidR="00D0026A" w:rsidRDefault="00D0026A" w:rsidP="007A553E">
            <w:pPr>
              <w:autoSpaceDE w:val="0"/>
              <w:autoSpaceDN w:val="0"/>
              <w:adjustRightInd w:val="0"/>
              <w:rPr>
                <w:ins w:id="2969" w:author="Lilian Biber" w:date="2018-08-06T17:42:00Z"/>
                <w:rFonts w:ascii="Avenir Next" w:hAnsi="Avenir Next" w:cs="Avenir Next"/>
                <w:color w:val="000000"/>
                <w:szCs w:val="22"/>
                <w:lang w:val="en-US" w:eastAsia="en-GB"/>
              </w:rPr>
            </w:pPr>
            <w:ins w:id="2970" w:author="Lilian Biber" w:date="2018-08-06T17:31:00Z">
              <w:r w:rsidRPr="006E0F9B">
                <w:rPr>
                  <w:rFonts w:ascii="Avenir Next" w:hAnsi="Avenir Next" w:cs="Avenir Next"/>
                  <w:color w:val="000000"/>
                  <w:szCs w:val="22"/>
                  <w:lang w:val="en-US" w:eastAsia="en-GB"/>
                </w:rPr>
                <w:t>Development of dangerous cargo policy an pollution control policy</w:t>
              </w:r>
            </w:ins>
          </w:p>
          <w:p w:rsidR="00A552EC" w:rsidRDefault="00A552EC" w:rsidP="007A553E">
            <w:pPr>
              <w:autoSpaceDE w:val="0"/>
              <w:autoSpaceDN w:val="0"/>
              <w:adjustRightInd w:val="0"/>
              <w:rPr>
                <w:ins w:id="2971" w:author="Lilian Biber" w:date="2018-08-06T17:05:00Z"/>
                <w:szCs w:val="22"/>
                <w:lang w:val="en-US"/>
              </w:rPr>
            </w:pPr>
            <w:ins w:id="2972" w:author="Lilian Biber" w:date="2018-08-06T17:42:00Z">
              <w:r w:rsidRPr="00921ACF">
                <w:rPr>
                  <w:rFonts w:ascii="Avenir Next" w:hAnsi="Avenir Next" w:cs="Avenir Next"/>
                  <w:color w:val="000000"/>
                  <w:szCs w:val="22"/>
                  <w:lang w:val="en-US" w:eastAsia="en-GB"/>
                </w:rPr>
                <w:t>Executing and evaluating liaison policy with other organizations</w:t>
              </w:r>
            </w:ins>
          </w:p>
        </w:tc>
        <w:tc>
          <w:tcPr>
            <w:tcW w:w="2912" w:type="dxa"/>
            <w:tcPrChange w:id="2973" w:author="Lilian Biber" w:date="2018-08-06T17:16:00Z">
              <w:tcPr>
                <w:tcW w:w="2912" w:type="dxa"/>
              </w:tcPr>
            </w:tcPrChange>
          </w:tcPr>
          <w:p w:rsidR="00583BCA" w:rsidRPr="0073424A" w:rsidRDefault="00EF13A5" w:rsidP="007A553E">
            <w:pPr>
              <w:autoSpaceDE w:val="0"/>
              <w:autoSpaceDN w:val="0"/>
              <w:adjustRightInd w:val="0"/>
              <w:rPr>
                <w:ins w:id="2974" w:author="Lilian Biber" w:date="2018-08-06T17:13:00Z"/>
                <w:rFonts w:ascii="Avenir Next" w:hAnsi="Avenir Next" w:cs="Avenir Next"/>
                <w:i/>
                <w:iCs/>
                <w:color w:val="000000"/>
                <w:sz w:val="20"/>
                <w:szCs w:val="20"/>
                <w:lang w:val="en-US" w:eastAsia="en-GB"/>
                <w:rPrChange w:id="2975" w:author="Lilian Biber" w:date="2018-08-09T09:23:00Z">
                  <w:rPr>
                    <w:ins w:id="2976" w:author="Lilian Biber" w:date="2018-08-06T17:13:00Z"/>
                    <w:rFonts w:ascii="Avenir Next" w:hAnsi="Avenir Next" w:cs="Avenir Next"/>
                    <w:i/>
                    <w:iCs/>
                    <w:color w:val="000000"/>
                    <w:sz w:val="20"/>
                    <w:szCs w:val="20"/>
                    <w:lang w:val="nl-NL" w:eastAsia="en-GB"/>
                  </w:rPr>
                </w:rPrChange>
              </w:rPr>
            </w:pPr>
            <w:ins w:id="2977" w:author="Lilian Biber" w:date="2018-08-06T17:07:00Z">
              <w:r w:rsidRPr="00EF13A5">
                <w:rPr>
                  <w:rFonts w:ascii="Avenir Next" w:hAnsi="Avenir Next" w:cs="Avenir Next"/>
                  <w:color w:val="000000"/>
                  <w:szCs w:val="22"/>
                  <w:lang w:val="en-US" w:eastAsia="en-GB"/>
                  <w:rPrChange w:id="2978" w:author="Lilian Biber" w:date="2018-08-09T09:23:00Z">
                    <w:rPr>
                      <w:rFonts w:ascii="Avenir Next" w:hAnsi="Avenir Next" w:cs="Avenir Next"/>
                      <w:color w:val="000000"/>
                      <w:szCs w:val="22"/>
                      <w:lang w:val="nl-NL" w:eastAsia="en-GB"/>
                    </w:rPr>
                  </w:rPrChange>
                </w:rPr>
                <w:t>Develop, evaluate and adjust system for recurrent training</w:t>
              </w:r>
              <w:r w:rsidRPr="00EF13A5">
                <w:rPr>
                  <w:rFonts w:ascii="MS Gothic" w:eastAsia="MS Gothic" w:hAnsi="MS Gothic" w:cs="MS Gothic"/>
                  <w:color w:val="000000"/>
                  <w:szCs w:val="22"/>
                  <w:lang w:val="en-US" w:eastAsia="en-GB"/>
                  <w:rPrChange w:id="2979" w:author="Lilian Biber" w:date="2018-08-09T09:23:00Z">
                    <w:rPr>
                      <w:rFonts w:ascii="MS Gothic" w:eastAsia="MS Gothic" w:hAnsi="MS Gothic" w:cs="MS Gothic"/>
                      <w:color w:val="000000"/>
                      <w:szCs w:val="22"/>
                      <w:lang w:val="nl-NL" w:eastAsia="en-GB"/>
                    </w:rPr>
                  </w:rPrChange>
                </w:rPr>
                <w:t> </w:t>
              </w:r>
              <w:proofErr w:type="spellStart"/>
              <w:r w:rsidRPr="00EF13A5">
                <w:rPr>
                  <w:rFonts w:ascii="Avenir Next" w:hAnsi="Avenir Next" w:cs="Avenir Next"/>
                  <w:i/>
                  <w:iCs/>
                  <w:color w:val="000000"/>
                  <w:sz w:val="20"/>
                  <w:szCs w:val="20"/>
                  <w:lang w:val="en-US" w:eastAsia="en-GB"/>
                  <w:rPrChange w:id="2980" w:author="Lilian Biber" w:date="2018-08-09T09:23:00Z">
                    <w:rPr>
                      <w:rFonts w:ascii="Avenir Next" w:hAnsi="Avenir Next" w:cs="Avenir Next"/>
                      <w:i/>
                      <w:iCs/>
                      <w:color w:val="000000"/>
                      <w:sz w:val="20"/>
                      <w:szCs w:val="20"/>
                      <w:lang w:val="nl-NL" w:eastAsia="en-GB"/>
                    </w:rPr>
                  </w:rPrChange>
                </w:rPr>
                <w:t>opmerking</w:t>
              </w:r>
              <w:proofErr w:type="spellEnd"/>
              <w:r w:rsidRPr="00EF13A5">
                <w:rPr>
                  <w:rFonts w:ascii="Avenir Next" w:hAnsi="Avenir Next" w:cs="Avenir Next"/>
                  <w:i/>
                  <w:iCs/>
                  <w:color w:val="000000"/>
                  <w:sz w:val="20"/>
                  <w:szCs w:val="20"/>
                  <w:lang w:val="en-US" w:eastAsia="en-GB"/>
                  <w:rPrChange w:id="2981" w:author="Lilian Biber" w:date="2018-08-09T09:23:00Z">
                    <w:rPr>
                      <w:rFonts w:ascii="Avenir Next" w:hAnsi="Avenir Next" w:cs="Avenir Next"/>
                      <w:i/>
                      <w:iCs/>
                      <w:color w:val="000000"/>
                      <w:sz w:val="20"/>
                      <w:szCs w:val="20"/>
                      <w:lang w:val="nl-NL" w:eastAsia="en-GB"/>
                    </w:rPr>
                  </w:rPrChange>
                </w:rPr>
                <w:t xml:space="preserve">: </w:t>
              </w:r>
              <w:proofErr w:type="spellStart"/>
              <w:r w:rsidRPr="00EF13A5">
                <w:rPr>
                  <w:rFonts w:ascii="Avenir Next" w:hAnsi="Avenir Next" w:cs="Avenir Next"/>
                  <w:i/>
                  <w:iCs/>
                  <w:color w:val="000000"/>
                  <w:sz w:val="20"/>
                  <w:szCs w:val="20"/>
                  <w:lang w:val="en-US" w:eastAsia="en-GB"/>
                  <w:rPrChange w:id="2982" w:author="Lilian Biber" w:date="2018-08-09T09:23:00Z">
                    <w:rPr>
                      <w:rFonts w:ascii="Avenir Next" w:hAnsi="Avenir Next" w:cs="Avenir Next"/>
                      <w:i/>
                      <w:iCs/>
                      <w:color w:val="000000"/>
                      <w:sz w:val="20"/>
                      <w:szCs w:val="20"/>
                      <w:lang w:val="nl-NL" w:eastAsia="en-GB"/>
                    </w:rPr>
                  </w:rPrChange>
                </w:rPr>
                <w:t>indien</w:t>
              </w:r>
              <w:proofErr w:type="spellEnd"/>
              <w:r w:rsidRPr="00EF13A5">
                <w:rPr>
                  <w:rFonts w:ascii="Avenir Next" w:hAnsi="Avenir Next" w:cs="Avenir Next"/>
                  <w:i/>
                  <w:iCs/>
                  <w:color w:val="000000"/>
                  <w:sz w:val="20"/>
                  <w:szCs w:val="20"/>
                  <w:lang w:val="en-US" w:eastAsia="en-GB"/>
                  <w:rPrChange w:id="2983" w:author="Lilian Biber" w:date="2018-08-09T09:23:00Z">
                    <w:rPr>
                      <w:rFonts w:ascii="Avenir Next" w:hAnsi="Avenir Next" w:cs="Avenir Next"/>
                      <w:i/>
                      <w:iCs/>
                      <w:color w:val="000000"/>
                      <w:sz w:val="20"/>
                      <w:szCs w:val="20"/>
                      <w:lang w:val="nl-NL" w:eastAsia="en-GB"/>
                    </w:rPr>
                  </w:rPrChange>
                </w:rPr>
                <w:t xml:space="preserve"> </w:t>
              </w:r>
              <w:proofErr w:type="spellStart"/>
              <w:r w:rsidRPr="00EF13A5">
                <w:rPr>
                  <w:rFonts w:ascii="Avenir Next" w:hAnsi="Avenir Next" w:cs="Avenir Next"/>
                  <w:i/>
                  <w:iCs/>
                  <w:color w:val="000000"/>
                  <w:sz w:val="20"/>
                  <w:szCs w:val="20"/>
                  <w:lang w:val="en-US" w:eastAsia="en-GB"/>
                  <w:rPrChange w:id="2984" w:author="Lilian Biber" w:date="2018-08-09T09:23:00Z">
                    <w:rPr>
                      <w:rFonts w:ascii="Avenir Next" w:hAnsi="Avenir Next" w:cs="Avenir Next"/>
                      <w:i/>
                      <w:iCs/>
                      <w:color w:val="000000"/>
                      <w:sz w:val="20"/>
                      <w:szCs w:val="20"/>
                      <w:lang w:val="nl-NL" w:eastAsia="en-GB"/>
                    </w:rPr>
                  </w:rPrChange>
                </w:rPr>
                <w:t>ook</w:t>
              </w:r>
              <w:proofErr w:type="spellEnd"/>
              <w:r w:rsidRPr="00EF13A5">
                <w:rPr>
                  <w:rFonts w:ascii="Avenir Next" w:hAnsi="Avenir Next" w:cs="Avenir Next"/>
                  <w:i/>
                  <w:iCs/>
                  <w:color w:val="000000"/>
                  <w:sz w:val="20"/>
                  <w:szCs w:val="20"/>
                  <w:lang w:val="en-US" w:eastAsia="en-GB"/>
                  <w:rPrChange w:id="2985" w:author="Lilian Biber" w:date="2018-08-09T09:23:00Z">
                    <w:rPr>
                      <w:rFonts w:ascii="Avenir Next" w:hAnsi="Avenir Next" w:cs="Avenir Next"/>
                      <w:i/>
                      <w:iCs/>
                      <w:color w:val="000000"/>
                      <w:sz w:val="20"/>
                      <w:szCs w:val="20"/>
                      <w:lang w:val="nl-NL" w:eastAsia="en-GB"/>
                    </w:rPr>
                  </w:rPrChange>
                </w:rPr>
                <w:t xml:space="preserve"> </w:t>
              </w:r>
              <w:proofErr w:type="spellStart"/>
              <w:r w:rsidRPr="00EF13A5">
                <w:rPr>
                  <w:rFonts w:ascii="Avenir Next" w:hAnsi="Avenir Next" w:cs="Avenir Next"/>
                  <w:i/>
                  <w:iCs/>
                  <w:color w:val="000000"/>
                  <w:sz w:val="20"/>
                  <w:szCs w:val="20"/>
                  <w:lang w:val="en-US" w:eastAsia="en-GB"/>
                  <w:rPrChange w:id="2986" w:author="Lilian Biber" w:date="2018-08-09T09:23:00Z">
                    <w:rPr>
                      <w:rFonts w:ascii="Avenir Next" w:hAnsi="Avenir Next" w:cs="Avenir Next"/>
                      <w:i/>
                      <w:iCs/>
                      <w:color w:val="000000"/>
                      <w:sz w:val="20"/>
                      <w:szCs w:val="20"/>
                      <w:lang w:val="nl-NL" w:eastAsia="en-GB"/>
                    </w:rPr>
                  </w:rPrChange>
                </w:rPr>
                <w:t>inhoud</w:t>
              </w:r>
              <w:proofErr w:type="spellEnd"/>
              <w:r w:rsidRPr="00EF13A5">
                <w:rPr>
                  <w:rFonts w:ascii="Avenir Next" w:hAnsi="Avenir Next" w:cs="Avenir Next"/>
                  <w:i/>
                  <w:iCs/>
                  <w:color w:val="000000"/>
                  <w:sz w:val="20"/>
                  <w:szCs w:val="20"/>
                  <w:lang w:val="en-US" w:eastAsia="en-GB"/>
                  <w:rPrChange w:id="2987" w:author="Lilian Biber" w:date="2018-08-09T09:23:00Z">
                    <w:rPr>
                      <w:rFonts w:ascii="Avenir Next" w:hAnsi="Avenir Next" w:cs="Avenir Next"/>
                      <w:i/>
                      <w:iCs/>
                      <w:color w:val="000000"/>
                      <w:sz w:val="20"/>
                      <w:szCs w:val="20"/>
                      <w:lang w:val="nl-NL" w:eastAsia="en-GB"/>
                    </w:rPr>
                  </w:rPrChange>
                </w:rPr>
                <w:t xml:space="preserve"> training dan JA</w:t>
              </w:r>
            </w:ins>
          </w:p>
          <w:p w:rsidR="00583BCA" w:rsidRPr="0073424A" w:rsidRDefault="00EF13A5" w:rsidP="007A553E">
            <w:pPr>
              <w:autoSpaceDE w:val="0"/>
              <w:autoSpaceDN w:val="0"/>
              <w:adjustRightInd w:val="0"/>
              <w:rPr>
                <w:ins w:id="2988" w:author="Lilian Biber" w:date="2018-08-06T17:21:00Z"/>
                <w:rFonts w:ascii="Avenir Next" w:hAnsi="Avenir Next" w:cs="Avenir Next"/>
                <w:color w:val="000000"/>
                <w:szCs w:val="22"/>
                <w:lang w:val="en-US" w:eastAsia="en-GB"/>
                <w:rPrChange w:id="2989" w:author="Lilian Biber" w:date="2018-08-09T09:23:00Z">
                  <w:rPr>
                    <w:ins w:id="2990" w:author="Lilian Biber" w:date="2018-08-06T17:21:00Z"/>
                    <w:rFonts w:ascii="Avenir Next" w:hAnsi="Avenir Next" w:cs="Avenir Next"/>
                    <w:color w:val="000000"/>
                    <w:szCs w:val="22"/>
                    <w:lang w:val="nl-NL" w:eastAsia="en-GB"/>
                  </w:rPr>
                </w:rPrChange>
              </w:rPr>
            </w:pPr>
            <w:ins w:id="2991" w:author="Lilian Biber" w:date="2018-08-06T17:13:00Z">
              <w:r w:rsidRPr="00EF13A5">
                <w:rPr>
                  <w:rFonts w:ascii="Avenir Next" w:hAnsi="Avenir Next" w:cs="Avenir Next"/>
                  <w:color w:val="000000"/>
                  <w:szCs w:val="22"/>
                  <w:lang w:val="en-US" w:eastAsia="en-GB"/>
                  <w:rPrChange w:id="2992" w:author="Lilian Biber" w:date="2018-08-09T09:23:00Z">
                    <w:rPr>
                      <w:rFonts w:ascii="Avenir Next" w:hAnsi="Avenir Next" w:cs="Avenir Next"/>
                      <w:color w:val="000000"/>
                      <w:szCs w:val="22"/>
                      <w:lang w:val="nl-NL" w:eastAsia="en-GB"/>
                    </w:rPr>
                  </w:rPrChange>
                </w:rPr>
                <w:t>Develop selection process</w:t>
              </w:r>
            </w:ins>
          </w:p>
          <w:p w:rsidR="00482F5D" w:rsidRPr="0073424A" w:rsidRDefault="00EF13A5" w:rsidP="007A553E">
            <w:pPr>
              <w:autoSpaceDE w:val="0"/>
              <w:autoSpaceDN w:val="0"/>
              <w:adjustRightInd w:val="0"/>
              <w:rPr>
                <w:ins w:id="2993" w:author="Lilian Biber" w:date="2018-08-06T17:22:00Z"/>
                <w:rFonts w:ascii="Avenir Next" w:hAnsi="Avenir Next" w:cs="Avenir Next"/>
                <w:color w:val="000000"/>
                <w:szCs w:val="22"/>
                <w:lang w:val="en-US" w:eastAsia="en-GB"/>
                <w:rPrChange w:id="2994" w:author="Lilian Biber" w:date="2018-08-09T09:23:00Z">
                  <w:rPr>
                    <w:ins w:id="2995" w:author="Lilian Biber" w:date="2018-08-06T17:22:00Z"/>
                    <w:rFonts w:ascii="Avenir Next" w:hAnsi="Avenir Next" w:cs="Avenir Next"/>
                    <w:color w:val="000000"/>
                    <w:szCs w:val="22"/>
                    <w:lang w:val="nl-NL" w:eastAsia="en-GB"/>
                  </w:rPr>
                </w:rPrChange>
              </w:rPr>
            </w:pPr>
            <w:ins w:id="2996" w:author="Lilian Biber" w:date="2018-08-06T17:21:00Z">
              <w:r w:rsidRPr="00EF13A5">
                <w:rPr>
                  <w:rFonts w:ascii="Avenir Next" w:hAnsi="Avenir Next" w:cs="Avenir Next"/>
                  <w:color w:val="000000"/>
                  <w:szCs w:val="22"/>
                  <w:lang w:val="en-US" w:eastAsia="en-GB"/>
                  <w:rPrChange w:id="2997" w:author="Lilian Biber" w:date="2018-08-09T09:23:00Z">
                    <w:rPr>
                      <w:rFonts w:ascii="Avenir Next" w:hAnsi="Avenir Next" w:cs="Avenir Next"/>
                      <w:color w:val="000000"/>
                      <w:szCs w:val="22"/>
                      <w:lang w:val="nl-NL" w:eastAsia="en-GB"/>
                    </w:rPr>
                  </w:rPrChange>
                </w:rPr>
                <w:t xml:space="preserve">Design </w:t>
              </w:r>
              <w:proofErr w:type="spellStart"/>
              <w:r w:rsidRPr="00EF13A5">
                <w:rPr>
                  <w:rFonts w:ascii="Avenir Next" w:hAnsi="Avenir Next" w:cs="Avenir Next"/>
                  <w:color w:val="000000"/>
                  <w:szCs w:val="22"/>
                  <w:lang w:val="en-US" w:eastAsia="en-GB"/>
                  <w:rPrChange w:id="2998" w:author="Lilian Biber" w:date="2018-08-09T09:23:00Z">
                    <w:rPr>
                      <w:rFonts w:ascii="Avenir Next" w:hAnsi="Avenir Next" w:cs="Avenir Next"/>
                      <w:color w:val="000000"/>
                      <w:szCs w:val="22"/>
                      <w:lang w:val="nl-NL" w:eastAsia="en-GB"/>
                    </w:rPr>
                  </w:rPrChange>
                </w:rPr>
                <w:t>agression</w:t>
              </w:r>
              <w:proofErr w:type="spellEnd"/>
              <w:r w:rsidRPr="00EF13A5">
                <w:rPr>
                  <w:rFonts w:ascii="Avenir Next" w:hAnsi="Avenir Next" w:cs="Avenir Next"/>
                  <w:color w:val="000000"/>
                  <w:szCs w:val="22"/>
                  <w:lang w:val="en-US" w:eastAsia="en-GB"/>
                  <w:rPrChange w:id="2999" w:author="Lilian Biber" w:date="2018-08-09T09:23:00Z">
                    <w:rPr>
                      <w:rFonts w:ascii="Avenir Next" w:hAnsi="Avenir Next" w:cs="Avenir Next"/>
                      <w:color w:val="000000"/>
                      <w:szCs w:val="22"/>
                      <w:lang w:val="nl-NL" w:eastAsia="en-GB"/>
                    </w:rPr>
                  </w:rPrChange>
                </w:rPr>
                <w:t xml:space="preserve"> policy</w:t>
              </w:r>
            </w:ins>
          </w:p>
          <w:p w:rsidR="00482F5D" w:rsidRPr="0073424A" w:rsidRDefault="00EF13A5" w:rsidP="007A553E">
            <w:pPr>
              <w:autoSpaceDE w:val="0"/>
              <w:autoSpaceDN w:val="0"/>
              <w:adjustRightInd w:val="0"/>
              <w:rPr>
                <w:ins w:id="3000" w:author="Lilian Biber" w:date="2018-08-06T17:23:00Z"/>
                <w:rFonts w:ascii="Avenir Next" w:hAnsi="Avenir Next" w:cs="Avenir Next"/>
                <w:color w:val="000000"/>
                <w:szCs w:val="22"/>
                <w:lang w:val="en-US" w:eastAsia="en-GB"/>
                <w:rPrChange w:id="3001" w:author="Lilian Biber" w:date="2018-08-09T09:23:00Z">
                  <w:rPr>
                    <w:ins w:id="3002" w:author="Lilian Biber" w:date="2018-08-06T17:23:00Z"/>
                    <w:rFonts w:ascii="Avenir Next" w:hAnsi="Avenir Next" w:cs="Avenir Next"/>
                    <w:color w:val="000000"/>
                    <w:szCs w:val="22"/>
                    <w:lang w:val="nl-NL" w:eastAsia="en-GB"/>
                  </w:rPr>
                </w:rPrChange>
              </w:rPr>
            </w:pPr>
            <w:ins w:id="3003" w:author="Lilian Biber" w:date="2018-08-06T17:22:00Z">
              <w:r w:rsidRPr="00EF13A5">
                <w:rPr>
                  <w:rFonts w:ascii="Avenir Next" w:hAnsi="Avenir Next" w:cs="Avenir Next"/>
                  <w:color w:val="000000"/>
                  <w:szCs w:val="22"/>
                  <w:lang w:val="en-US" w:eastAsia="en-GB"/>
                  <w:rPrChange w:id="3004" w:author="Lilian Biber" w:date="2018-08-09T09:23:00Z">
                    <w:rPr>
                      <w:rFonts w:ascii="Avenir Next" w:hAnsi="Avenir Next" w:cs="Avenir Next"/>
                      <w:color w:val="000000"/>
                      <w:szCs w:val="22"/>
                      <w:lang w:val="nl-NL" w:eastAsia="en-GB"/>
                    </w:rPr>
                  </w:rPrChange>
                </w:rPr>
                <w:t>Review selection process</w:t>
              </w:r>
            </w:ins>
          </w:p>
          <w:p w:rsidR="00482F5D" w:rsidRPr="0073424A" w:rsidRDefault="00EF13A5" w:rsidP="007A553E">
            <w:pPr>
              <w:autoSpaceDE w:val="0"/>
              <w:autoSpaceDN w:val="0"/>
              <w:adjustRightInd w:val="0"/>
              <w:rPr>
                <w:ins w:id="3005" w:author="Lilian Biber" w:date="2018-08-06T17:27:00Z"/>
                <w:rFonts w:ascii="Avenir Next" w:hAnsi="Avenir Next" w:cs="Avenir Next"/>
                <w:color w:val="000000"/>
                <w:szCs w:val="22"/>
                <w:lang w:val="en-US" w:eastAsia="en-GB"/>
                <w:rPrChange w:id="3006" w:author="Lilian Biber" w:date="2018-08-09T09:23:00Z">
                  <w:rPr>
                    <w:ins w:id="3007" w:author="Lilian Biber" w:date="2018-08-06T17:27:00Z"/>
                    <w:rFonts w:ascii="Avenir Next" w:hAnsi="Avenir Next" w:cs="Avenir Next"/>
                    <w:color w:val="000000"/>
                    <w:szCs w:val="22"/>
                    <w:lang w:val="nl-NL" w:eastAsia="en-GB"/>
                  </w:rPr>
                </w:rPrChange>
              </w:rPr>
            </w:pPr>
            <w:ins w:id="3008" w:author="Lilian Biber" w:date="2018-08-06T17:23:00Z">
              <w:r w:rsidRPr="00EF13A5">
                <w:rPr>
                  <w:rFonts w:ascii="Avenir Next" w:hAnsi="Avenir Next" w:cs="Avenir Next"/>
                  <w:color w:val="000000"/>
                  <w:szCs w:val="22"/>
                  <w:lang w:val="en-US" w:eastAsia="en-GB"/>
                  <w:rPrChange w:id="3009" w:author="Lilian Biber" w:date="2018-08-09T09:23:00Z">
                    <w:rPr>
                      <w:rFonts w:ascii="Avenir Next" w:hAnsi="Avenir Next" w:cs="Avenir Next"/>
                      <w:color w:val="000000"/>
                      <w:szCs w:val="22"/>
                      <w:lang w:val="nl-NL" w:eastAsia="en-GB"/>
                    </w:rPr>
                  </w:rPrChange>
                </w:rPr>
                <w:t>Creat</w:t>
              </w:r>
            </w:ins>
            <w:ins w:id="3010" w:author="Lilian Biber" w:date="2018-08-06T17:24:00Z">
              <w:r w:rsidRPr="00EF13A5">
                <w:rPr>
                  <w:rFonts w:ascii="Avenir Next" w:hAnsi="Avenir Next" w:cs="Avenir Next"/>
                  <w:color w:val="000000"/>
                  <w:szCs w:val="22"/>
                  <w:lang w:val="en-US" w:eastAsia="en-GB"/>
                  <w:rPrChange w:id="3011" w:author="Lilian Biber" w:date="2018-08-09T09:23:00Z">
                    <w:rPr>
                      <w:rFonts w:ascii="Avenir Next" w:hAnsi="Avenir Next" w:cs="Avenir Next"/>
                      <w:color w:val="000000"/>
                      <w:szCs w:val="22"/>
                      <w:lang w:val="nl-NL" w:eastAsia="en-GB"/>
                    </w:rPr>
                  </w:rPrChange>
                </w:rPr>
                <w:t>e</w:t>
              </w:r>
            </w:ins>
            <w:ins w:id="3012" w:author="Lilian Biber" w:date="2018-08-06T17:23:00Z">
              <w:r w:rsidRPr="00EF13A5">
                <w:rPr>
                  <w:rFonts w:ascii="Avenir Next" w:hAnsi="Avenir Next" w:cs="Avenir Next"/>
                  <w:color w:val="000000"/>
                  <w:szCs w:val="22"/>
                  <w:lang w:val="en-US" w:eastAsia="en-GB"/>
                  <w:rPrChange w:id="3013" w:author="Lilian Biber" w:date="2018-08-09T09:23:00Z">
                    <w:rPr>
                      <w:rFonts w:ascii="Avenir Next" w:hAnsi="Avenir Next" w:cs="Avenir Next"/>
                      <w:color w:val="000000"/>
                      <w:szCs w:val="22"/>
                      <w:lang w:val="nl-NL" w:eastAsia="en-GB"/>
                    </w:rPr>
                  </w:rPrChange>
                </w:rPr>
                <w:t xml:space="preserve"> a safety culture</w:t>
              </w:r>
            </w:ins>
          </w:p>
          <w:p w:rsidR="00D0026A" w:rsidRPr="0073424A" w:rsidRDefault="00EF13A5" w:rsidP="007A553E">
            <w:pPr>
              <w:autoSpaceDE w:val="0"/>
              <w:autoSpaceDN w:val="0"/>
              <w:adjustRightInd w:val="0"/>
              <w:rPr>
                <w:ins w:id="3014" w:author="Lilian Biber" w:date="2018-08-06T17:29:00Z"/>
                <w:rFonts w:ascii="Avenir Next" w:hAnsi="Avenir Next" w:cs="Avenir Next"/>
                <w:color w:val="000000"/>
                <w:szCs w:val="22"/>
                <w:lang w:val="en-US" w:eastAsia="en-GB"/>
                <w:rPrChange w:id="3015" w:author="Lilian Biber" w:date="2018-08-09T09:23:00Z">
                  <w:rPr>
                    <w:ins w:id="3016" w:author="Lilian Biber" w:date="2018-08-06T17:29:00Z"/>
                    <w:rFonts w:ascii="Avenir Next" w:hAnsi="Avenir Next" w:cs="Avenir Next"/>
                    <w:color w:val="000000"/>
                    <w:szCs w:val="22"/>
                    <w:lang w:val="nl-NL" w:eastAsia="en-GB"/>
                  </w:rPr>
                </w:rPrChange>
              </w:rPr>
            </w:pPr>
            <w:ins w:id="3017" w:author="Lilian Biber" w:date="2018-08-06T17:27:00Z">
              <w:r w:rsidRPr="00EF13A5">
                <w:rPr>
                  <w:rFonts w:ascii="Avenir Next" w:hAnsi="Avenir Next" w:cs="Avenir Next"/>
                  <w:color w:val="000000"/>
                  <w:szCs w:val="22"/>
                  <w:lang w:val="en-US" w:eastAsia="en-GB"/>
                  <w:rPrChange w:id="3018" w:author="Lilian Biber" w:date="2018-08-09T09:23:00Z">
                    <w:rPr>
                      <w:rFonts w:ascii="Avenir Next" w:hAnsi="Avenir Next" w:cs="Avenir Next"/>
                      <w:color w:val="000000"/>
                      <w:szCs w:val="22"/>
                      <w:lang w:val="nl-NL" w:eastAsia="en-GB"/>
                    </w:rPr>
                  </w:rPrChange>
                </w:rPr>
                <w:t>Develop privacy policy</w:t>
              </w:r>
            </w:ins>
          </w:p>
          <w:p w:rsidR="00D0026A" w:rsidRDefault="00D0026A" w:rsidP="007A553E">
            <w:pPr>
              <w:autoSpaceDE w:val="0"/>
              <w:autoSpaceDN w:val="0"/>
              <w:adjustRightInd w:val="0"/>
              <w:rPr>
                <w:ins w:id="3019" w:author="Lilian Biber" w:date="2018-08-06T17:44:00Z"/>
                <w:rFonts w:ascii="Avenir Next" w:hAnsi="Avenir Next" w:cs="Avenir Next"/>
                <w:color w:val="000000"/>
                <w:szCs w:val="22"/>
                <w:lang w:val="en-US" w:eastAsia="en-GB"/>
              </w:rPr>
            </w:pPr>
            <w:ins w:id="3020" w:author="Lilian Biber" w:date="2018-08-06T17:29:00Z">
              <w:r w:rsidRPr="00FE41EA">
                <w:rPr>
                  <w:rFonts w:ascii="Avenir Next" w:hAnsi="Avenir Next" w:cs="Avenir Next"/>
                  <w:color w:val="000000"/>
                  <w:szCs w:val="22"/>
                  <w:lang w:val="en-US" w:eastAsia="en-GB"/>
                </w:rPr>
                <w:t>Development of alcohol and drugs policy</w:t>
              </w:r>
            </w:ins>
          </w:p>
          <w:p w:rsidR="00A552EC" w:rsidRDefault="00A552EC" w:rsidP="007A553E">
            <w:pPr>
              <w:autoSpaceDE w:val="0"/>
              <w:autoSpaceDN w:val="0"/>
              <w:adjustRightInd w:val="0"/>
              <w:rPr>
                <w:ins w:id="3021" w:author="Lilian Biber" w:date="2018-08-06T17:40:00Z"/>
                <w:rFonts w:ascii="Avenir Next" w:hAnsi="Avenir Next" w:cs="Avenir Next"/>
                <w:color w:val="000000"/>
                <w:szCs w:val="22"/>
                <w:lang w:val="en-US" w:eastAsia="en-GB"/>
              </w:rPr>
            </w:pPr>
            <w:ins w:id="3022" w:author="Lilian Biber" w:date="2018-08-06T17:44:00Z">
              <w:r w:rsidRPr="00AD4C3A">
                <w:rPr>
                  <w:rFonts w:ascii="Avenir Next" w:hAnsi="Avenir Next" w:cs="Avenir Next"/>
                  <w:color w:val="000000"/>
                  <w:szCs w:val="22"/>
                  <w:lang w:val="en-US" w:eastAsia="en-GB"/>
                </w:rPr>
                <w:t>Negotiate budget for manpower planning</w:t>
              </w:r>
            </w:ins>
          </w:p>
          <w:p w:rsidR="00A552EC" w:rsidRDefault="00A552EC" w:rsidP="007A553E">
            <w:pPr>
              <w:autoSpaceDE w:val="0"/>
              <w:autoSpaceDN w:val="0"/>
              <w:adjustRightInd w:val="0"/>
              <w:rPr>
                <w:ins w:id="3023" w:author="Lilian Biber" w:date="2018-08-06T17:34:00Z"/>
                <w:rFonts w:ascii="Avenir Next" w:hAnsi="Avenir Next" w:cs="Avenir Next"/>
                <w:color w:val="000000"/>
                <w:szCs w:val="22"/>
                <w:lang w:val="en-US" w:eastAsia="en-GB"/>
              </w:rPr>
            </w:pPr>
            <w:ins w:id="3024" w:author="Lilian Biber" w:date="2018-08-06T17:40:00Z">
              <w:r w:rsidRPr="00AD4C3A">
                <w:rPr>
                  <w:rFonts w:ascii="Avenir Next" w:hAnsi="Avenir Next" w:cs="Avenir Next"/>
                  <w:color w:val="000000"/>
                  <w:szCs w:val="22"/>
                  <w:lang w:val="en-US" w:eastAsia="en-GB"/>
                </w:rPr>
                <w:t>Choose system for manpower planning</w:t>
              </w:r>
            </w:ins>
          </w:p>
          <w:p w:rsidR="00D0026A" w:rsidRDefault="00D0026A" w:rsidP="007A553E">
            <w:pPr>
              <w:autoSpaceDE w:val="0"/>
              <w:autoSpaceDN w:val="0"/>
              <w:adjustRightInd w:val="0"/>
              <w:rPr>
                <w:ins w:id="3025" w:author="Lilian Biber" w:date="2018-08-06T17:45:00Z"/>
                <w:rFonts w:ascii="Avenir Next" w:hAnsi="Avenir Next" w:cs="Avenir Next"/>
                <w:color w:val="000000"/>
                <w:szCs w:val="22"/>
                <w:lang w:val="en-US" w:eastAsia="en-GB"/>
              </w:rPr>
            </w:pPr>
            <w:ins w:id="3026" w:author="Lilian Biber" w:date="2018-08-06T17:34:00Z">
              <w:r w:rsidRPr="00AD4C3A">
                <w:rPr>
                  <w:rFonts w:ascii="Avenir Next" w:hAnsi="Avenir Next" w:cs="Avenir Next"/>
                  <w:color w:val="000000"/>
                  <w:szCs w:val="22"/>
                  <w:lang w:val="en-US" w:eastAsia="en-GB"/>
                </w:rPr>
                <w:t>Develop system for stress management</w:t>
              </w:r>
            </w:ins>
          </w:p>
          <w:p w:rsidR="00A552EC" w:rsidRDefault="00A552EC" w:rsidP="007A553E">
            <w:pPr>
              <w:autoSpaceDE w:val="0"/>
              <w:autoSpaceDN w:val="0"/>
              <w:adjustRightInd w:val="0"/>
              <w:rPr>
                <w:ins w:id="3027" w:author="Lilian Biber" w:date="2018-08-06T17:05:00Z"/>
                <w:szCs w:val="22"/>
                <w:lang w:val="en-US"/>
              </w:rPr>
            </w:pPr>
            <w:ins w:id="3028" w:author="Lilian Biber" w:date="2018-08-06T17:45:00Z">
              <w:r w:rsidRPr="00AD4C3A">
                <w:rPr>
                  <w:rFonts w:ascii="Avenir Next" w:hAnsi="Avenir Next" w:cs="Avenir Next"/>
                  <w:color w:val="000000"/>
                  <w:szCs w:val="22"/>
                  <w:lang w:val="en-US" w:eastAsia="en-GB"/>
                </w:rPr>
                <w:t>Development of sick leave policy</w:t>
              </w:r>
            </w:ins>
          </w:p>
        </w:tc>
      </w:tr>
      <w:tr w:rsidR="00D0026A" w:rsidTr="00482F5D">
        <w:trPr>
          <w:ins w:id="3029" w:author="Lilian Biber" w:date="2018-08-06T17:05:00Z"/>
        </w:trPr>
        <w:tc>
          <w:tcPr>
            <w:tcW w:w="1980" w:type="dxa"/>
            <w:tcPrChange w:id="3030" w:author="Lilian Biber" w:date="2018-08-06T17:16:00Z">
              <w:tcPr>
                <w:tcW w:w="1980" w:type="dxa"/>
              </w:tcPr>
            </w:tcPrChange>
          </w:tcPr>
          <w:p w:rsidR="00D0026A" w:rsidRDefault="00D0026A" w:rsidP="00D0026A">
            <w:pPr>
              <w:autoSpaceDE w:val="0"/>
              <w:autoSpaceDN w:val="0"/>
              <w:adjustRightInd w:val="0"/>
              <w:rPr>
                <w:ins w:id="3031" w:author="Lilian Biber" w:date="2018-08-06T17:05:00Z"/>
                <w:szCs w:val="22"/>
                <w:lang w:val="en-US"/>
              </w:rPr>
            </w:pPr>
            <w:ins w:id="3032" w:author="Lilian Biber" w:date="2018-08-06T17:05:00Z">
              <w:r>
                <w:rPr>
                  <w:szCs w:val="22"/>
                  <w:lang w:val="en-US"/>
                </w:rPr>
                <w:t>Tactical</w:t>
              </w:r>
            </w:ins>
          </w:p>
        </w:tc>
        <w:tc>
          <w:tcPr>
            <w:tcW w:w="2912" w:type="dxa"/>
            <w:tcPrChange w:id="3033" w:author="Lilian Biber" w:date="2018-08-06T17:16:00Z">
              <w:tcPr>
                <w:tcW w:w="2912" w:type="dxa"/>
              </w:tcPr>
            </w:tcPrChange>
          </w:tcPr>
          <w:p w:rsidR="00D0026A" w:rsidRDefault="00D0026A" w:rsidP="00D0026A">
            <w:pPr>
              <w:autoSpaceDE w:val="0"/>
              <w:autoSpaceDN w:val="0"/>
              <w:adjustRightInd w:val="0"/>
              <w:rPr>
                <w:ins w:id="3034" w:author="Lilian Biber" w:date="2018-08-06T17:30:00Z"/>
                <w:rFonts w:ascii="Avenir Next" w:hAnsi="Avenir Next" w:cs="Avenir Next"/>
                <w:color w:val="000000"/>
                <w:szCs w:val="22"/>
                <w:lang w:val="en-US" w:eastAsia="en-GB"/>
              </w:rPr>
            </w:pPr>
            <w:ins w:id="3035" w:author="Lilian Biber" w:date="2018-08-06T17:14:00Z">
              <w:r w:rsidRPr="00AD4C3A">
                <w:rPr>
                  <w:rFonts w:ascii="Avenir Next" w:hAnsi="Avenir Next" w:cs="Avenir Next"/>
                  <w:color w:val="000000"/>
                  <w:szCs w:val="22"/>
                  <w:lang w:val="en-US" w:eastAsia="en-GB"/>
                </w:rPr>
                <w:t>Evaluate and amend (emergency) procedures</w:t>
              </w:r>
            </w:ins>
          </w:p>
          <w:p w:rsidR="00D0026A" w:rsidRPr="0073424A" w:rsidRDefault="00EF13A5" w:rsidP="00D0026A">
            <w:pPr>
              <w:autoSpaceDE w:val="0"/>
              <w:autoSpaceDN w:val="0"/>
              <w:adjustRightInd w:val="0"/>
              <w:rPr>
                <w:ins w:id="3036" w:author="Lilian Biber" w:date="2018-08-06T17:31:00Z"/>
                <w:rFonts w:ascii="Avenir Next" w:hAnsi="Avenir Next" w:cs="Avenir Next"/>
                <w:color w:val="000000"/>
                <w:szCs w:val="22"/>
                <w:lang w:val="en-US" w:eastAsia="en-GB"/>
                <w:rPrChange w:id="3037" w:author="Lilian Biber" w:date="2018-08-09T09:23:00Z">
                  <w:rPr>
                    <w:ins w:id="3038" w:author="Lilian Biber" w:date="2018-08-06T17:31:00Z"/>
                    <w:rFonts w:ascii="Avenir Next" w:hAnsi="Avenir Next" w:cs="Avenir Next"/>
                    <w:color w:val="000000"/>
                    <w:szCs w:val="22"/>
                    <w:lang w:val="nl-NL" w:eastAsia="en-GB"/>
                  </w:rPr>
                </w:rPrChange>
              </w:rPr>
            </w:pPr>
            <w:ins w:id="3039" w:author="Lilian Biber" w:date="2018-08-06T17:30:00Z">
              <w:r w:rsidRPr="00EF13A5">
                <w:rPr>
                  <w:rFonts w:ascii="Avenir Next" w:hAnsi="Avenir Next" w:cs="Avenir Next"/>
                  <w:color w:val="000000"/>
                  <w:szCs w:val="22"/>
                  <w:lang w:val="en-US" w:eastAsia="en-GB"/>
                  <w:rPrChange w:id="3040" w:author="Lilian Biber" w:date="2018-08-09T09:23:00Z">
                    <w:rPr>
                      <w:rFonts w:ascii="Avenir Next" w:hAnsi="Avenir Next" w:cs="Avenir Next"/>
                      <w:color w:val="000000"/>
                      <w:szCs w:val="22"/>
                      <w:lang w:val="nl-NL" w:eastAsia="en-GB"/>
                    </w:rPr>
                  </w:rPrChange>
                </w:rPr>
                <w:t>Manage administrative organization</w:t>
              </w:r>
            </w:ins>
          </w:p>
          <w:p w:rsidR="00D0026A" w:rsidRDefault="00D0026A" w:rsidP="00D0026A">
            <w:pPr>
              <w:autoSpaceDE w:val="0"/>
              <w:autoSpaceDN w:val="0"/>
              <w:adjustRightInd w:val="0"/>
              <w:rPr>
                <w:ins w:id="3041" w:author="Lilian Biber" w:date="2018-08-06T17:05:00Z"/>
                <w:szCs w:val="22"/>
                <w:lang w:val="en-US"/>
              </w:rPr>
            </w:pPr>
            <w:ins w:id="3042" w:author="Lilian Biber" w:date="2018-08-06T17:31:00Z">
              <w:r w:rsidRPr="00AD4C3A">
                <w:rPr>
                  <w:rFonts w:ascii="Avenir Next" w:hAnsi="Avenir Next" w:cs="Avenir Next"/>
                  <w:color w:val="000000"/>
                  <w:szCs w:val="22"/>
                  <w:lang w:val="en-US" w:eastAsia="en-GB"/>
                </w:rPr>
                <w:t>Manage system for procedure changes</w:t>
              </w:r>
            </w:ins>
          </w:p>
        </w:tc>
        <w:tc>
          <w:tcPr>
            <w:tcW w:w="2912" w:type="dxa"/>
            <w:tcPrChange w:id="3043" w:author="Lilian Biber" w:date="2018-08-06T17:16:00Z">
              <w:tcPr>
                <w:tcW w:w="2912" w:type="dxa"/>
              </w:tcPr>
            </w:tcPrChange>
          </w:tcPr>
          <w:p w:rsidR="00D0026A" w:rsidRDefault="00D0026A" w:rsidP="00D0026A">
            <w:pPr>
              <w:autoSpaceDE w:val="0"/>
              <w:autoSpaceDN w:val="0"/>
              <w:adjustRightInd w:val="0"/>
              <w:rPr>
                <w:ins w:id="3044" w:author="Lilian Biber" w:date="2018-08-06T17:05:00Z"/>
                <w:szCs w:val="22"/>
                <w:lang w:val="en-US"/>
              </w:rPr>
            </w:pPr>
            <w:ins w:id="3045" w:author="Lilian Biber" w:date="2018-08-06T17:17:00Z">
              <w:r w:rsidRPr="00AD4C3A">
                <w:rPr>
                  <w:rFonts w:ascii="Avenir Next" w:hAnsi="Avenir Next" w:cs="Avenir Next"/>
                  <w:color w:val="000000"/>
                  <w:szCs w:val="22"/>
                  <w:lang w:val="en-US" w:eastAsia="en-GB"/>
                </w:rPr>
                <w:t>Involved in placement of equipment</w:t>
              </w:r>
            </w:ins>
          </w:p>
        </w:tc>
        <w:tc>
          <w:tcPr>
            <w:tcW w:w="2912" w:type="dxa"/>
            <w:tcPrChange w:id="3046" w:author="Lilian Biber" w:date="2018-08-06T17:16:00Z">
              <w:tcPr>
                <w:tcW w:w="2912" w:type="dxa"/>
              </w:tcPr>
            </w:tcPrChange>
          </w:tcPr>
          <w:p w:rsidR="00D0026A" w:rsidRPr="0073424A" w:rsidRDefault="00EF13A5" w:rsidP="00D0026A">
            <w:pPr>
              <w:autoSpaceDE w:val="0"/>
              <w:autoSpaceDN w:val="0"/>
              <w:adjustRightInd w:val="0"/>
              <w:rPr>
                <w:ins w:id="3047" w:author="Lilian Biber" w:date="2018-08-06T17:34:00Z"/>
                <w:rFonts w:ascii="Avenir Next" w:hAnsi="Avenir Next" w:cs="Avenir Next"/>
                <w:color w:val="000000"/>
                <w:szCs w:val="22"/>
                <w:lang w:val="en-US" w:eastAsia="en-GB"/>
                <w:rPrChange w:id="3048" w:author="Lilian Biber" w:date="2018-08-09T09:23:00Z">
                  <w:rPr>
                    <w:ins w:id="3049" w:author="Lilian Biber" w:date="2018-08-06T17:34:00Z"/>
                    <w:rFonts w:ascii="Avenir Next" w:hAnsi="Avenir Next" w:cs="Avenir Next"/>
                    <w:color w:val="000000"/>
                    <w:szCs w:val="22"/>
                    <w:lang w:val="nl-NL" w:eastAsia="en-GB"/>
                  </w:rPr>
                </w:rPrChange>
              </w:rPr>
            </w:pPr>
            <w:ins w:id="3050" w:author="Lilian Biber" w:date="2018-08-06T17:26:00Z">
              <w:r w:rsidRPr="00EF13A5">
                <w:rPr>
                  <w:rFonts w:ascii="Avenir Next" w:hAnsi="Avenir Next" w:cs="Avenir Next"/>
                  <w:color w:val="000000"/>
                  <w:szCs w:val="22"/>
                  <w:lang w:val="en-US" w:eastAsia="en-GB"/>
                  <w:rPrChange w:id="3051" w:author="Lilian Biber" w:date="2018-08-09T09:23:00Z">
                    <w:rPr>
                      <w:rFonts w:ascii="Avenir Next" w:hAnsi="Avenir Next" w:cs="Avenir Next"/>
                      <w:color w:val="000000"/>
                      <w:szCs w:val="22"/>
                      <w:lang w:val="nl-NL" w:eastAsia="en-GB"/>
                    </w:rPr>
                  </w:rPrChange>
                </w:rPr>
                <w:t>Monitoring of green policy</w:t>
              </w:r>
            </w:ins>
          </w:p>
          <w:p w:rsidR="00D0026A" w:rsidRDefault="00D0026A" w:rsidP="00D0026A">
            <w:pPr>
              <w:autoSpaceDE w:val="0"/>
              <w:autoSpaceDN w:val="0"/>
              <w:adjustRightInd w:val="0"/>
              <w:rPr>
                <w:ins w:id="3052" w:author="Lilian Biber" w:date="2018-08-06T17:37:00Z"/>
                <w:rFonts w:ascii="Avenir Next" w:hAnsi="Avenir Next" w:cs="Avenir Next"/>
                <w:color w:val="000000"/>
                <w:szCs w:val="22"/>
                <w:lang w:val="en-US" w:eastAsia="en-GB"/>
              </w:rPr>
            </w:pPr>
            <w:ins w:id="3053" w:author="Lilian Biber" w:date="2018-08-06T17:34:00Z">
              <w:r w:rsidRPr="00AD4C3A">
                <w:rPr>
                  <w:rFonts w:ascii="Avenir Next" w:hAnsi="Avenir Next" w:cs="Avenir Next"/>
                  <w:color w:val="000000"/>
                  <w:szCs w:val="22"/>
                  <w:lang w:val="en-US" w:eastAsia="en-GB"/>
                </w:rPr>
                <w:t>Administration of incidents and accidents</w:t>
              </w:r>
            </w:ins>
          </w:p>
          <w:p w:rsidR="00A552EC" w:rsidRDefault="00A552EC" w:rsidP="00D0026A">
            <w:pPr>
              <w:autoSpaceDE w:val="0"/>
              <w:autoSpaceDN w:val="0"/>
              <w:adjustRightInd w:val="0"/>
              <w:rPr>
                <w:ins w:id="3054" w:author="Lilian Biber" w:date="2018-08-06T17:41:00Z"/>
                <w:rFonts w:ascii="Avenir Next" w:hAnsi="Avenir Next" w:cs="Avenir Next"/>
                <w:color w:val="000000"/>
                <w:szCs w:val="22"/>
                <w:lang w:val="en-US" w:eastAsia="en-GB"/>
              </w:rPr>
            </w:pPr>
            <w:ins w:id="3055" w:author="Lilian Biber" w:date="2018-08-06T17:37:00Z">
              <w:r w:rsidRPr="00AD4C3A">
                <w:rPr>
                  <w:rFonts w:ascii="Avenir Next" w:hAnsi="Avenir Next" w:cs="Avenir Next"/>
                  <w:color w:val="000000"/>
                  <w:szCs w:val="22"/>
                  <w:lang w:val="en-US" w:eastAsia="en-GB"/>
                </w:rPr>
                <w:t>Evaluate and monitor port strategies</w:t>
              </w:r>
            </w:ins>
          </w:p>
          <w:p w:rsidR="00A552EC" w:rsidRDefault="00A552EC" w:rsidP="00D0026A">
            <w:pPr>
              <w:autoSpaceDE w:val="0"/>
              <w:autoSpaceDN w:val="0"/>
              <w:adjustRightInd w:val="0"/>
              <w:rPr>
                <w:ins w:id="3056" w:author="Lilian Biber" w:date="2018-08-06T17:41:00Z"/>
                <w:rFonts w:ascii="Avenir Next" w:hAnsi="Avenir Next" w:cs="Avenir Next"/>
                <w:color w:val="000000"/>
                <w:szCs w:val="22"/>
                <w:lang w:val="en-US" w:eastAsia="en-GB"/>
              </w:rPr>
            </w:pPr>
            <w:ins w:id="3057" w:author="Lilian Biber" w:date="2018-08-06T17:41:00Z">
              <w:r w:rsidRPr="00AD4C3A">
                <w:rPr>
                  <w:rFonts w:ascii="Avenir Next" w:hAnsi="Avenir Next" w:cs="Avenir Next"/>
                  <w:color w:val="000000"/>
                  <w:szCs w:val="22"/>
                  <w:lang w:val="en-US" w:eastAsia="en-GB"/>
                </w:rPr>
                <w:t>Evaluate and monitor security policy</w:t>
              </w:r>
            </w:ins>
          </w:p>
          <w:p w:rsidR="00A552EC" w:rsidRDefault="00A552EC" w:rsidP="00D0026A">
            <w:pPr>
              <w:autoSpaceDE w:val="0"/>
              <w:autoSpaceDN w:val="0"/>
              <w:adjustRightInd w:val="0"/>
              <w:rPr>
                <w:ins w:id="3058" w:author="Lilian Biber" w:date="2018-08-06T17:42:00Z"/>
                <w:rFonts w:ascii="Avenir Next" w:hAnsi="Avenir Next" w:cs="Avenir Next"/>
                <w:color w:val="000000"/>
                <w:szCs w:val="22"/>
                <w:lang w:val="en-US" w:eastAsia="en-GB"/>
              </w:rPr>
            </w:pPr>
            <w:ins w:id="3059" w:author="Lilian Biber" w:date="2018-08-06T17:41:00Z">
              <w:r w:rsidRPr="00D8692A">
                <w:rPr>
                  <w:rFonts w:ascii="Avenir Next" w:hAnsi="Avenir Next" w:cs="Avenir Next"/>
                  <w:color w:val="000000"/>
                  <w:szCs w:val="22"/>
                  <w:lang w:val="en-US" w:eastAsia="en-GB"/>
                </w:rPr>
                <w:lastRenderedPageBreak/>
                <w:t>Implementation of dangerous cargo policy and pollution control policy</w:t>
              </w:r>
            </w:ins>
          </w:p>
          <w:p w:rsidR="00A552EC" w:rsidRDefault="00A552EC" w:rsidP="00D0026A">
            <w:pPr>
              <w:autoSpaceDE w:val="0"/>
              <w:autoSpaceDN w:val="0"/>
              <w:adjustRightInd w:val="0"/>
              <w:rPr>
                <w:ins w:id="3060" w:author="Lilian Biber" w:date="2018-08-06T17:05:00Z"/>
                <w:szCs w:val="22"/>
                <w:lang w:val="en-US"/>
              </w:rPr>
            </w:pPr>
            <w:ins w:id="3061" w:author="Lilian Biber" w:date="2018-08-06T17:42:00Z">
              <w:r w:rsidRPr="00213582">
                <w:rPr>
                  <w:rFonts w:ascii="Avenir Next" w:hAnsi="Avenir Next" w:cs="Avenir Next"/>
                  <w:color w:val="000000"/>
                  <w:szCs w:val="22"/>
                  <w:lang w:val="en-US" w:eastAsia="en-GB"/>
                </w:rPr>
                <w:t>Presentation of organization on a tactical level</w:t>
              </w:r>
            </w:ins>
          </w:p>
        </w:tc>
        <w:tc>
          <w:tcPr>
            <w:tcW w:w="2912" w:type="dxa"/>
            <w:tcPrChange w:id="3062" w:author="Lilian Biber" w:date="2018-08-06T17:16:00Z">
              <w:tcPr>
                <w:tcW w:w="2912" w:type="dxa"/>
              </w:tcPr>
            </w:tcPrChange>
          </w:tcPr>
          <w:p w:rsidR="00D0026A" w:rsidRDefault="00D0026A" w:rsidP="00D0026A">
            <w:pPr>
              <w:autoSpaceDE w:val="0"/>
              <w:autoSpaceDN w:val="0"/>
              <w:adjustRightInd w:val="0"/>
              <w:rPr>
                <w:ins w:id="3063" w:author="Lilian Biber" w:date="2018-08-06T17:33:00Z"/>
                <w:rFonts w:ascii="Avenir Next" w:hAnsi="Avenir Next" w:cs="Avenir Next"/>
                <w:color w:val="000000"/>
                <w:szCs w:val="22"/>
                <w:lang w:val="en-US" w:eastAsia="en-GB"/>
              </w:rPr>
            </w:pPr>
            <w:ins w:id="3064" w:author="Lilian Biber" w:date="2018-08-06T17:26:00Z">
              <w:r w:rsidRPr="007E4800">
                <w:rPr>
                  <w:rFonts w:ascii="Avenir Next" w:hAnsi="Avenir Next" w:cs="Avenir Next"/>
                  <w:color w:val="000000"/>
                  <w:szCs w:val="22"/>
                  <w:lang w:val="en-US" w:eastAsia="en-GB"/>
                </w:rPr>
                <w:lastRenderedPageBreak/>
                <w:t>Implementation of privacy policy into day to day operation</w:t>
              </w:r>
            </w:ins>
          </w:p>
          <w:p w:rsidR="00D0026A" w:rsidRDefault="00D0026A" w:rsidP="00D0026A">
            <w:pPr>
              <w:autoSpaceDE w:val="0"/>
              <w:autoSpaceDN w:val="0"/>
              <w:adjustRightInd w:val="0"/>
              <w:rPr>
                <w:ins w:id="3065" w:author="Lilian Biber" w:date="2018-08-06T17:35:00Z"/>
                <w:rFonts w:ascii="Avenir Next" w:hAnsi="Avenir Next" w:cs="Avenir Next"/>
                <w:color w:val="000000"/>
                <w:szCs w:val="22"/>
                <w:lang w:val="en-US" w:eastAsia="en-GB"/>
              </w:rPr>
            </w:pPr>
            <w:ins w:id="3066" w:author="Lilian Biber" w:date="2018-08-06T17:33:00Z">
              <w:r w:rsidRPr="00AD4C3A">
                <w:rPr>
                  <w:rFonts w:ascii="Avenir Next" w:hAnsi="Avenir Next" w:cs="Avenir Next"/>
                  <w:color w:val="000000"/>
                  <w:szCs w:val="22"/>
                  <w:lang w:val="en-US" w:eastAsia="en-GB"/>
                </w:rPr>
                <w:t>Plan and oversee training cycle</w:t>
              </w:r>
            </w:ins>
          </w:p>
          <w:p w:rsidR="00D0026A" w:rsidRDefault="00D0026A" w:rsidP="00D0026A">
            <w:pPr>
              <w:autoSpaceDE w:val="0"/>
              <w:autoSpaceDN w:val="0"/>
              <w:adjustRightInd w:val="0"/>
              <w:rPr>
                <w:ins w:id="3067" w:author="Lilian Biber" w:date="2018-08-06T17:36:00Z"/>
                <w:rFonts w:ascii="Avenir Next" w:hAnsi="Avenir Next" w:cs="Avenir Next"/>
                <w:color w:val="000000"/>
                <w:szCs w:val="22"/>
                <w:lang w:val="en-US" w:eastAsia="en-GB"/>
              </w:rPr>
            </w:pPr>
            <w:ins w:id="3068" w:author="Lilian Biber" w:date="2018-08-06T17:35:00Z">
              <w:r w:rsidRPr="00AD4C3A">
                <w:rPr>
                  <w:rFonts w:ascii="Avenir Next" w:hAnsi="Avenir Next" w:cs="Avenir Next"/>
                  <w:color w:val="000000"/>
                  <w:szCs w:val="22"/>
                  <w:lang w:val="en-US" w:eastAsia="en-GB"/>
                </w:rPr>
                <w:t>Implementation of manpower planning system</w:t>
              </w:r>
            </w:ins>
          </w:p>
          <w:p w:rsidR="00A552EC" w:rsidRDefault="00A552EC" w:rsidP="00D0026A">
            <w:pPr>
              <w:autoSpaceDE w:val="0"/>
              <w:autoSpaceDN w:val="0"/>
              <w:adjustRightInd w:val="0"/>
              <w:rPr>
                <w:ins w:id="3069" w:author="Lilian Biber" w:date="2018-08-06T17:37:00Z"/>
                <w:rFonts w:ascii="Avenir Next" w:hAnsi="Avenir Next" w:cs="Avenir Next"/>
                <w:color w:val="000000"/>
                <w:szCs w:val="22"/>
                <w:lang w:val="en-US" w:eastAsia="en-GB"/>
              </w:rPr>
            </w:pPr>
            <w:ins w:id="3070" w:author="Lilian Biber" w:date="2018-08-06T17:36:00Z">
              <w:r w:rsidRPr="00527E7D">
                <w:rPr>
                  <w:rFonts w:ascii="Avenir Next" w:hAnsi="Avenir Next" w:cs="Avenir Next"/>
                  <w:color w:val="000000"/>
                  <w:szCs w:val="22"/>
                  <w:lang w:val="en-US" w:eastAsia="en-GB"/>
                </w:rPr>
                <w:lastRenderedPageBreak/>
                <w:t>Communication and evaluation of sick leave policy</w:t>
              </w:r>
            </w:ins>
          </w:p>
          <w:p w:rsidR="00A552EC" w:rsidRDefault="00A552EC" w:rsidP="00D0026A">
            <w:pPr>
              <w:autoSpaceDE w:val="0"/>
              <w:autoSpaceDN w:val="0"/>
              <w:adjustRightInd w:val="0"/>
              <w:rPr>
                <w:ins w:id="3071" w:author="Lilian Biber" w:date="2018-08-06T17:42:00Z"/>
                <w:rFonts w:ascii="Avenir Next" w:hAnsi="Avenir Next" w:cs="Avenir Next"/>
                <w:color w:val="000000"/>
                <w:szCs w:val="22"/>
                <w:lang w:val="en-US" w:eastAsia="en-GB"/>
              </w:rPr>
            </w:pPr>
            <w:ins w:id="3072" w:author="Lilian Biber" w:date="2018-08-06T17:37:00Z">
              <w:r w:rsidRPr="00536807">
                <w:rPr>
                  <w:rFonts w:ascii="Avenir Next" w:hAnsi="Avenir Next" w:cs="Avenir Next"/>
                  <w:color w:val="000000"/>
                  <w:szCs w:val="22"/>
                  <w:lang w:val="en-US" w:eastAsia="en-GB"/>
                </w:rPr>
                <w:t>Communication and evaluation of drugs and alcohol policy</w:t>
              </w:r>
            </w:ins>
          </w:p>
          <w:p w:rsidR="00A552EC" w:rsidRDefault="00A552EC" w:rsidP="00D0026A">
            <w:pPr>
              <w:autoSpaceDE w:val="0"/>
              <w:autoSpaceDN w:val="0"/>
              <w:adjustRightInd w:val="0"/>
              <w:rPr>
                <w:ins w:id="3073" w:author="Lilian Biber" w:date="2018-08-06T17:45:00Z"/>
                <w:rFonts w:ascii="Avenir Next" w:hAnsi="Avenir Next" w:cs="Avenir Next"/>
                <w:color w:val="000000"/>
                <w:szCs w:val="22"/>
                <w:lang w:val="en-US" w:eastAsia="en-GB"/>
              </w:rPr>
            </w:pPr>
            <w:ins w:id="3074" w:author="Lilian Biber" w:date="2018-08-06T17:42:00Z">
              <w:r w:rsidRPr="007D527F">
                <w:rPr>
                  <w:rFonts w:ascii="Avenir Next" w:hAnsi="Avenir Next" w:cs="Avenir Next"/>
                  <w:color w:val="000000"/>
                  <w:szCs w:val="22"/>
                  <w:lang w:val="en-US" w:eastAsia="en-GB"/>
                </w:rPr>
                <w:t>Communication of aggression protocol and evaluation of effectiveness</w:t>
              </w:r>
            </w:ins>
          </w:p>
          <w:p w:rsidR="00A552EC" w:rsidRPr="00482F5D" w:rsidRDefault="00A552EC" w:rsidP="00D0026A">
            <w:pPr>
              <w:autoSpaceDE w:val="0"/>
              <w:autoSpaceDN w:val="0"/>
              <w:adjustRightInd w:val="0"/>
              <w:rPr>
                <w:ins w:id="3075" w:author="Lilian Biber" w:date="2018-08-06T17:05:00Z"/>
                <w:rFonts w:ascii="Avenir Next" w:hAnsi="Avenir Next" w:cs="Avenir Next"/>
                <w:color w:val="000000"/>
                <w:szCs w:val="22"/>
                <w:lang w:val="en-US" w:eastAsia="en-GB"/>
                <w:rPrChange w:id="3076" w:author="Lilian Biber" w:date="2018-08-06T17:18:00Z">
                  <w:rPr>
                    <w:ins w:id="3077" w:author="Lilian Biber" w:date="2018-08-06T17:05:00Z"/>
                    <w:szCs w:val="22"/>
                    <w:lang w:val="en-US"/>
                  </w:rPr>
                </w:rPrChange>
              </w:rPr>
            </w:pPr>
            <w:ins w:id="3078" w:author="Lilian Biber" w:date="2018-08-06T17:45:00Z">
              <w:r w:rsidRPr="00AD4C3A">
                <w:rPr>
                  <w:rFonts w:ascii="Avenir Next" w:hAnsi="Avenir Next" w:cs="Avenir Next"/>
                  <w:color w:val="000000"/>
                  <w:szCs w:val="22"/>
                  <w:lang w:val="en-US" w:eastAsia="en-GB"/>
                </w:rPr>
                <w:t>Setup of system for stress management</w:t>
              </w:r>
            </w:ins>
          </w:p>
        </w:tc>
      </w:tr>
      <w:tr w:rsidR="00D0026A" w:rsidTr="00482F5D">
        <w:trPr>
          <w:ins w:id="3079" w:author="Lilian Biber" w:date="2018-08-06T17:05:00Z"/>
        </w:trPr>
        <w:tc>
          <w:tcPr>
            <w:tcW w:w="1980" w:type="dxa"/>
            <w:tcPrChange w:id="3080" w:author="Lilian Biber" w:date="2018-08-06T17:16:00Z">
              <w:tcPr>
                <w:tcW w:w="1980" w:type="dxa"/>
              </w:tcPr>
            </w:tcPrChange>
          </w:tcPr>
          <w:p w:rsidR="00D0026A" w:rsidRDefault="00D0026A" w:rsidP="00D0026A">
            <w:pPr>
              <w:autoSpaceDE w:val="0"/>
              <w:autoSpaceDN w:val="0"/>
              <w:adjustRightInd w:val="0"/>
              <w:rPr>
                <w:ins w:id="3081" w:author="Lilian Biber" w:date="2018-08-06T17:05:00Z"/>
                <w:szCs w:val="22"/>
                <w:lang w:val="en-US"/>
              </w:rPr>
            </w:pPr>
            <w:ins w:id="3082" w:author="Lilian Biber" w:date="2018-08-06T17:06:00Z">
              <w:r>
                <w:rPr>
                  <w:szCs w:val="22"/>
                  <w:lang w:val="en-US"/>
                </w:rPr>
                <w:lastRenderedPageBreak/>
                <w:t>Operational</w:t>
              </w:r>
            </w:ins>
          </w:p>
        </w:tc>
        <w:tc>
          <w:tcPr>
            <w:tcW w:w="2912" w:type="dxa"/>
            <w:tcPrChange w:id="3083" w:author="Lilian Biber" w:date="2018-08-06T17:16:00Z">
              <w:tcPr>
                <w:tcW w:w="2912" w:type="dxa"/>
              </w:tcPr>
            </w:tcPrChange>
          </w:tcPr>
          <w:p w:rsidR="00D0026A" w:rsidRPr="0073424A" w:rsidRDefault="00EF13A5" w:rsidP="00D0026A">
            <w:pPr>
              <w:autoSpaceDE w:val="0"/>
              <w:autoSpaceDN w:val="0"/>
              <w:adjustRightInd w:val="0"/>
              <w:rPr>
                <w:ins w:id="3084" w:author="Lilian Biber" w:date="2018-08-06T17:38:00Z"/>
                <w:rFonts w:ascii="Avenir Next" w:hAnsi="Avenir Next" w:cs="Avenir Next"/>
                <w:color w:val="000000"/>
                <w:szCs w:val="22"/>
                <w:lang w:val="en-US" w:eastAsia="en-GB"/>
                <w:rPrChange w:id="3085" w:author="Lilian Biber" w:date="2018-08-09T09:23:00Z">
                  <w:rPr>
                    <w:ins w:id="3086" w:author="Lilian Biber" w:date="2018-08-06T17:38:00Z"/>
                    <w:rFonts w:ascii="Avenir Next" w:hAnsi="Avenir Next" w:cs="Avenir Next"/>
                    <w:color w:val="000000"/>
                    <w:szCs w:val="22"/>
                    <w:lang w:val="nl-NL" w:eastAsia="en-GB"/>
                  </w:rPr>
                </w:rPrChange>
              </w:rPr>
            </w:pPr>
            <w:ins w:id="3087" w:author="Lilian Biber" w:date="2018-08-06T17:10:00Z">
              <w:r w:rsidRPr="00EF13A5">
                <w:rPr>
                  <w:rFonts w:ascii="Avenir Next" w:hAnsi="Avenir Next" w:cs="Avenir Next"/>
                  <w:color w:val="000000"/>
                  <w:szCs w:val="22"/>
                  <w:lang w:val="en-US" w:eastAsia="en-GB"/>
                  <w:rPrChange w:id="3088" w:author="Lilian Biber" w:date="2018-08-09T09:23:00Z">
                    <w:rPr>
                      <w:rFonts w:ascii="Avenir Next" w:hAnsi="Avenir Next" w:cs="Avenir Next"/>
                      <w:color w:val="000000"/>
                      <w:szCs w:val="22"/>
                      <w:lang w:val="nl-NL" w:eastAsia="en-GB"/>
                    </w:rPr>
                  </w:rPrChange>
                </w:rPr>
                <w:t>Monitor execution of procedures</w:t>
              </w:r>
            </w:ins>
          </w:p>
          <w:p w:rsidR="00A552EC" w:rsidRDefault="00EF13A5" w:rsidP="00D0026A">
            <w:pPr>
              <w:autoSpaceDE w:val="0"/>
              <w:autoSpaceDN w:val="0"/>
              <w:adjustRightInd w:val="0"/>
              <w:rPr>
                <w:ins w:id="3089" w:author="Lilian Biber" w:date="2018-08-06T17:05:00Z"/>
                <w:szCs w:val="22"/>
                <w:lang w:val="en-US"/>
              </w:rPr>
            </w:pPr>
            <w:ins w:id="3090" w:author="Lilian Biber" w:date="2018-08-06T17:39:00Z">
              <w:r w:rsidRPr="00EF13A5">
                <w:rPr>
                  <w:rFonts w:ascii="Avenir Next" w:hAnsi="Avenir Next" w:cs="Avenir Next"/>
                  <w:color w:val="000000"/>
                  <w:szCs w:val="22"/>
                  <w:lang w:val="en-US" w:eastAsia="en-GB"/>
                  <w:rPrChange w:id="3091" w:author="Lilian Biber" w:date="2018-08-09T09:23:00Z">
                    <w:rPr>
                      <w:rFonts w:ascii="Avenir Next" w:hAnsi="Avenir Next" w:cs="Avenir Next"/>
                      <w:color w:val="000000"/>
                      <w:szCs w:val="22"/>
                      <w:lang w:val="nl-NL" w:eastAsia="en-GB"/>
                    </w:rPr>
                  </w:rPrChange>
                </w:rPr>
                <w:t>Update manuals</w:t>
              </w:r>
            </w:ins>
          </w:p>
        </w:tc>
        <w:tc>
          <w:tcPr>
            <w:tcW w:w="2912" w:type="dxa"/>
            <w:tcPrChange w:id="3092" w:author="Lilian Biber" w:date="2018-08-06T17:16:00Z">
              <w:tcPr>
                <w:tcW w:w="2912" w:type="dxa"/>
              </w:tcPr>
            </w:tcPrChange>
          </w:tcPr>
          <w:p w:rsidR="00D0026A" w:rsidRPr="0073424A" w:rsidRDefault="00EF13A5" w:rsidP="00D0026A">
            <w:pPr>
              <w:autoSpaceDE w:val="0"/>
              <w:autoSpaceDN w:val="0"/>
              <w:adjustRightInd w:val="0"/>
              <w:rPr>
                <w:ins w:id="3093" w:author="Lilian Biber" w:date="2018-08-06T17:43:00Z"/>
                <w:rFonts w:ascii="Avenir Next" w:hAnsi="Avenir Next" w:cs="Avenir Next"/>
                <w:color w:val="000000"/>
                <w:szCs w:val="22"/>
                <w:lang w:val="en-US" w:eastAsia="en-GB"/>
                <w:rPrChange w:id="3094" w:author="Lilian Biber" w:date="2018-08-09T09:23:00Z">
                  <w:rPr>
                    <w:ins w:id="3095" w:author="Lilian Biber" w:date="2018-08-06T17:43:00Z"/>
                    <w:rFonts w:ascii="Avenir Next" w:hAnsi="Avenir Next" w:cs="Avenir Next"/>
                    <w:color w:val="000000"/>
                    <w:szCs w:val="22"/>
                    <w:lang w:val="nl-NL" w:eastAsia="en-GB"/>
                  </w:rPr>
                </w:rPrChange>
              </w:rPr>
            </w:pPr>
            <w:ins w:id="3096" w:author="Lilian Biber" w:date="2018-08-06T17:41:00Z">
              <w:r w:rsidRPr="00EF13A5">
                <w:rPr>
                  <w:rFonts w:ascii="Avenir Next" w:hAnsi="Avenir Next" w:cs="Avenir Next"/>
                  <w:color w:val="000000"/>
                  <w:szCs w:val="22"/>
                  <w:lang w:val="en-US" w:eastAsia="en-GB"/>
                  <w:rPrChange w:id="3097" w:author="Lilian Biber" w:date="2018-08-09T09:23:00Z">
                    <w:rPr>
                      <w:rFonts w:ascii="Avenir Next" w:hAnsi="Avenir Next" w:cs="Avenir Next"/>
                      <w:color w:val="000000"/>
                      <w:szCs w:val="22"/>
                      <w:lang w:val="nl-NL" w:eastAsia="en-GB"/>
                    </w:rPr>
                  </w:rPrChange>
                </w:rPr>
                <w:t>Plan periodic maintenance</w:t>
              </w:r>
            </w:ins>
          </w:p>
          <w:p w:rsidR="00A552EC" w:rsidRPr="0073424A" w:rsidRDefault="00EF13A5" w:rsidP="00D0026A">
            <w:pPr>
              <w:autoSpaceDE w:val="0"/>
              <w:autoSpaceDN w:val="0"/>
              <w:adjustRightInd w:val="0"/>
              <w:rPr>
                <w:ins w:id="3098" w:author="Lilian Biber" w:date="2018-08-06T17:44:00Z"/>
                <w:rFonts w:ascii="Avenir Next" w:hAnsi="Avenir Next" w:cs="Avenir Next"/>
                <w:color w:val="000000"/>
                <w:szCs w:val="22"/>
                <w:lang w:val="en-US" w:eastAsia="en-GB"/>
                <w:rPrChange w:id="3099" w:author="Lilian Biber" w:date="2018-08-09T09:23:00Z">
                  <w:rPr>
                    <w:ins w:id="3100" w:author="Lilian Biber" w:date="2018-08-06T17:44:00Z"/>
                    <w:rFonts w:ascii="Avenir Next" w:hAnsi="Avenir Next" w:cs="Avenir Next"/>
                    <w:color w:val="000000"/>
                    <w:szCs w:val="22"/>
                    <w:lang w:val="nl-NL" w:eastAsia="en-GB"/>
                  </w:rPr>
                </w:rPrChange>
              </w:rPr>
            </w:pPr>
            <w:ins w:id="3101" w:author="Lilian Biber" w:date="2018-08-06T17:43:00Z">
              <w:r w:rsidRPr="00EF13A5">
                <w:rPr>
                  <w:rFonts w:ascii="Avenir Next" w:hAnsi="Avenir Next" w:cs="Avenir Next"/>
                  <w:color w:val="000000"/>
                  <w:szCs w:val="22"/>
                  <w:lang w:val="en-US" w:eastAsia="en-GB"/>
                  <w:rPrChange w:id="3102" w:author="Lilian Biber" w:date="2018-08-09T09:23:00Z">
                    <w:rPr>
                      <w:rFonts w:ascii="Avenir Next" w:hAnsi="Avenir Next" w:cs="Avenir Next"/>
                      <w:color w:val="000000"/>
                      <w:szCs w:val="22"/>
                      <w:lang w:val="nl-NL" w:eastAsia="en-GB"/>
                    </w:rPr>
                  </w:rPrChange>
                </w:rPr>
                <w:t>Operate equipment</w:t>
              </w:r>
            </w:ins>
          </w:p>
          <w:p w:rsidR="00A552EC" w:rsidRPr="0073424A" w:rsidRDefault="00EF13A5" w:rsidP="00D0026A">
            <w:pPr>
              <w:autoSpaceDE w:val="0"/>
              <w:autoSpaceDN w:val="0"/>
              <w:adjustRightInd w:val="0"/>
              <w:rPr>
                <w:ins w:id="3103" w:author="Lilian Biber" w:date="2018-08-06T17:43:00Z"/>
                <w:rFonts w:ascii="Avenir Next" w:hAnsi="Avenir Next" w:cs="Avenir Next"/>
                <w:color w:val="000000"/>
                <w:szCs w:val="22"/>
                <w:lang w:val="en-US" w:eastAsia="en-GB"/>
                <w:rPrChange w:id="3104" w:author="Lilian Biber" w:date="2018-08-09T09:23:00Z">
                  <w:rPr>
                    <w:ins w:id="3105" w:author="Lilian Biber" w:date="2018-08-06T17:43:00Z"/>
                    <w:rFonts w:ascii="Avenir Next" w:hAnsi="Avenir Next" w:cs="Avenir Next"/>
                    <w:color w:val="000000"/>
                    <w:szCs w:val="22"/>
                    <w:lang w:val="nl-NL" w:eastAsia="en-GB"/>
                  </w:rPr>
                </w:rPrChange>
              </w:rPr>
            </w:pPr>
            <w:ins w:id="3106" w:author="Lilian Biber" w:date="2018-08-06T17:44:00Z">
              <w:r w:rsidRPr="00EF13A5">
                <w:rPr>
                  <w:rFonts w:ascii="Avenir Next" w:hAnsi="Avenir Next" w:cs="Avenir Next"/>
                  <w:color w:val="000000"/>
                  <w:szCs w:val="22"/>
                  <w:lang w:val="en-US" w:eastAsia="en-GB"/>
                  <w:rPrChange w:id="3107" w:author="Lilian Biber" w:date="2018-08-09T09:23:00Z">
                    <w:rPr>
                      <w:rFonts w:ascii="Avenir Next" w:hAnsi="Avenir Next" w:cs="Avenir Next"/>
                      <w:color w:val="000000"/>
                      <w:szCs w:val="22"/>
                      <w:lang w:val="nl-NL" w:eastAsia="en-GB"/>
                    </w:rPr>
                  </w:rPrChange>
                </w:rPr>
                <w:t>Unplanned maintenance</w:t>
              </w:r>
            </w:ins>
          </w:p>
          <w:p w:rsidR="00A552EC" w:rsidRPr="0073424A" w:rsidRDefault="00EF13A5" w:rsidP="00D0026A">
            <w:pPr>
              <w:autoSpaceDE w:val="0"/>
              <w:autoSpaceDN w:val="0"/>
              <w:adjustRightInd w:val="0"/>
              <w:rPr>
                <w:ins w:id="3108" w:author="Lilian Biber" w:date="2018-08-06T17:44:00Z"/>
                <w:rFonts w:ascii="Avenir Next" w:hAnsi="Avenir Next" w:cs="Avenir Next"/>
                <w:color w:val="000000"/>
                <w:szCs w:val="22"/>
                <w:lang w:val="en-US" w:eastAsia="en-GB"/>
                <w:rPrChange w:id="3109" w:author="Lilian Biber" w:date="2018-08-09T09:23:00Z">
                  <w:rPr>
                    <w:ins w:id="3110" w:author="Lilian Biber" w:date="2018-08-06T17:44:00Z"/>
                    <w:rFonts w:ascii="Avenir Next" w:hAnsi="Avenir Next" w:cs="Avenir Next"/>
                    <w:color w:val="000000"/>
                    <w:szCs w:val="22"/>
                    <w:lang w:val="nl-NL" w:eastAsia="en-GB"/>
                  </w:rPr>
                </w:rPrChange>
              </w:rPr>
            </w:pPr>
            <w:ins w:id="3111" w:author="Lilian Biber" w:date="2018-08-06T17:43:00Z">
              <w:r w:rsidRPr="00EF13A5">
                <w:rPr>
                  <w:rFonts w:ascii="Avenir Next" w:hAnsi="Avenir Next" w:cs="Avenir Next"/>
                  <w:color w:val="000000"/>
                  <w:szCs w:val="22"/>
                  <w:lang w:val="en-US" w:eastAsia="en-GB"/>
                  <w:rPrChange w:id="3112" w:author="Lilian Biber" w:date="2018-08-09T09:23:00Z">
                    <w:rPr>
                      <w:rFonts w:ascii="Avenir Next" w:hAnsi="Avenir Next" w:cs="Avenir Next"/>
                      <w:color w:val="000000"/>
                      <w:szCs w:val="22"/>
                      <w:lang w:val="nl-NL" w:eastAsia="en-GB"/>
                    </w:rPr>
                  </w:rPrChange>
                </w:rPr>
                <w:t>Update charts, information systems</w:t>
              </w:r>
            </w:ins>
          </w:p>
          <w:p w:rsidR="00A552EC" w:rsidRDefault="00EF13A5" w:rsidP="00D0026A">
            <w:pPr>
              <w:autoSpaceDE w:val="0"/>
              <w:autoSpaceDN w:val="0"/>
              <w:adjustRightInd w:val="0"/>
              <w:rPr>
                <w:ins w:id="3113" w:author="Lilian Biber" w:date="2018-08-06T17:05:00Z"/>
                <w:szCs w:val="22"/>
                <w:lang w:val="en-US"/>
              </w:rPr>
            </w:pPr>
            <w:ins w:id="3114" w:author="Lilian Biber" w:date="2018-08-06T17:44:00Z">
              <w:r w:rsidRPr="00EF13A5">
                <w:rPr>
                  <w:rFonts w:ascii="Avenir Next" w:hAnsi="Avenir Next" w:cs="Avenir Next"/>
                  <w:color w:val="000000"/>
                  <w:szCs w:val="22"/>
                  <w:lang w:val="en-US" w:eastAsia="en-GB"/>
                  <w:rPrChange w:id="3115" w:author="Lilian Biber" w:date="2018-08-09T09:23:00Z">
                    <w:rPr>
                      <w:rFonts w:ascii="Avenir Next" w:hAnsi="Avenir Next" w:cs="Avenir Next"/>
                      <w:color w:val="000000"/>
                      <w:szCs w:val="22"/>
                      <w:lang w:val="nl-NL" w:eastAsia="en-GB"/>
                    </w:rPr>
                  </w:rPrChange>
                </w:rPr>
                <w:t>Gather monitoring data</w:t>
              </w:r>
            </w:ins>
          </w:p>
        </w:tc>
        <w:tc>
          <w:tcPr>
            <w:tcW w:w="2912" w:type="dxa"/>
            <w:tcPrChange w:id="3116" w:author="Lilian Biber" w:date="2018-08-06T17:16:00Z">
              <w:tcPr>
                <w:tcW w:w="2912" w:type="dxa"/>
              </w:tcPr>
            </w:tcPrChange>
          </w:tcPr>
          <w:p w:rsidR="00D0026A" w:rsidRDefault="00D0026A" w:rsidP="00D0026A">
            <w:pPr>
              <w:autoSpaceDE w:val="0"/>
              <w:autoSpaceDN w:val="0"/>
              <w:adjustRightInd w:val="0"/>
              <w:rPr>
                <w:ins w:id="3117" w:author="Lilian Biber" w:date="2018-08-06T17:33:00Z"/>
                <w:rFonts w:ascii="Avenir Next" w:hAnsi="Avenir Next" w:cs="Avenir Next"/>
                <w:color w:val="000000"/>
                <w:szCs w:val="22"/>
                <w:lang w:val="en-US" w:eastAsia="en-GB"/>
              </w:rPr>
            </w:pPr>
            <w:ins w:id="3118" w:author="Lilian Biber" w:date="2018-08-06T17:25:00Z">
              <w:r w:rsidRPr="00617C9E">
                <w:rPr>
                  <w:rFonts w:ascii="Avenir Next" w:hAnsi="Avenir Next" w:cs="Avenir Next"/>
                  <w:color w:val="000000"/>
                  <w:szCs w:val="22"/>
                  <w:lang w:val="en-US" w:eastAsia="en-GB"/>
                </w:rPr>
                <w:t>Presentation of organization on an operational level</w:t>
              </w:r>
            </w:ins>
          </w:p>
          <w:p w:rsidR="00D0026A" w:rsidRDefault="00D0026A" w:rsidP="00D0026A">
            <w:pPr>
              <w:autoSpaceDE w:val="0"/>
              <w:autoSpaceDN w:val="0"/>
              <w:adjustRightInd w:val="0"/>
              <w:rPr>
                <w:ins w:id="3119" w:author="Lilian Biber" w:date="2018-08-06T17:37:00Z"/>
                <w:rFonts w:ascii="Avenir Next" w:hAnsi="Avenir Next" w:cs="Avenir Next"/>
                <w:color w:val="000000"/>
                <w:szCs w:val="22"/>
                <w:lang w:val="en-US" w:eastAsia="en-GB"/>
              </w:rPr>
            </w:pPr>
            <w:ins w:id="3120" w:author="Lilian Biber" w:date="2018-08-06T17:33:00Z">
              <w:r w:rsidRPr="00300845">
                <w:rPr>
                  <w:rFonts w:ascii="Avenir Next" w:hAnsi="Avenir Next" w:cs="Avenir Next"/>
                  <w:color w:val="000000"/>
                  <w:szCs w:val="22"/>
                  <w:lang w:val="en-US" w:eastAsia="en-GB"/>
                </w:rPr>
                <w:t>Execution of dangerous cargo policy and pollution policy</w:t>
              </w:r>
            </w:ins>
          </w:p>
          <w:p w:rsidR="00A552EC" w:rsidRPr="0073424A" w:rsidRDefault="00EF13A5" w:rsidP="00D0026A">
            <w:pPr>
              <w:autoSpaceDE w:val="0"/>
              <w:autoSpaceDN w:val="0"/>
              <w:adjustRightInd w:val="0"/>
              <w:rPr>
                <w:ins w:id="3121" w:author="Lilian Biber" w:date="2018-08-06T17:38:00Z"/>
                <w:rFonts w:ascii="Avenir Next" w:hAnsi="Avenir Next" w:cs="Avenir Next"/>
                <w:color w:val="000000"/>
                <w:szCs w:val="22"/>
                <w:lang w:val="en-US" w:eastAsia="en-GB"/>
                <w:rPrChange w:id="3122" w:author="Lilian Biber" w:date="2018-08-09T09:23:00Z">
                  <w:rPr>
                    <w:ins w:id="3123" w:author="Lilian Biber" w:date="2018-08-06T17:38:00Z"/>
                    <w:rFonts w:ascii="Avenir Next" w:hAnsi="Avenir Next" w:cs="Avenir Next"/>
                    <w:color w:val="000000"/>
                    <w:szCs w:val="22"/>
                    <w:lang w:val="nl-NL" w:eastAsia="en-GB"/>
                  </w:rPr>
                </w:rPrChange>
              </w:rPr>
            </w:pPr>
            <w:ins w:id="3124" w:author="Lilian Biber" w:date="2018-08-06T17:38:00Z">
              <w:r w:rsidRPr="00EF13A5">
                <w:rPr>
                  <w:rFonts w:ascii="Avenir Next" w:hAnsi="Avenir Next" w:cs="Avenir Next"/>
                  <w:color w:val="000000"/>
                  <w:szCs w:val="22"/>
                  <w:lang w:val="en-US" w:eastAsia="en-GB"/>
                  <w:rPrChange w:id="3125" w:author="Lilian Biber" w:date="2018-08-09T09:23:00Z">
                    <w:rPr>
                      <w:rFonts w:ascii="Avenir Next" w:hAnsi="Avenir Next" w:cs="Avenir Next"/>
                      <w:color w:val="000000"/>
                      <w:szCs w:val="22"/>
                      <w:lang w:val="nl-NL" w:eastAsia="en-GB"/>
                    </w:rPr>
                  </w:rPrChange>
                </w:rPr>
                <w:t>Execute security policy</w:t>
              </w:r>
            </w:ins>
          </w:p>
          <w:p w:rsidR="00A552EC" w:rsidRPr="0073424A" w:rsidRDefault="00EF13A5" w:rsidP="00D0026A">
            <w:pPr>
              <w:autoSpaceDE w:val="0"/>
              <w:autoSpaceDN w:val="0"/>
              <w:adjustRightInd w:val="0"/>
              <w:rPr>
                <w:ins w:id="3126" w:author="Lilian Biber" w:date="2018-08-06T17:40:00Z"/>
                <w:rFonts w:ascii="Avenir Next" w:hAnsi="Avenir Next" w:cs="Avenir Next"/>
                <w:color w:val="000000"/>
                <w:szCs w:val="22"/>
                <w:lang w:val="en-US" w:eastAsia="en-GB"/>
                <w:rPrChange w:id="3127" w:author="Lilian Biber" w:date="2018-08-09T09:23:00Z">
                  <w:rPr>
                    <w:ins w:id="3128" w:author="Lilian Biber" w:date="2018-08-06T17:40:00Z"/>
                    <w:rFonts w:ascii="Avenir Next" w:hAnsi="Avenir Next" w:cs="Avenir Next"/>
                    <w:color w:val="000000"/>
                    <w:szCs w:val="22"/>
                    <w:lang w:val="nl-NL" w:eastAsia="en-GB"/>
                  </w:rPr>
                </w:rPrChange>
              </w:rPr>
            </w:pPr>
            <w:ins w:id="3129" w:author="Lilian Biber" w:date="2018-08-06T17:38:00Z">
              <w:r w:rsidRPr="00EF13A5">
                <w:rPr>
                  <w:rFonts w:ascii="Avenir Next" w:hAnsi="Avenir Next" w:cs="Avenir Next"/>
                  <w:color w:val="000000"/>
                  <w:szCs w:val="22"/>
                  <w:lang w:val="en-US" w:eastAsia="en-GB"/>
                  <w:rPrChange w:id="3130" w:author="Lilian Biber" w:date="2018-08-09T09:23:00Z">
                    <w:rPr>
                      <w:rFonts w:ascii="Avenir Next" w:hAnsi="Avenir Next" w:cs="Avenir Next"/>
                      <w:color w:val="000000"/>
                      <w:szCs w:val="22"/>
                      <w:lang w:val="nl-NL" w:eastAsia="en-GB"/>
                    </w:rPr>
                  </w:rPrChange>
                </w:rPr>
                <w:t>Execute port strategies</w:t>
              </w:r>
            </w:ins>
          </w:p>
          <w:p w:rsidR="00A552EC" w:rsidRDefault="00A552EC" w:rsidP="00D0026A">
            <w:pPr>
              <w:autoSpaceDE w:val="0"/>
              <w:autoSpaceDN w:val="0"/>
              <w:adjustRightInd w:val="0"/>
              <w:rPr>
                <w:ins w:id="3131" w:author="Lilian Biber" w:date="2018-08-06T17:05:00Z"/>
                <w:szCs w:val="22"/>
                <w:lang w:val="en-US"/>
              </w:rPr>
            </w:pPr>
            <w:ins w:id="3132" w:author="Lilian Biber" w:date="2018-08-06T17:40:00Z">
              <w:r>
                <w:rPr>
                  <w:rFonts w:ascii="Avenir Next" w:hAnsi="Avenir Next" w:cs="Avenir Next"/>
                  <w:color w:val="000000"/>
                  <w:szCs w:val="22"/>
                  <w:lang w:val="nl-NL" w:eastAsia="en-GB"/>
                </w:rPr>
                <w:t>Gather safety data</w:t>
              </w:r>
            </w:ins>
          </w:p>
        </w:tc>
        <w:tc>
          <w:tcPr>
            <w:tcW w:w="2912" w:type="dxa"/>
            <w:tcPrChange w:id="3133" w:author="Lilian Biber" w:date="2018-08-06T17:16:00Z">
              <w:tcPr>
                <w:tcW w:w="2912" w:type="dxa"/>
              </w:tcPr>
            </w:tcPrChange>
          </w:tcPr>
          <w:p w:rsidR="00D0026A" w:rsidRDefault="00EF13A5" w:rsidP="00D0026A">
            <w:pPr>
              <w:autoSpaceDE w:val="0"/>
              <w:autoSpaceDN w:val="0"/>
              <w:adjustRightInd w:val="0"/>
              <w:rPr>
                <w:ins w:id="3134" w:author="Lilian Biber" w:date="2018-08-06T17:43:00Z"/>
                <w:rFonts w:ascii="Avenir Next" w:hAnsi="Avenir Next" w:cs="Avenir Next"/>
                <w:color w:val="000000"/>
                <w:szCs w:val="22"/>
                <w:lang w:val="en-US" w:eastAsia="en-GB"/>
              </w:rPr>
            </w:pPr>
            <w:ins w:id="3135" w:author="Lilian Biber" w:date="2018-08-06T17:17:00Z">
              <w:r w:rsidRPr="00EF13A5">
                <w:rPr>
                  <w:rFonts w:ascii="Avenir Next" w:hAnsi="Avenir Next" w:cs="Avenir Next"/>
                  <w:color w:val="000000"/>
                  <w:szCs w:val="22"/>
                  <w:lang w:val="en-US" w:eastAsia="en-GB"/>
                  <w:rPrChange w:id="3136"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t</w:t>
              </w:r>
            </w:ins>
            <w:ins w:id="3137" w:author="Lilian Biber" w:date="2018-08-06T17:14:00Z">
              <w:r w:rsidRPr="00EF13A5">
                <w:rPr>
                  <w:rFonts w:ascii="Avenir Next" w:hAnsi="Avenir Next" w:cs="Avenir Next"/>
                  <w:color w:val="000000"/>
                  <w:szCs w:val="22"/>
                  <w:lang w:val="en-US" w:eastAsia="en-GB"/>
                  <w:rPrChange w:id="3138" w:author="Lilian Biber" w:date="2018-08-06T17:17:00Z">
                    <w:rPr>
                      <w:rFonts w:ascii="Avenir Next" w:hAnsi="Avenir Next" w:cs="Avenir Next"/>
                      <w:color w:val="000000"/>
                      <w:szCs w:val="22"/>
                      <w:lang w:val="nl-NL" w:eastAsia="en-GB"/>
                    </w:rPr>
                  </w:rPrChange>
                </w:rPr>
                <w:t>eam management</w:t>
              </w:r>
            </w:ins>
          </w:p>
          <w:p w:rsidR="00A552EC" w:rsidRPr="00482F5D" w:rsidRDefault="00A552EC" w:rsidP="00D0026A">
            <w:pPr>
              <w:autoSpaceDE w:val="0"/>
              <w:autoSpaceDN w:val="0"/>
              <w:adjustRightInd w:val="0"/>
              <w:rPr>
                <w:ins w:id="3139" w:author="Lilian Biber" w:date="2018-08-06T17:14:00Z"/>
                <w:rFonts w:ascii="Avenir Next" w:hAnsi="Avenir Next" w:cs="Avenir Next"/>
                <w:color w:val="000000"/>
                <w:szCs w:val="22"/>
                <w:lang w:val="en-US" w:eastAsia="en-GB"/>
                <w:rPrChange w:id="3140" w:author="Lilian Biber" w:date="2018-08-06T17:17:00Z">
                  <w:rPr>
                    <w:ins w:id="3141" w:author="Lilian Biber" w:date="2018-08-06T17:14:00Z"/>
                    <w:rFonts w:ascii="Avenir Next" w:hAnsi="Avenir Next" w:cs="Avenir Next"/>
                    <w:color w:val="000000"/>
                    <w:szCs w:val="22"/>
                    <w:lang w:val="nl-NL" w:eastAsia="en-GB"/>
                  </w:rPr>
                </w:rPrChange>
              </w:rPr>
            </w:pPr>
            <w:ins w:id="3142" w:author="Lilian Biber" w:date="2018-08-06T17:43:00Z">
              <w:r w:rsidRPr="009B19B3">
                <w:rPr>
                  <w:rFonts w:ascii="Avenir Next" w:hAnsi="Avenir Next" w:cs="Avenir Next"/>
                  <w:color w:val="000000"/>
                  <w:szCs w:val="22"/>
                  <w:lang w:val="en-US" w:eastAsia="en-GB"/>
                </w:rPr>
                <w:t>Execution of drugs and alcohol policy</w:t>
              </w:r>
            </w:ins>
          </w:p>
          <w:p w:rsidR="00D0026A" w:rsidRPr="00482F5D" w:rsidRDefault="00EF13A5" w:rsidP="00D0026A">
            <w:pPr>
              <w:autoSpaceDE w:val="0"/>
              <w:autoSpaceDN w:val="0"/>
              <w:adjustRightInd w:val="0"/>
              <w:rPr>
                <w:ins w:id="3143" w:author="Lilian Biber" w:date="2018-08-06T17:17:00Z"/>
                <w:rFonts w:ascii="Avenir Next" w:hAnsi="Avenir Next" w:cs="Avenir Next"/>
                <w:color w:val="000000"/>
                <w:szCs w:val="22"/>
                <w:lang w:val="en-US" w:eastAsia="en-GB"/>
                <w:rPrChange w:id="3144" w:author="Lilian Biber" w:date="2018-08-06T17:17:00Z">
                  <w:rPr>
                    <w:ins w:id="3145" w:author="Lilian Biber" w:date="2018-08-06T17:17:00Z"/>
                    <w:rFonts w:ascii="Avenir Next" w:hAnsi="Avenir Next" w:cs="Avenir Next"/>
                    <w:color w:val="000000"/>
                    <w:szCs w:val="22"/>
                    <w:lang w:val="nl-NL" w:eastAsia="en-GB"/>
                  </w:rPr>
                </w:rPrChange>
              </w:rPr>
            </w:pPr>
            <w:ins w:id="3146" w:author="Lilian Biber" w:date="2018-08-06T17:17:00Z">
              <w:r w:rsidRPr="00EF13A5">
                <w:rPr>
                  <w:rFonts w:ascii="Avenir Next" w:hAnsi="Avenir Next" w:cs="Avenir Next"/>
                  <w:color w:val="000000"/>
                  <w:szCs w:val="22"/>
                  <w:lang w:val="en-US" w:eastAsia="en-GB"/>
                  <w:rPrChange w:id="3147"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c</w:t>
              </w:r>
            </w:ins>
            <w:ins w:id="3148" w:author="Lilian Biber" w:date="2018-08-06T17:14:00Z">
              <w:r w:rsidRPr="00EF13A5">
                <w:rPr>
                  <w:rFonts w:ascii="Avenir Next" w:hAnsi="Avenir Next" w:cs="Avenir Next"/>
                  <w:color w:val="000000"/>
                  <w:szCs w:val="22"/>
                  <w:lang w:val="en-US" w:eastAsia="en-GB"/>
                  <w:rPrChange w:id="3149" w:author="Lilian Biber" w:date="2018-08-06T17:17:00Z">
                    <w:rPr>
                      <w:rFonts w:ascii="Avenir Next" w:hAnsi="Avenir Next" w:cs="Avenir Next"/>
                      <w:color w:val="000000"/>
                      <w:szCs w:val="22"/>
                      <w:lang w:val="nl-NL" w:eastAsia="en-GB"/>
                    </w:rPr>
                  </w:rPrChange>
                </w:rPr>
                <w:t>onflict management</w:t>
              </w:r>
            </w:ins>
          </w:p>
          <w:p w:rsidR="00D0026A" w:rsidRPr="0073424A" w:rsidRDefault="00EF13A5" w:rsidP="00D0026A">
            <w:pPr>
              <w:autoSpaceDE w:val="0"/>
              <w:autoSpaceDN w:val="0"/>
              <w:adjustRightInd w:val="0"/>
              <w:rPr>
                <w:ins w:id="3150" w:author="Lilian Biber" w:date="2018-08-06T17:22:00Z"/>
                <w:rFonts w:ascii="Avenir Next" w:hAnsi="Avenir Next" w:cs="Avenir Next"/>
                <w:color w:val="000000"/>
                <w:szCs w:val="22"/>
                <w:lang w:val="en-US" w:eastAsia="en-GB"/>
                <w:rPrChange w:id="3151" w:author="Lilian Biber" w:date="2018-08-09T09:23:00Z">
                  <w:rPr>
                    <w:ins w:id="3152" w:author="Lilian Biber" w:date="2018-08-06T17:22:00Z"/>
                    <w:rFonts w:ascii="Avenir Next" w:hAnsi="Avenir Next" w:cs="Avenir Next"/>
                    <w:color w:val="000000"/>
                    <w:szCs w:val="22"/>
                    <w:lang w:val="nl-NL" w:eastAsia="en-GB"/>
                  </w:rPr>
                </w:rPrChange>
              </w:rPr>
            </w:pPr>
            <w:ins w:id="3153" w:author="Lilian Biber" w:date="2018-08-06T17:17:00Z">
              <w:r w:rsidRPr="00EF13A5">
                <w:rPr>
                  <w:rFonts w:ascii="Avenir Next" w:hAnsi="Avenir Next" w:cs="Avenir Next"/>
                  <w:color w:val="000000"/>
                  <w:szCs w:val="22"/>
                  <w:lang w:val="en-US" w:eastAsia="en-GB"/>
                  <w:rPrChange w:id="3154" w:author="Lilian Biber" w:date="2018-08-09T09:23:00Z">
                    <w:rPr>
                      <w:rFonts w:ascii="Avenir Next" w:hAnsi="Avenir Next" w:cs="Avenir Next"/>
                      <w:color w:val="000000"/>
                      <w:szCs w:val="22"/>
                      <w:lang w:val="nl-NL" w:eastAsia="en-GB"/>
                    </w:rPr>
                  </w:rPrChange>
                </w:rPr>
                <w:t>Execution of aggression protocol</w:t>
              </w:r>
            </w:ins>
          </w:p>
          <w:p w:rsidR="00D0026A" w:rsidRDefault="00D0026A" w:rsidP="00D0026A">
            <w:pPr>
              <w:autoSpaceDE w:val="0"/>
              <w:autoSpaceDN w:val="0"/>
              <w:adjustRightInd w:val="0"/>
              <w:rPr>
                <w:ins w:id="3155" w:author="Lilian Biber" w:date="2018-08-06T17:32:00Z"/>
                <w:rFonts w:ascii="Avenir Next" w:hAnsi="Avenir Next" w:cs="Avenir Next"/>
                <w:color w:val="000000"/>
                <w:szCs w:val="22"/>
                <w:lang w:val="en-US" w:eastAsia="en-GB"/>
              </w:rPr>
            </w:pPr>
            <w:ins w:id="3156" w:author="Lilian Biber" w:date="2018-08-06T17:22:00Z">
              <w:r w:rsidRPr="001C555E">
                <w:rPr>
                  <w:rFonts w:ascii="Avenir Next" w:hAnsi="Avenir Next" w:cs="Avenir Next"/>
                  <w:color w:val="000000"/>
                  <w:szCs w:val="22"/>
                  <w:lang w:val="en-US" w:eastAsia="en-GB"/>
                </w:rPr>
                <w:t xml:space="preserve">Execution of TRM-training (statistics, decision </w:t>
              </w:r>
              <w:proofErr w:type="spellStart"/>
              <w:r w:rsidRPr="001C555E">
                <w:rPr>
                  <w:rFonts w:ascii="Avenir Next" w:hAnsi="Avenir Next" w:cs="Avenir Next"/>
                  <w:color w:val="000000"/>
                  <w:szCs w:val="22"/>
                  <w:lang w:val="en-US" w:eastAsia="en-GB"/>
                </w:rPr>
                <w:t>making,teamwork</w:t>
              </w:r>
              <w:proofErr w:type="spellEnd"/>
              <w:r w:rsidRPr="001C555E">
                <w:rPr>
                  <w:rFonts w:ascii="Avenir Next" w:hAnsi="Avenir Next" w:cs="Avenir Next"/>
                  <w:color w:val="000000"/>
                  <w:szCs w:val="22"/>
                  <w:lang w:val="en-US" w:eastAsia="en-GB"/>
                </w:rPr>
                <w:t>, leadership, communication, stress and fatigue etc.)</w:t>
              </w:r>
            </w:ins>
          </w:p>
          <w:p w:rsidR="00D0026A" w:rsidRPr="00D0026A" w:rsidRDefault="00EF13A5" w:rsidP="00D0026A">
            <w:pPr>
              <w:autoSpaceDE w:val="0"/>
              <w:autoSpaceDN w:val="0"/>
              <w:adjustRightInd w:val="0"/>
              <w:rPr>
                <w:ins w:id="3157" w:author="Lilian Biber" w:date="2018-08-06T17:32:00Z"/>
                <w:rFonts w:ascii="Avenir Next" w:hAnsi="Avenir Next" w:cs="Avenir Next"/>
                <w:color w:val="000000"/>
                <w:szCs w:val="22"/>
                <w:lang w:val="en-US" w:eastAsia="en-GB"/>
                <w:rPrChange w:id="3158" w:author="Lilian Biber" w:date="2018-08-06T17:33:00Z">
                  <w:rPr>
                    <w:ins w:id="3159" w:author="Lilian Biber" w:date="2018-08-06T17:32:00Z"/>
                    <w:rFonts w:ascii="Avenir Next" w:hAnsi="Avenir Next" w:cs="Avenir Next"/>
                    <w:color w:val="000000"/>
                    <w:szCs w:val="22"/>
                    <w:lang w:val="nl-NL" w:eastAsia="en-GB"/>
                  </w:rPr>
                </w:rPrChange>
              </w:rPr>
            </w:pPr>
            <w:ins w:id="3160" w:author="Lilian Biber" w:date="2018-08-06T17:32:00Z">
              <w:r w:rsidRPr="00EF13A5">
                <w:rPr>
                  <w:rFonts w:ascii="Avenir Next" w:hAnsi="Avenir Next" w:cs="Avenir Next"/>
                  <w:color w:val="000000"/>
                  <w:szCs w:val="22"/>
                  <w:lang w:val="en-US" w:eastAsia="en-GB"/>
                  <w:rPrChange w:id="3161" w:author="Lilian Biber" w:date="2018-08-06T17:33:00Z">
                    <w:rPr>
                      <w:rFonts w:ascii="Avenir Next" w:hAnsi="Avenir Next" w:cs="Avenir Next"/>
                      <w:color w:val="000000"/>
                      <w:szCs w:val="22"/>
                      <w:lang w:val="nl-NL" w:eastAsia="en-GB"/>
                    </w:rPr>
                  </w:rPrChange>
                </w:rPr>
                <w:t>Administration of selection procedure</w:t>
              </w:r>
            </w:ins>
          </w:p>
          <w:p w:rsidR="00D0026A" w:rsidRDefault="00EF13A5" w:rsidP="00D0026A">
            <w:pPr>
              <w:autoSpaceDE w:val="0"/>
              <w:autoSpaceDN w:val="0"/>
              <w:adjustRightInd w:val="0"/>
              <w:rPr>
                <w:ins w:id="3162" w:author="Lilian Biber" w:date="2018-08-06T17:43:00Z"/>
                <w:rFonts w:ascii="Avenir Next" w:hAnsi="Avenir Next" w:cs="Avenir Next"/>
                <w:color w:val="000000"/>
                <w:szCs w:val="22"/>
                <w:lang w:val="en-US" w:eastAsia="en-GB"/>
              </w:rPr>
            </w:pPr>
            <w:ins w:id="3163" w:author="Lilian Biber" w:date="2018-08-06T17:32:00Z">
              <w:r w:rsidRPr="00EF13A5">
                <w:rPr>
                  <w:rFonts w:ascii="Avenir Next" w:hAnsi="Avenir Next" w:cs="Avenir Next"/>
                  <w:color w:val="000000"/>
                  <w:szCs w:val="22"/>
                  <w:lang w:val="en-US" w:eastAsia="en-GB"/>
                  <w:rPrChange w:id="3164" w:author="Lilian Biber" w:date="2018-08-06T17:33:00Z">
                    <w:rPr>
                      <w:rFonts w:ascii="Avenir Next" w:hAnsi="Avenir Next" w:cs="Avenir Next"/>
                      <w:color w:val="000000"/>
                      <w:szCs w:val="22"/>
                      <w:lang w:val="nl-NL" w:eastAsia="en-GB"/>
                    </w:rPr>
                  </w:rPrChange>
                </w:rPr>
                <w:t>Scheduling and rostering</w:t>
              </w:r>
            </w:ins>
          </w:p>
          <w:p w:rsidR="00A552EC" w:rsidRDefault="00A552EC" w:rsidP="00D0026A">
            <w:pPr>
              <w:autoSpaceDE w:val="0"/>
              <w:autoSpaceDN w:val="0"/>
              <w:adjustRightInd w:val="0"/>
              <w:rPr>
                <w:ins w:id="3165" w:author="Lilian Biber" w:date="2018-08-06T17:05:00Z"/>
                <w:szCs w:val="22"/>
                <w:lang w:val="en-US"/>
              </w:rPr>
            </w:pPr>
            <w:ins w:id="3166" w:author="Lilian Biber" w:date="2018-08-06T17:43:00Z">
              <w:r>
                <w:rPr>
                  <w:rFonts w:ascii="Avenir Next" w:hAnsi="Avenir Next" w:cs="Avenir Next"/>
                  <w:color w:val="000000"/>
                  <w:szCs w:val="22"/>
                  <w:lang w:val="nl-NL" w:eastAsia="en-GB"/>
                </w:rPr>
                <w:t>Execution of privacy policy</w:t>
              </w:r>
            </w:ins>
          </w:p>
        </w:tc>
      </w:tr>
    </w:tbl>
    <w:p w:rsidR="00583BCA" w:rsidRDefault="00583BCA" w:rsidP="007A553E">
      <w:pPr>
        <w:autoSpaceDE w:val="0"/>
        <w:autoSpaceDN w:val="0"/>
        <w:adjustRightInd w:val="0"/>
        <w:rPr>
          <w:ins w:id="3167" w:author="Lilian Biber" w:date="2018-08-06T17:04:00Z"/>
          <w:szCs w:val="22"/>
          <w:lang w:val="en-US"/>
        </w:rPr>
        <w:sectPr w:rsidR="00583BCA" w:rsidSect="00583BCA">
          <w:pgSz w:w="16838" w:h="11906" w:orient="landscape" w:code="9"/>
          <w:pgMar w:top="1134" w:right="1134" w:bottom="1418" w:left="1134" w:header="567" w:footer="567" w:gutter="0"/>
          <w:cols w:space="708"/>
          <w:titlePg/>
          <w:docGrid w:linePitch="360"/>
        </w:sectPr>
      </w:pPr>
    </w:p>
    <w:p w:rsidR="00B660D5" w:rsidRPr="00B0655B" w:rsidRDefault="00B660D5" w:rsidP="007A553E">
      <w:pPr>
        <w:autoSpaceDE w:val="0"/>
        <w:autoSpaceDN w:val="0"/>
        <w:adjustRightInd w:val="0"/>
        <w:rPr>
          <w:szCs w:val="22"/>
          <w:lang w:val="en-US"/>
        </w:rPr>
      </w:pPr>
    </w:p>
    <w:sectPr w:rsidR="00B660D5" w:rsidRPr="00B0655B" w:rsidSect="00B660D5">
      <w:pgSz w:w="16838" w:h="11906" w:orient="landscape" w:code="9"/>
      <w:pgMar w:top="1134" w:right="1134" w:bottom="1418" w:left="1134" w:header="567" w:footer="567" w:gutter="0"/>
      <w:cols w:space="708"/>
      <w:titlePg/>
      <w:docGrid w:linePitch="360"/>
      <w:sectPrChange w:id="3168" w:author="Microsoft Office-gebruiker" w:date="2018-07-25T17:17:00Z">
        <w:sectPr w:rsidR="00B660D5" w:rsidRPr="00B0655B" w:rsidSect="00B660D5">
          <w:pgSz w:w="11906" w:h="16838" w:orient="portrait"/>
          <w:pgMar w:bottom="1134" w:left="1418"/>
        </w:sectPr>
      </w:sectPrChang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8" w:author="Pieter Paap" w:date="2018-08-19T10:37:00Z" w:initials="PP">
    <w:p w:rsidR="000D7B31" w:rsidRDefault="000D7B31">
      <w:pPr>
        <w:pStyle w:val="Testocommento"/>
      </w:pPr>
      <w:r>
        <w:rPr>
          <w:rStyle w:val="Rimandocommento"/>
        </w:rPr>
        <w:annotationRef/>
      </w:r>
      <w:proofErr w:type="spellStart"/>
      <w:r>
        <w:t>Wat</w:t>
      </w:r>
      <w:proofErr w:type="spellEnd"/>
      <w:r>
        <w:t xml:space="preserve"> </w:t>
      </w:r>
      <w:proofErr w:type="spellStart"/>
      <w:r>
        <w:t>bedoelt</w:t>
      </w:r>
      <w:proofErr w:type="spellEnd"/>
      <w:r>
        <w:t xml:space="preserve"> men met </w:t>
      </w:r>
      <w:proofErr w:type="spellStart"/>
      <w:r>
        <w:t>een</w:t>
      </w:r>
      <w:proofErr w:type="spellEnd"/>
      <w:r>
        <w:t xml:space="preserve"> system ???</w:t>
      </w:r>
    </w:p>
  </w:comment>
  <w:comment w:id="49" w:author="Pieter Paap" w:date="2018-08-19T10:38:00Z" w:initials="PP">
    <w:p w:rsidR="000D7B31" w:rsidRDefault="000D7B31">
      <w:pPr>
        <w:pStyle w:val="Testocommento"/>
      </w:pPr>
      <w:r>
        <w:rPr>
          <w:rStyle w:val="Rimandocommento"/>
        </w:rPr>
        <w:annotationRef/>
      </w:r>
      <w:r>
        <w:rPr>
          <w:noProof/>
        </w:rPr>
        <w:t>Human resources lijkt mij beter</w:t>
      </w:r>
    </w:p>
  </w:comment>
  <w:comment w:id="113" w:author="Pieter Paap" w:date="2018-08-19T10:43:00Z" w:initials="PP">
    <w:p w:rsidR="000D7B31" w:rsidRDefault="000D7B31">
      <w:pPr>
        <w:pStyle w:val="Testocommento"/>
      </w:pPr>
      <w:r>
        <w:rPr>
          <w:rStyle w:val="Rimandocommento"/>
        </w:rPr>
        <w:annotationRef/>
      </w:r>
      <w:r>
        <w:rPr>
          <w:noProof/>
        </w:rPr>
        <w:t>Zin iets aangepast</w:t>
      </w:r>
    </w:p>
  </w:comment>
  <w:comment w:id="140" w:author="Pieter Paap" w:date="2018-08-19T10:48:00Z" w:initials="PP">
    <w:p w:rsidR="000D7B31" w:rsidRDefault="000D7B31">
      <w:pPr>
        <w:pStyle w:val="Testocommento"/>
      </w:pPr>
      <w:r>
        <w:rPr>
          <w:rStyle w:val="Rimandocommento"/>
        </w:rPr>
        <w:annotationRef/>
      </w:r>
      <w:proofErr w:type="spellStart"/>
      <w:r>
        <w:t>These</w:t>
      </w:r>
      <w:proofErr w:type="spellEnd"/>
      <w:r>
        <w:t xml:space="preserve"> </w:t>
      </w:r>
      <w:proofErr w:type="spellStart"/>
      <w:r>
        <w:t>weghalen</w:t>
      </w:r>
      <w:proofErr w:type="spellEnd"/>
    </w:p>
  </w:comment>
  <w:comment w:id="187" w:author="Pieter Paap" w:date="2018-08-19T10:49:00Z" w:initials="PP">
    <w:p w:rsidR="000D7B31" w:rsidRDefault="000D7B31">
      <w:pPr>
        <w:pStyle w:val="Testocommento"/>
      </w:pPr>
      <w:r>
        <w:rPr>
          <w:rStyle w:val="Rimandocommento"/>
        </w:rPr>
        <w:annotationRef/>
      </w:r>
      <w:r>
        <w:t xml:space="preserve">In </w:t>
      </w:r>
      <w:proofErr w:type="spellStart"/>
      <w:r>
        <w:t>eerste</w:t>
      </w:r>
      <w:proofErr w:type="spellEnd"/>
      <w:r>
        <w:t xml:space="preserve"> </w:t>
      </w:r>
      <w:proofErr w:type="spellStart"/>
      <w:r>
        <w:t>alinea</w:t>
      </w:r>
      <w:proofErr w:type="spellEnd"/>
      <w:r>
        <w:t xml:space="preserve"> </w:t>
      </w:r>
      <w:proofErr w:type="spellStart"/>
      <w:r>
        <w:t>enkelvoud</w:t>
      </w:r>
      <w:proofErr w:type="spellEnd"/>
      <w:r>
        <w:t xml:space="preserve">, hier </w:t>
      </w:r>
      <w:proofErr w:type="spellStart"/>
      <w:r>
        <w:t>meervoud</w:t>
      </w:r>
      <w:proofErr w:type="spellEnd"/>
      <w:r>
        <w:t> ?</w:t>
      </w:r>
    </w:p>
  </w:comment>
  <w:comment w:id="205" w:author="Pieter Paap" w:date="2018-08-19T10:51:00Z" w:initials="PP">
    <w:p w:rsidR="000D7B31" w:rsidRDefault="000D7B31">
      <w:pPr>
        <w:pStyle w:val="Testocommento"/>
      </w:pPr>
      <w:r>
        <w:rPr>
          <w:rStyle w:val="Rimandocommento"/>
        </w:rPr>
        <w:annotationRef/>
      </w:r>
      <w:r>
        <w:t xml:space="preserve">Will of </w:t>
      </w:r>
      <w:proofErr w:type="spellStart"/>
      <w:r>
        <w:t>may</w:t>
      </w:r>
      <w:proofErr w:type="spellEnd"/>
      <w:r>
        <w:t xml:space="preserve"> ? </w:t>
      </w:r>
    </w:p>
  </w:comment>
  <w:comment w:id="216" w:author="Pieter Paap" w:date="2018-08-19T10:52:00Z" w:initials="PP">
    <w:p w:rsidR="000D7B31" w:rsidRDefault="000D7B31">
      <w:pPr>
        <w:pStyle w:val="Testocommento"/>
      </w:pPr>
      <w:r>
        <w:rPr>
          <w:rStyle w:val="Rimandocommento"/>
        </w:rPr>
        <w:annotationRef/>
      </w:r>
      <w:r>
        <w:t>May have (</w:t>
      </w:r>
      <w:proofErr w:type="spellStart"/>
      <w:r>
        <w:t>is</w:t>
      </w:r>
      <w:proofErr w:type="spellEnd"/>
      <w:r>
        <w:t xml:space="preserve"> </w:t>
      </w:r>
      <w:proofErr w:type="spellStart"/>
      <w:r>
        <w:t>afhankelijk</w:t>
      </w:r>
      <w:proofErr w:type="spellEnd"/>
      <w:r>
        <w:t xml:space="preserve"> van de </w:t>
      </w:r>
      <w:proofErr w:type="spellStart"/>
      <w:r>
        <w:t>specifieke</w:t>
      </w:r>
      <w:proofErr w:type="spellEnd"/>
      <w:r>
        <w:t xml:space="preserve"> </w:t>
      </w:r>
      <w:proofErr w:type="spellStart"/>
      <w:r>
        <w:t>lokale</w:t>
      </w:r>
      <w:proofErr w:type="spellEnd"/>
      <w:r>
        <w:t xml:space="preserve"> </w:t>
      </w:r>
      <w:proofErr w:type="spellStart"/>
      <w:r>
        <w:t>omstandigheden</w:t>
      </w:r>
      <w:proofErr w:type="spellEnd"/>
      <w:r>
        <w:t>)</w:t>
      </w:r>
    </w:p>
  </w:comment>
  <w:comment w:id="218" w:author="Pieter Paap" w:date="2018-08-19T10:53:00Z" w:initials="PP">
    <w:p w:rsidR="000D7B31" w:rsidRDefault="000D7B31">
      <w:pPr>
        <w:pStyle w:val="Testocommento"/>
      </w:pPr>
      <w:r>
        <w:rPr>
          <w:rStyle w:val="Rimandocommento"/>
        </w:rPr>
        <w:annotationRef/>
      </w:r>
      <w:proofErr w:type="spellStart"/>
      <w:r>
        <w:t>Different</w:t>
      </w:r>
      <w:proofErr w:type="spellEnd"/>
      <w:r>
        <w:t xml:space="preserve"> </w:t>
      </w:r>
      <w:proofErr w:type="spellStart"/>
      <w:r>
        <w:t>levels</w:t>
      </w:r>
      <w:proofErr w:type="spellEnd"/>
      <w:r>
        <w:t xml:space="preserve"> of </w:t>
      </w:r>
      <w:proofErr w:type="spellStart"/>
      <w:r>
        <w:t>competences</w:t>
      </w:r>
      <w:proofErr w:type="spellEnd"/>
      <w:r>
        <w:t xml:space="preserve">, </w:t>
      </w:r>
      <w:proofErr w:type="spellStart"/>
      <w:r>
        <w:t>experience</w:t>
      </w:r>
      <w:proofErr w:type="spellEnd"/>
      <w:r>
        <w:t xml:space="preserve"> and training</w:t>
      </w:r>
    </w:p>
  </w:comment>
  <w:comment w:id="241" w:author="Pieter Paap" w:date="2018-08-19T10:54:00Z" w:initials="PP">
    <w:p w:rsidR="000D7B31" w:rsidRDefault="000D7B31">
      <w:pPr>
        <w:pStyle w:val="Testocommento"/>
      </w:pPr>
      <w:r>
        <w:rPr>
          <w:rStyle w:val="Rimandocommento"/>
        </w:rPr>
        <w:annotationRef/>
      </w:r>
      <w:proofErr w:type="spellStart"/>
      <w:r>
        <w:t>Verwijzing</w:t>
      </w:r>
      <w:proofErr w:type="spellEnd"/>
      <w:r>
        <w:t xml:space="preserve"> </w:t>
      </w:r>
      <w:proofErr w:type="spellStart"/>
      <w:r>
        <w:t>naar</w:t>
      </w:r>
      <w:proofErr w:type="spellEnd"/>
      <w:r>
        <w:t xml:space="preserve"> </w:t>
      </w:r>
      <w:proofErr w:type="spellStart"/>
      <w:r>
        <w:t>een</w:t>
      </w:r>
      <w:proofErr w:type="spellEnd"/>
      <w:r>
        <w:t xml:space="preserve"> </w:t>
      </w:r>
      <w:proofErr w:type="spellStart"/>
      <w:r>
        <w:t>bepaalde</w:t>
      </w:r>
      <w:proofErr w:type="spellEnd"/>
      <w:r>
        <w:t xml:space="preserve"> </w:t>
      </w:r>
      <w:proofErr w:type="spellStart"/>
      <w:r>
        <w:t>organisatie</w:t>
      </w:r>
      <w:proofErr w:type="spellEnd"/>
      <w:r>
        <w:t xml:space="preserve"> </w:t>
      </w:r>
      <w:proofErr w:type="spellStart"/>
      <w:r>
        <w:t>helpt</w:t>
      </w:r>
      <w:proofErr w:type="spellEnd"/>
      <w:r>
        <w:t xml:space="preserve"> niet. Men kan </w:t>
      </w:r>
      <w:proofErr w:type="spellStart"/>
      <w:r>
        <w:t>het</w:t>
      </w:r>
      <w:proofErr w:type="spellEnd"/>
      <w:r>
        <w:t xml:space="preserve"> </w:t>
      </w:r>
      <w:proofErr w:type="spellStart"/>
      <w:r>
        <w:t>als</w:t>
      </w:r>
      <w:proofErr w:type="spellEnd"/>
      <w:r>
        <w:t xml:space="preserve"> </w:t>
      </w:r>
      <w:proofErr w:type="spellStart"/>
      <w:r>
        <w:t>voorbeeld</w:t>
      </w:r>
      <w:proofErr w:type="spellEnd"/>
      <w:r>
        <w:t xml:space="preserve"> </w:t>
      </w:r>
      <w:proofErr w:type="spellStart"/>
      <w:r>
        <w:t>gebruiken</w:t>
      </w:r>
      <w:proofErr w:type="spellEnd"/>
      <w:r>
        <w:t xml:space="preserve"> </w:t>
      </w:r>
      <w:proofErr w:type="spellStart"/>
      <w:r>
        <w:t>bij</w:t>
      </w:r>
      <w:proofErr w:type="spellEnd"/>
      <w:r>
        <w:t xml:space="preserve"> </w:t>
      </w:r>
      <w:proofErr w:type="spellStart"/>
      <w:r>
        <w:t>het</w:t>
      </w:r>
      <w:proofErr w:type="spellEnd"/>
      <w:r>
        <w:t xml:space="preserve"> </w:t>
      </w:r>
      <w:proofErr w:type="spellStart"/>
      <w:r>
        <w:t>ontwikkelen</w:t>
      </w:r>
      <w:proofErr w:type="spellEnd"/>
      <w:r>
        <w:t xml:space="preserve"> van </w:t>
      </w:r>
      <w:proofErr w:type="spellStart"/>
      <w:r>
        <w:t>een</w:t>
      </w:r>
      <w:proofErr w:type="spellEnd"/>
      <w:r>
        <w:t xml:space="preserve"> document (orientation on best </w:t>
      </w:r>
      <w:proofErr w:type="spellStart"/>
      <w:r>
        <w:t>practize</w:t>
      </w:r>
      <w:proofErr w:type="spellEnd"/>
      <w:r>
        <w:t xml:space="preserve">) maar </w:t>
      </w:r>
      <w:proofErr w:type="spellStart"/>
      <w:r>
        <w:t>het</w:t>
      </w:r>
      <w:proofErr w:type="spellEnd"/>
      <w:r>
        <w:t xml:space="preserve"> document </w:t>
      </w:r>
      <w:proofErr w:type="spellStart"/>
      <w:r>
        <w:t>moet</w:t>
      </w:r>
      <w:proofErr w:type="spellEnd"/>
      <w:r>
        <w:t xml:space="preserve"> </w:t>
      </w:r>
      <w:proofErr w:type="spellStart"/>
      <w:r>
        <w:t>een</w:t>
      </w:r>
      <w:proofErr w:type="spellEnd"/>
      <w:r>
        <w:t xml:space="preserve"> IALA </w:t>
      </w:r>
      <w:proofErr w:type="spellStart"/>
      <w:r>
        <w:t>ontwikkeld</w:t>
      </w:r>
      <w:proofErr w:type="spellEnd"/>
      <w:r>
        <w:t xml:space="preserve"> document zijn.</w:t>
      </w:r>
    </w:p>
  </w:comment>
  <w:comment w:id="657" w:author="Microsoft Office-gebruiker" w:date="2018-08-01T15:35:00Z" w:initials="MO">
    <w:p w:rsidR="000D7B31" w:rsidRDefault="000D7B31">
      <w:pPr>
        <w:pStyle w:val="Testocommento"/>
      </w:pPr>
      <w:r>
        <w:rPr>
          <w:rStyle w:val="Rimandocommento"/>
        </w:rPr>
        <w:annotationRef/>
      </w:r>
      <w:r>
        <w:t xml:space="preserve">This to me </w:t>
      </w:r>
      <w:proofErr w:type="spellStart"/>
      <w:r>
        <w:t>is</w:t>
      </w:r>
      <w:proofErr w:type="spellEnd"/>
      <w:r>
        <w:t xml:space="preserve"> not the </w:t>
      </w:r>
      <w:proofErr w:type="spellStart"/>
      <w:r>
        <w:t>same</w:t>
      </w:r>
      <w:proofErr w:type="spellEnd"/>
      <w:r>
        <w:t xml:space="preserve"> as TRM. TRM teaches VTSOs to cooperate. What a manager should know is how to lead, and to allocate resources. He needs to know about the allocation of tasks and task-enrichment and so on</w:t>
      </w:r>
    </w:p>
  </w:comment>
  <w:comment w:id="715" w:author="Microsoft Office-gebruiker" w:date="2018-07-31T08:05:00Z" w:initials="MO">
    <w:p w:rsidR="000D7B31" w:rsidRDefault="000D7B31">
      <w:pPr>
        <w:pStyle w:val="Testocommento"/>
      </w:pPr>
      <w:r>
        <w:rPr>
          <w:rStyle w:val="Rimandocommento"/>
        </w:rPr>
        <w:annotationRef/>
      </w:r>
      <w:r>
        <w:t>Change in : any quality system</w:t>
      </w:r>
    </w:p>
  </w:comment>
  <w:comment w:id="724" w:author="Microsoft Office-gebruiker" w:date="2018-07-31T08:06:00Z" w:initials="MO">
    <w:p w:rsidR="000D7B31" w:rsidRDefault="000D7B31">
      <w:pPr>
        <w:pStyle w:val="Testocommento"/>
      </w:pPr>
      <w:r>
        <w:rPr>
          <w:rStyle w:val="Rimandocommento"/>
        </w:rPr>
        <w:annotationRef/>
      </w:r>
      <w:r>
        <w:t>This is very static, old fashioned learning. I would prefer more contemporary interactive learning.</w:t>
      </w:r>
    </w:p>
  </w:comment>
  <w:comment w:id="728" w:author="Lilian Biber" w:date="2018-08-09T10:50:00Z" w:initials="LB">
    <w:p w:rsidR="000D7B31" w:rsidRDefault="000D7B31">
      <w:pPr>
        <w:pStyle w:val="Testocommento"/>
      </w:pPr>
      <w:r>
        <w:rPr>
          <w:rStyle w:val="Rimandocommento"/>
        </w:rPr>
        <w:annotationRef/>
      </w:r>
      <w:r>
        <w:t>In the Netherlands no one has that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40D" w:rsidRDefault="004C740D" w:rsidP="009E1230">
      <w:r>
        <w:separator/>
      </w:r>
    </w:p>
  </w:endnote>
  <w:endnote w:type="continuationSeparator" w:id="0">
    <w:p w:rsidR="004C740D" w:rsidRDefault="004C740D"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old">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venir Next">
    <w:altName w:val="Corbel"/>
    <w:charset w:val="00"/>
    <w:family w:val="swiss"/>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31" w:rsidRPr="008136BC" w:rsidRDefault="000D7B31" w:rsidP="00870A1B">
    <w:pPr>
      <w:pStyle w:val="Pidipagina"/>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7162">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87162">
      <w:rPr>
        <w:noProof/>
        <w:lang w:val="en-US"/>
      </w:rPr>
      <w:t>26</w:t>
    </w:r>
    <w:r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40D" w:rsidRDefault="004C740D" w:rsidP="009E1230">
      <w:r>
        <w:separator/>
      </w:r>
    </w:p>
  </w:footnote>
  <w:footnote w:type="continuationSeparator" w:id="0">
    <w:p w:rsidR="004C740D" w:rsidRDefault="004C740D"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31" w:rsidRPr="000B4455" w:rsidRDefault="000D7B31"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rsidR="000D7B31" w:rsidRDefault="000D7B31" w:rsidP="008136BC">
    <w:pPr>
      <w:pBdr>
        <w:bottom w:val="single" w:sz="4" w:space="1" w:color="auto"/>
      </w:pBdr>
      <w:jc w:val="center"/>
    </w:pPr>
    <w:r w:rsidRPr="000B4455">
      <w:rPr>
        <w:rFonts w:cs="Arial"/>
        <w:sz w:val="20"/>
      </w:rPr>
      <w:t>Date Issued - Revised [date – as required]</w:t>
    </w:r>
  </w:p>
  <w:p w:rsidR="000D7B31" w:rsidRDefault="000D7B31">
    <w:pP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31" w:rsidRDefault="000D7B31" w:rsidP="00BC01FB">
    <w:pPr>
      <w:pStyle w:val="Intestazione"/>
      <w:jc w:val="right"/>
    </w:pPr>
    <w:r>
      <w:t>VTS42</w:t>
    </w:r>
  </w:p>
  <w:p w:rsidR="000D7B31" w:rsidRDefault="000D7B31" w:rsidP="00BC01FB">
    <w:pPr>
      <w:pStyle w:val="Intestazione"/>
      <w:jc w:val="right"/>
    </w:pPr>
    <w:r>
      <w:t>(VTS42/08/16)</w:t>
    </w:r>
  </w:p>
  <w:p w:rsidR="000D7B31" w:rsidRDefault="000D7B31" w:rsidP="00C70EFE">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CAF136"/>
    <w:lvl w:ilvl="0">
      <w:start w:val="1"/>
      <w:numFmt w:val="lowerLetter"/>
      <w:pStyle w:val="Numeroelenco"/>
      <w:lvlText w:val="%1)"/>
      <w:lvlJc w:val="left"/>
      <w:pPr>
        <w:tabs>
          <w:tab w:val="num" w:pos="360"/>
        </w:tabs>
        <w:ind w:left="360" w:hanging="360"/>
      </w:pPr>
      <w:rPr>
        <w:rFonts w:cs="Times New Roman"/>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nsid w:val="03C26347"/>
    <w:multiLevelType w:val="hybridMultilevel"/>
    <w:tmpl w:val="F378DA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BD1909"/>
    <w:multiLevelType w:val="multilevel"/>
    <w:tmpl w:val="6888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3">
    <w:nsid w:val="254A4879"/>
    <w:multiLevelType w:val="multilevel"/>
    <w:tmpl w:val="04090023"/>
    <w:styleLink w:val="ArticoloSezion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624532D"/>
    <w:multiLevelType w:val="hybridMultilevel"/>
    <w:tmpl w:val="38EE8B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F202BAF8"/>
    <w:lvl w:ilvl="0">
      <w:start w:val="1"/>
      <w:numFmt w:val="decimal"/>
      <w:pStyle w:val="Titolo1"/>
      <w:lvlText w:val="%1"/>
      <w:lvlJc w:val="left"/>
      <w:pPr>
        <w:tabs>
          <w:tab w:val="num" w:pos="567"/>
        </w:tabs>
        <w:ind w:left="567" w:hanging="567"/>
      </w:pPr>
      <w:rPr>
        <w:rFonts w:ascii="Arial" w:hAnsi="Arial" w:cs="Times New Roman" w:hint="default"/>
        <w:b/>
        <w:i w:val="0"/>
        <w:sz w:val="24"/>
      </w:rPr>
    </w:lvl>
    <w:lvl w:ilvl="1">
      <w:start w:val="1"/>
      <w:numFmt w:val="decimal"/>
      <w:pStyle w:val="Titolo2"/>
      <w:lvlText w:val="%1.%2"/>
      <w:lvlJc w:val="left"/>
      <w:pPr>
        <w:tabs>
          <w:tab w:val="num" w:pos="851"/>
        </w:tabs>
        <w:ind w:left="851" w:hanging="851"/>
      </w:pPr>
      <w:rPr>
        <w:rFonts w:ascii="Arial" w:hAnsi="Arial" w:cs="Times New Roman" w:hint="default"/>
        <w:b/>
        <w:i w:val="0"/>
        <w:sz w:val="22"/>
      </w:rPr>
    </w:lvl>
    <w:lvl w:ilvl="2">
      <w:start w:val="1"/>
      <w:numFmt w:val="decimal"/>
      <w:pStyle w:val="Titolo3"/>
      <w:lvlText w:val="%1.%2.%3"/>
      <w:lvlJc w:val="left"/>
      <w:pPr>
        <w:tabs>
          <w:tab w:val="num" w:pos="992"/>
        </w:tabs>
        <w:ind w:left="992" w:hanging="992"/>
      </w:pPr>
      <w:rPr>
        <w:rFonts w:ascii="Arial" w:hAnsi="Arial" w:cs="Times New Roman" w:hint="default"/>
        <w:b w:val="0"/>
        <w:i w:val="0"/>
        <w:sz w:val="22"/>
      </w:rPr>
    </w:lvl>
    <w:lvl w:ilvl="3">
      <w:start w:val="1"/>
      <w:numFmt w:val="decimal"/>
      <w:pStyle w:val="Titolo4"/>
      <w:lvlText w:val="%1.%2.%3.%4"/>
      <w:lvlJc w:val="left"/>
      <w:pPr>
        <w:tabs>
          <w:tab w:val="num" w:pos="1134"/>
        </w:tabs>
        <w:ind w:left="1134" w:hanging="1134"/>
      </w:pPr>
      <w:rPr>
        <w:rFonts w:ascii="Arial" w:hAnsi="Arial" w:cs="Times New Roman" w:hint="default"/>
        <w:b w:val="0"/>
        <w:i w:val="0"/>
        <w:sz w:val="22"/>
      </w:rPr>
    </w:lvl>
    <w:lvl w:ilvl="4">
      <w:start w:val="1"/>
      <w:numFmt w:val="decimal"/>
      <w:pStyle w:val="Titolo5"/>
      <w:lvlText w:val="%1.%2.%3.%4.%5."/>
      <w:lvlJc w:val="left"/>
      <w:pPr>
        <w:ind w:left="2232" w:hanging="792"/>
      </w:pPr>
      <w:rPr>
        <w:rFonts w:cs="Times New Roman" w:hint="default"/>
      </w:rPr>
    </w:lvl>
    <w:lvl w:ilvl="5">
      <w:start w:val="1"/>
      <w:numFmt w:val="decimal"/>
      <w:pStyle w:val="Titolo6"/>
      <w:lvlText w:val="%1.%2.%3.%4.%5.%6."/>
      <w:lvlJc w:val="left"/>
      <w:pPr>
        <w:ind w:left="2736" w:hanging="936"/>
      </w:pPr>
      <w:rPr>
        <w:rFonts w:cs="Times New Roman" w:hint="default"/>
      </w:rPr>
    </w:lvl>
    <w:lvl w:ilvl="6">
      <w:start w:val="1"/>
      <w:numFmt w:val="decimal"/>
      <w:pStyle w:val="Titolo7"/>
      <w:lvlText w:val="%1.%2.%3.%4.%5.%6.%7."/>
      <w:lvlJc w:val="left"/>
      <w:pPr>
        <w:ind w:left="3240" w:hanging="1080"/>
      </w:pPr>
      <w:rPr>
        <w:rFonts w:cs="Times New Roman" w:hint="default"/>
      </w:rPr>
    </w:lvl>
    <w:lvl w:ilvl="7">
      <w:start w:val="1"/>
      <w:numFmt w:val="decimal"/>
      <w:pStyle w:val="Titolo8"/>
      <w:lvlText w:val="%1.%2.%3.%4.%5.%6.%7.%8."/>
      <w:lvlJc w:val="left"/>
      <w:pPr>
        <w:ind w:left="3744" w:hanging="1224"/>
      </w:pPr>
      <w:rPr>
        <w:rFonts w:cs="Times New Roman" w:hint="default"/>
      </w:rPr>
    </w:lvl>
    <w:lvl w:ilvl="8">
      <w:start w:val="1"/>
      <w:numFmt w:val="decimal"/>
      <w:pStyle w:val="Titolo9"/>
      <w:lvlText w:val="%1.%2.%3.%4.%5.%6.%7.%8.%9."/>
      <w:lvlJc w:val="left"/>
      <w:pPr>
        <w:ind w:left="4320" w:hanging="1440"/>
      </w:pPr>
      <w:rPr>
        <w:rFonts w:cs="Times New Roman" w:hint="default"/>
      </w:rPr>
    </w:lvl>
  </w:abstractNum>
  <w:abstractNum w:abstractNumId="17">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6">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1521F3D"/>
    <w:multiLevelType w:val="multilevel"/>
    <w:tmpl w:val="3A30B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32">
    <w:nsid w:val="7AFB3B48"/>
    <w:multiLevelType w:val="multilevel"/>
    <w:tmpl w:val="FF32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22"/>
  </w:num>
  <w:num w:numId="5">
    <w:abstractNumId w:val="4"/>
  </w:num>
  <w:num w:numId="6">
    <w:abstractNumId w:val="29"/>
  </w:num>
  <w:num w:numId="7">
    <w:abstractNumId w:val="20"/>
  </w:num>
  <w:num w:numId="8">
    <w:abstractNumId w:val="25"/>
  </w:num>
  <w:num w:numId="9">
    <w:abstractNumId w:val="30"/>
  </w:num>
  <w:num w:numId="10">
    <w:abstractNumId w:val="24"/>
  </w:num>
  <w:num w:numId="11">
    <w:abstractNumId w:val="0"/>
  </w:num>
  <w:num w:numId="12">
    <w:abstractNumId w:val="10"/>
  </w:num>
  <w:num w:numId="13">
    <w:abstractNumId w:val="23"/>
  </w:num>
  <w:num w:numId="14">
    <w:abstractNumId w:val="16"/>
  </w:num>
  <w:num w:numId="15">
    <w:abstractNumId w:val="16"/>
  </w:num>
  <w:num w:numId="16">
    <w:abstractNumId w:val="16"/>
  </w:num>
  <w:num w:numId="17">
    <w:abstractNumId w:val="9"/>
  </w:num>
  <w:num w:numId="18">
    <w:abstractNumId w:val="18"/>
  </w:num>
  <w:num w:numId="19">
    <w:abstractNumId w:val="31"/>
  </w:num>
  <w:num w:numId="20">
    <w:abstractNumId w:val="5"/>
  </w:num>
  <w:num w:numId="21">
    <w:abstractNumId w:val="11"/>
  </w:num>
  <w:num w:numId="22">
    <w:abstractNumId w:val="6"/>
  </w:num>
  <w:num w:numId="23">
    <w:abstractNumId w:val="19"/>
  </w:num>
  <w:num w:numId="24">
    <w:abstractNumId w:val="12"/>
  </w:num>
  <w:num w:numId="25">
    <w:abstractNumId w:val="8"/>
  </w:num>
  <w:num w:numId="26">
    <w:abstractNumId w:val="26"/>
  </w:num>
  <w:num w:numId="27">
    <w:abstractNumId w:val="14"/>
  </w:num>
  <w:num w:numId="28">
    <w:abstractNumId w:val="21"/>
  </w:num>
  <w:num w:numId="29">
    <w:abstractNumId w:val="27"/>
  </w:num>
  <w:num w:numId="30">
    <w:abstractNumId w:val="17"/>
  </w:num>
  <w:num w:numId="31">
    <w:abstractNumId w:val="32"/>
  </w:num>
  <w:num w:numId="32">
    <w:abstractNumId w:val="1"/>
  </w:num>
  <w:num w:numId="33">
    <w:abstractNumId w:val="3"/>
  </w:num>
  <w:num w:numId="34">
    <w:abstractNumId w:val="28"/>
  </w:num>
  <w:num w:numId="35">
    <w:abstractNumId w:val="7"/>
  </w:num>
  <w:num w:numId="36">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gebruiker">
    <w15:presenceInfo w15:providerId="None" w15:userId="Microsoft Office-gebruiker"/>
  </w15:person>
  <w15:person w15:author="Pieter Paap">
    <w15:presenceInfo w15:providerId="Windows Live" w15:userId="f717ba4eeb77778d"/>
  </w15:person>
  <w15:person w15:author="Lilian Biber">
    <w15:presenceInfo w15:providerId="Windows Live" w15:userId="25bd57e0-b05e-4906-b01e-0e5d6ad67b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proofState w:spelling="clean"/>
  <w:stylePaneFormatFilter w:val="3F01"/>
  <w:trackRevisions/>
  <w:defaultTabStop w:val="720"/>
  <w:hyphenationZone w:val="425"/>
  <w:doNotHyphenateCaps/>
  <w:clickAndTypeStyle w:val="Corpodeltesto"/>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
  <w:rsids>
    <w:rsidRoot w:val="00374DBE"/>
    <w:rsid w:val="00002E08"/>
    <w:rsid w:val="00017E7C"/>
    <w:rsid w:val="000200B7"/>
    <w:rsid w:val="00021846"/>
    <w:rsid w:val="00022BFA"/>
    <w:rsid w:val="00030334"/>
    <w:rsid w:val="00031C51"/>
    <w:rsid w:val="00032948"/>
    <w:rsid w:val="00034223"/>
    <w:rsid w:val="000357BE"/>
    <w:rsid w:val="00035C4F"/>
    <w:rsid w:val="00035E66"/>
    <w:rsid w:val="00040059"/>
    <w:rsid w:val="0004007A"/>
    <w:rsid w:val="000420D8"/>
    <w:rsid w:val="000448A8"/>
    <w:rsid w:val="00063EEB"/>
    <w:rsid w:val="00064442"/>
    <w:rsid w:val="00066209"/>
    <w:rsid w:val="0008322C"/>
    <w:rsid w:val="00083D6F"/>
    <w:rsid w:val="000A332F"/>
    <w:rsid w:val="000A36B8"/>
    <w:rsid w:val="000A42C9"/>
    <w:rsid w:val="000A5711"/>
    <w:rsid w:val="000A6180"/>
    <w:rsid w:val="000B1925"/>
    <w:rsid w:val="000B4455"/>
    <w:rsid w:val="000B5E3A"/>
    <w:rsid w:val="000B629C"/>
    <w:rsid w:val="000B6A98"/>
    <w:rsid w:val="000C0A02"/>
    <w:rsid w:val="000C6913"/>
    <w:rsid w:val="000C7ED4"/>
    <w:rsid w:val="000D0469"/>
    <w:rsid w:val="000D781F"/>
    <w:rsid w:val="000D7B31"/>
    <w:rsid w:val="000E2085"/>
    <w:rsid w:val="000E27F2"/>
    <w:rsid w:val="000E5CA0"/>
    <w:rsid w:val="000F1601"/>
    <w:rsid w:val="000F2232"/>
    <w:rsid w:val="000F56CE"/>
    <w:rsid w:val="00100F06"/>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09F"/>
    <w:rsid w:val="0018656F"/>
    <w:rsid w:val="001870BF"/>
    <w:rsid w:val="00190B2B"/>
    <w:rsid w:val="00193316"/>
    <w:rsid w:val="0019527D"/>
    <w:rsid w:val="0019744B"/>
    <w:rsid w:val="00197781"/>
    <w:rsid w:val="00197D3E"/>
    <w:rsid w:val="001A1756"/>
    <w:rsid w:val="001A18B3"/>
    <w:rsid w:val="001A1D22"/>
    <w:rsid w:val="001A2B50"/>
    <w:rsid w:val="001C13AC"/>
    <w:rsid w:val="001C5A30"/>
    <w:rsid w:val="001C69FB"/>
    <w:rsid w:val="001D3B7C"/>
    <w:rsid w:val="001D432C"/>
    <w:rsid w:val="001D5DFD"/>
    <w:rsid w:val="001D6272"/>
    <w:rsid w:val="001E768F"/>
    <w:rsid w:val="001F603C"/>
    <w:rsid w:val="0020614C"/>
    <w:rsid w:val="00207181"/>
    <w:rsid w:val="00207DD1"/>
    <w:rsid w:val="00210000"/>
    <w:rsid w:val="00210F46"/>
    <w:rsid w:val="002148DB"/>
    <w:rsid w:val="0021498E"/>
    <w:rsid w:val="0021563D"/>
    <w:rsid w:val="00226BD2"/>
    <w:rsid w:val="00232FAF"/>
    <w:rsid w:val="002342B4"/>
    <w:rsid w:val="00237307"/>
    <w:rsid w:val="00237E23"/>
    <w:rsid w:val="00240BE1"/>
    <w:rsid w:val="00244044"/>
    <w:rsid w:val="00245BC0"/>
    <w:rsid w:val="00264D67"/>
    <w:rsid w:val="00265A41"/>
    <w:rsid w:val="00271CAE"/>
    <w:rsid w:val="00271E36"/>
    <w:rsid w:val="00277327"/>
    <w:rsid w:val="002835CE"/>
    <w:rsid w:val="0029355B"/>
    <w:rsid w:val="0029480E"/>
    <w:rsid w:val="002A632D"/>
    <w:rsid w:val="002A6AAB"/>
    <w:rsid w:val="002B4786"/>
    <w:rsid w:val="002B4B73"/>
    <w:rsid w:val="002B5F39"/>
    <w:rsid w:val="002B7C52"/>
    <w:rsid w:val="002C1CD7"/>
    <w:rsid w:val="002C264D"/>
    <w:rsid w:val="002C5B05"/>
    <w:rsid w:val="002C7DF2"/>
    <w:rsid w:val="002D3E8F"/>
    <w:rsid w:val="002D4797"/>
    <w:rsid w:val="002D494D"/>
    <w:rsid w:val="002D6AE7"/>
    <w:rsid w:val="002E0A1C"/>
    <w:rsid w:val="002E3909"/>
    <w:rsid w:val="002E5800"/>
    <w:rsid w:val="002E7CE7"/>
    <w:rsid w:val="002F06C4"/>
    <w:rsid w:val="002F7535"/>
    <w:rsid w:val="00305A95"/>
    <w:rsid w:val="00312BC1"/>
    <w:rsid w:val="003165F5"/>
    <w:rsid w:val="00317D7F"/>
    <w:rsid w:val="00325987"/>
    <w:rsid w:val="0032752D"/>
    <w:rsid w:val="003338B0"/>
    <w:rsid w:val="003347ED"/>
    <w:rsid w:val="0033641D"/>
    <w:rsid w:val="00337906"/>
    <w:rsid w:val="0034016E"/>
    <w:rsid w:val="003407BE"/>
    <w:rsid w:val="00343202"/>
    <w:rsid w:val="003443E0"/>
    <w:rsid w:val="00347B34"/>
    <w:rsid w:val="00356C43"/>
    <w:rsid w:val="0035776C"/>
    <w:rsid w:val="00366642"/>
    <w:rsid w:val="00371BEF"/>
    <w:rsid w:val="00374DBE"/>
    <w:rsid w:val="0037551A"/>
    <w:rsid w:val="00376695"/>
    <w:rsid w:val="0037798B"/>
    <w:rsid w:val="00380C7B"/>
    <w:rsid w:val="00387162"/>
    <w:rsid w:val="00387D55"/>
    <w:rsid w:val="0039189E"/>
    <w:rsid w:val="003918D3"/>
    <w:rsid w:val="00391FED"/>
    <w:rsid w:val="00395D68"/>
    <w:rsid w:val="00395E60"/>
    <w:rsid w:val="00396FB6"/>
    <w:rsid w:val="00396FE8"/>
    <w:rsid w:val="003A01D5"/>
    <w:rsid w:val="003A0726"/>
    <w:rsid w:val="003A16B6"/>
    <w:rsid w:val="003A17D0"/>
    <w:rsid w:val="003A2960"/>
    <w:rsid w:val="003A3DCB"/>
    <w:rsid w:val="003A4769"/>
    <w:rsid w:val="003A558A"/>
    <w:rsid w:val="003A5D58"/>
    <w:rsid w:val="003A5E69"/>
    <w:rsid w:val="003A7326"/>
    <w:rsid w:val="003A7BE1"/>
    <w:rsid w:val="003C25A1"/>
    <w:rsid w:val="003C35EF"/>
    <w:rsid w:val="003C5B85"/>
    <w:rsid w:val="003C788F"/>
    <w:rsid w:val="003D20BF"/>
    <w:rsid w:val="003E1EA2"/>
    <w:rsid w:val="003E5DD8"/>
    <w:rsid w:val="003F0AC9"/>
    <w:rsid w:val="003F1FDC"/>
    <w:rsid w:val="003F23D2"/>
    <w:rsid w:val="003F3771"/>
    <w:rsid w:val="003F6277"/>
    <w:rsid w:val="004066B0"/>
    <w:rsid w:val="0041036D"/>
    <w:rsid w:val="0041445E"/>
    <w:rsid w:val="00422E65"/>
    <w:rsid w:val="004234FE"/>
    <w:rsid w:val="00423F41"/>
    <w:rsid w:val="004271BD"/>
    <w:rsid w:val="00427BA5"/>
    <w:rsid w:val="00432869"/>
    <w:rsid w:val="004328C1"/>
    <w:rsid w:val="00434668"/>
    <w:rsid w:val="0043475B"/>
    <w:rsid w:val="0043766D"/>
    <w:rsid w:val="0044047B"/>
    <w:rsid w:val="004448C4"/>
    <w:rsid w:val="00447F76"/>
    <w:rsid w:val="004501D6"/>
    <w:rsid w:val="00453F94"/>
    <w:rsid w:val="004556A0"/>
    <w:rsid w:val="004571F7"/>
    <w:rsid w:val="00457E9A"/>
    <w:rsid w:val="00460028"/>
    <w:rsid w:val="00463449"/>
    <w:rsid w:val="0047798A"/>
    <w:rsid w:val="00482F5D"/>
    <w:rsid w:val="00493895"/>
    <w:rsid w:val="0049540E"/>
    <w:rsid w:val="00495550"/>
    <w:rsid w:val="004A104C"/>
    <w:rsid w:val="004A3893"/>
    <w:rsid w:val="004B2B4C"/>
    <w:rsid w:val="004C17B7"/>
    <w:rsid w:val="004C2F5C"/>
    <w:rsid w:val="004C740D"/>
    <w:rsid w:val="004D0140"/>
    <w:rsid w:val="004D0C75"/>
    <w:rsid w:val="004D4C96"/>
    <w:rsid w:val="004E6F19"/>
    <w:rsid w:val="004E71D3"/>
    <w:rsid w:val="004F17F7"/>
    <w:rsid w:val="004F4CCC"/>
    <w:rsid w:val="004F72F9"/>
    <w:rsid w:val="004F7974"/>
    <w:rsid w:val="00500790"/>
    <w:rsid w:val="00500948"/>
    <w:rsid w:val="0050367B"/>
    <w:rsid w:val="00505C56"/>
    <w:rsid w:val="00512335"/>
    <w:rsid w:val="00517576"/>
    <w:rsid w:val="00520557"/>
    <w:rsid w:val="00521340"/>
    <w:rsid w:val="00522A7C"/>
    <w:rsid w:val="0052391D"/>
    <w:rsid w:val="005324BC"/>
    <w:rsid w:val="005330D1"/>
    <w:rsid w:val="00537F34"/>
    <w:rsid w:val="005454E4"/>
    <w:rsid w:val="00545726"/>
    <w:rsid w:val="00547278"/>
    <w:rsid w:val="00547F8B"/>
    <w:rsid w:val="0055558C"/>
    <w:rsid w:val="00564600"/>
    <w:rsid w:val="0056623B"/>
    <w:rsid w:val="005729C4"/>
    <w:rsid w:val="005732DB"/>
    <w:rsid w:val="00581ACC"/>
    <w:rsid w:val="00582569"/>
    <w:rsid w:val="00583BCA"/>
    <w:rsid w:val="00584747"/>
    <w:rsid w:val="00587630"/>
    <w:rsid w:val="00591409"/>
    <w:rsid w:val="0059332E"/>
    <w:rsid w:val="00595F71"/>
    <w:rsid w:val="005A5F6A"/>
    <w:rsid w:val="005A6C35"/>
    <w:rsid w:val="005B0B63"/>
    <w:rsid w:val="005B2105"/>
    <w:rsid w:val="005C1481"/>
    <w:rsid w:val="005C1EC5"/>
    <w:rsid w:val="005D1147"/>
    <w:rsid w:val="005D370C"/>
    <w:rsid w:val="005E014B"/>
    <w:rsid w:val="005E0493"/>
    <w:rsid w:val="005E3FFA"/>
    <w:rsid w:val="005E7615"/>
    <w:rsid w:val="005F1D78"/>
    <w:rsid w:val="005F22F0"/>
    <w:rsid w:val="005F537B"/>
    <w:rsid w:val="005F5A52"/>
    <w:rsid w:val="006059CE"/>
    <w:rsid w:val="00605CA0"/>
    <w:rsid w:val="00610B47"/>
    <w:rsid w:val="00615182"/>
    <w:rsid w:val="00623B69"/>
    <w:rsid w:val="00632734"/>
    <w:rsid w:val="00632AD4"/>
    <w:rsid w:val="00633A12"/>
    <w:rsid w:val="006367C7"/>
    <w:rsid w:val="006427BF"/>
    <w:rsid w:val="0064454F"/>
    <w:rsid w:val="0065009A"/>
    <w:rsid w:val="00652F5F"/>
    <w:rsid w:val="00655287"/>
    <w:rsid w:val="00666C42"/>
    <w:rsid w:val="00666C7E"/>
    <w:rsid w:val="00671259"/>
    <w:rsid w:val="00672657"/>
    <w:rsid w:val="00682144"/>
    <w:rsid w:val="0068450C"/>
    <w:rsid w:val="00694BB9"/>
    <w:rsid w:val="00696C29"/>
    <w:rsid w:val="006A38B5"/>
    <w:rsid w:val="006C02BD"/>
    <w:rsid w:val="006C0F89"/>
    <w:rsid w:val="006C1DF1"/>
    <w:rsid w:val="006C4570"/>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1DBE"/>
    <w:rsid w:val="0072298E"/>
    <w:rsid w:val="00722B7A"/>
    <w:rsid w:val="007253C6"/>
    <w:rsid w:val="00730DBD"/>
    <w:rsid w:val="0073424A"/>
    <w:rsid w:val="007367B0"/>
    <w:rsid w:val="007379A8"/>
    <w:rsid w:val="007429D3"/>
    <w:rsid w:val="0074512E"/>
    <w:rsid w:val="0075170E"/>
    <w:rsid w:val="00752173"/>
    <w:rsid w:val="007609E1"/>
    <w:rsid w:val="00765159"/>
    <w:rsid w:val="00767FC6"/>
    <w:rsid w:val="007702D1"/>
    <w:rsid w:val="007726A3"/>
    <w:rsid w:val="00774669"/>
    <w:rsid w:val="00775410"/>
    <w:rsid w:val="00792EAB"/>
    <w:rsid w:val="007A553E"/>
    <w:rsid w:val="007A7BA8"/>
    <w:rsid w:val="007B0864"/>
    <w:rsid w:val="007B4D0D"/>
    <w:rsid w:val="007B64F2"/>
    <w:rsid w:val="007C0AC1"/>
    <w:rsid w:val="007C205F"/>
    <w:rsid w:val="007D316E"/>
    <w:rsid w:val="007D51B7"/>
    <w:rsid w:val="007E1D46"/>
    <w:rsid w:val="007E1DA1"/>
    <w:rsid w:val="007E42FB"/>
    <w:rsid w:val="007E43BC"/>
    <w:rsid w:val="007E5374"/>
    <w:rsid w:val="007E69CD"/>
    <w:rsid w:val="007E7B2C"/>
    <w:rsid w:val="007F23B6"/>
    <w:rsid w:val="007F5E2A"/>
    <w:rsid w:val="00800DF1"/>
    <w:rsid w:val="0080703A"/>
    <w:rsid w:val="008136BC"/>
    <w:rsid w:val="008138D3"/>
    <w:rsid w:val="00823D75"/>
    <w:rsid w:val="00823FC0"/>
    <w:rsid w:val="00827E05"/>
    <w:rsid w:val="0083042A"/>
    <w:rsid w:val="00835A4D"/>
    <w:rsid w:val="008403D6"/>
    <w:rsid w:val="008511EC"/>
    <w:rsid w:val="00857962"/>
    <w:rsid w:val="00860EA6"/>
    <w:rsid w:val="00863D8E"/>
    <w:rsid w:val="0086710F"/>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D50E2"/>
    <w:rsid w:val="008E2180"/>
    <w:rsid w:val="008F1074"/>
    <w:rsid w:val="008F44C4"/>
    <w:rsid w:val="008F5390"/>
    <w:rsid w:val="008F62B1"/>
    <w:rsid w:val="0090141E"/>
    <w:rsid w:val="00901EE5"/>
    <w:rsid w:val="00912530"/>
    <w:rsid w:val="00914770"/>
    <w:rsid w:val="00914A10"/>
    <w:rsid w:val="00921872"/>
    <w:rsid w:val="00922B53"/>
    <w:rsid w:val="0092738E"/>
    <w:rsid w:val="00927549"/>
    <w:rsid w:val="009277FC"/>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96099"/>
    <w:rsid w:val="0099744E"/>
    <w:rsid w:val="009A1103"/>
    <w:rsid w:val="009A2C02"/>
    <w:rsid w:val="009A5171"/>
    <w:rsid w:val="009B06B7"/>
    <w:rsid w:val="009B0D8C"/>
    <w:rsid w:val="009B30D7"/>
    <w:rsid w:val="009B4A13"/>
    <w:rsid w:val="009B505D"/>
    <w:rsid w:val="009B54A0"/>
    <w:rsid w:val="009C0261"/>
    <w:rsid w:val="009C22FA"/>
    <w:rsid w:val="009C293D"/>
    <w:rsid w:val="009C2D0C"/>
    <w:rsid w:val="009C5560"/>
    <w:rsid w:val="009C6B5B"/>
    <w:rsid w:val="009C75DD"/>
    <w:rsid w:val="009D215E"/>
    <w:rsid w:val="009E1230"/>
    <w:rsid w:val="009E2F87"/>
    <w:rsid w:val="009E3CA2"/>
    <w:rsid w:val="009E41AE"/>
    <w:rsid w:val="009E6DAA"/>
    <w:rsid w:val="009E7564"/>
    <w:rsid w:val="009F1F0A"/>
    <w:rsid w:val="009F410D"/>
    <w:rsid w:val="009F5F34"/>
    <w:rsid w:val="009F6ED7"/>
    <w:rsid w:val="00A021EB"/>
    <w:rsid w:val="00A02B80"/>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52EC"/>
    <w:rsid w:val="00A55C64"/>
    <w:rsid w:val="00A6234F"/>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6E51"/>
    <w:rsid w:val="00AD0594"/>
    <w:rsid w:val="00AD0D1C"/>
    <w:rsid w:val="00AE5700"/>
    <w:rsid w:val="00AE69A9"/>
    <w:rsid w:val="00AF117B"/>
    <w:rsid w:val="00AF4019"/>
    <w:rsid w:val="00AF615B"/>
    <w:rsid w:val="00B036BB"/>
    <w:rsid w:val="00B0655B"/>
    <w:rsid w:val="00B12E35"/>
    <w:rsid w:val="00B13F4A"/>
    <w:rsid w:val="00B15485"/>
    <w:rsid w:val="00B154CA"/>
    <w:rsid w:val="00B207C2"/>
    <w:rsid w:val="00B2299C"/>
    <w:rsid w:val="00B26002"/>
    <w:rsid w:val="00B2790A"/>
    <w:rsid w:val="00B31C9F"/>
    <w:rsid w:val="00B33E58"/>
    <w:rsid w:val="00B35639"/>
    <w:rsid w:val="00B43C65"/>
    <w:rsid w:val="00B461B5"/>
    <w:rsid w:val="00B466C5"/>
    <w:rsid w:val="00B534F2"/>
    <w:rsid w:val="00B537A7"/>
    <w:rsid w:val="00B60944"/>
    <w:rsid w:val="00B61F22"/>
    <w:rsid w:val="00B660D5"/>
    <w:rsid w:val="00B6686E"/>
    <w:rsid w:val="00B66DC6"/>
    <w:rsid w:val="00B70761"/>
    <w:rsid w:val="00B70D0B"/>
    <w:rsid w:val="00B71BB8"/>
    <w:rsid w:val="00B72D8F"/>
    <w:rsid w:val="00B75C73"/>
    <w:rsid w:val="00B85D1B"/>
    <w:rsid w:val="00B86768"/>
    <w:rsid w:val="00B90D81"/>
    <w:rsid w:val="00B93146"/>
    <w:rsid w:val="00B95E3F"/>
    <w:rsid w:val="00BA2BA2"/>
    <w:rsid w:val="00BA3764"/>
    <w:rsid w:val="00BA39C4"/>
    <w:rsid w:val="00BA6829"/>
    <w:rsid w:val="00BB1D5D"/>
    <w:rsid w:val="00BB282D"/>
    <w:rsid w:val="00BB4722"/>
    <w:rsid w:val="00BB60D6"/>
    <w:rsid w:val="00BC01FB"/>
    <w:rsid w:val="00BC0563"/>
    <w:rsid w:val="00BD11AF"/>
    <w:rsid w:val="00BD1B9D"/>
    <w:rsid w:val="00BE0CEF"/>
    <w:rsid w:val="00BE1BEC"/>
    <w:rsid w:val="00BE419D"/>
    <w:rsid w:val="00BE4C9F"/>
    <w:rsid w:val="00BE6029"/>
    <w:rsid w:val="00BF1B19"/>
    <w:rsid w:val="00C11493"/>
    <w:rsid w:val="00C12A58"/>
    <w:rsid w:val="00C21654"/>
    <w:rsid w:val="00C235CF"/>
    <w:rsid w:val="00C23E2D"/>
    <w:rsid w:val="00C30443"/>
    <w:rsid w:val="00C31C05"/>
    <w:rsid w:val="00C35947"/>
    <w:rsid w:val="00C378FC"/>
    <w:rsid w:val="00C4390F"/>
    <w:rsid w:val="00C47172"/>
    <w:rsid w:val="00C50BD0"/>
    <w:rsid w:val="00C528B9"/>
    <w:rsid w:val="00C531DA"/>
    <w:rsid w:val="00C53A9E"/>
    <w:rsid w:val="00C53D82"/>
    <w:rsid w:val="00C57787"/>
    <w:rsid w:val="00C606DB"/>
    <w:rsid w:val="00C612B3"/>
    <w:rsid w:val="00C63534"/>
    <w:rsid w:val="00C70EFE"/>
    <w:rsid w:val="00C75503"/>
    <w:rsid w:val="00C75842"/>
    <w:rsid w:val="00C87300"/>
    <w:rsid w:val="00C87BF3"/>
    <w:rsid w:val="00C9260D"/>
    <w:rsid w:val="00C92711"/>
    <w:rsid w:val="00C934AC"/>
    <w:rsid w:val="00C94066"/>
    <w:rsid w:val="00C9701A"/>
    <w:rsid w:val="00CA45F0"/>
    <w:rsid w:val="00CA6EAE"/>
    <w:rsid w:val="00CB2ADB"/>
    <w:rsid w:val="00CB2E4E"/>
    <w:rsid w:val="00CB5315"/>
    <w:rsid w:val="00CB563F"/>
    <w:rsid w:val="00CB5860"/>
    <w:rsid w:val="00CC3F0F"/>
    <w:rsid w:val="00CC41D8"/>
    <w:rsid w:val="00CC63C5"/>
    <w:rsid w:val="00CC7852"/>
    <w:rsid w:val="00CD15ED"/>
    <w:rsid w:val="00CD7575"/>
    <w:rsid w:val="00CE16C8"/>
    <w:rsid w:val="00CE2186"/>
    <w:rsid w:val="00CE7745"/>
    <w:rsid w:val="00D0026A"/>
    <w:rsid w:val="00D0557E"/>
    <w:rsid w:val="00D06ABA"/>
    <w:rsid w:val="00D115BD"/>
    <w:rsid w:val="00D145F2"/>
    <w:rsid w:val="00D214D2"/>
    <w:rsid w:val="00D2622F"/>
    <w:rsid w:val="00D30BAD"/>
    <w:rsid w:val="00D33023"/>
    <w:rsid w:val="00D3428B"/>
    <w:rsid w:val="00D36522"/>
    <w:rsid w:val="00D36E27"/>
    <w:rsid w:val="00D433D6"/>
    <w:rsid w:val="00D44680"/>
    <w:rsid w:val="00D50131"/>
    <w:rsid w:val="00D52150"/>
    <w:rsid w:val="00D62F1E"/>
    <w:rsid w:val="00D75314"/>
    <w:rsid w:val="00D831E7"/>
    <w:rsid w:val="00D835EE"/>
    <w:rsid w:val="00D8468B"/>
    <w:rsid w:val="00D847AD"/>
    <w:rsid w:val="00D8544A"/>
    <w:rsid w:val="00D86532"/>
    <w:rsid w:val="00D879DA"/>
    <w:rsid w:val="00DA3C90"/>
    <w:rsid w:val="00DA6750"/>
    <w:rsid w:val="00DB0D46"/>
    <w:rsid w:val="00DB585F"/>
    <w:rsid w:val="00DC19EF"/>
    <w:rsid w:val="00DC1CA6"/>
    <w:rsid w:val="00DC2034"/>
    <w:rsid w:val="00DD6174"/>
    <w:rsid w:val="00DD6967"/>
    <w:rsid w:val="00DE2C2A"/>
    <w:rsid w:val="00DE6D26"/>
    <w:rsid w:val="00DE7FF5"/>
    <w:rsid w:val="00DF14D6"/>
    <w:rsid w:val="00DF663E"/>
    <w:rsid w:val="00E01953"/>
    <w:rsid w:val="00E020C2"/>
    <w:rsid w:val="00E10D2A"/>
    <w:rsid w:val="00E15730"/>
    <w:rsid w:val="00E228CE"/>
    <w:rsid w:val="00E238D3"/>
    <w:rsid w:val="00E26FC9"/>
    <w:rsid w:val="00E37899"/>
    <w:rsid w:val="00E37CF6"/>
    <w:rsid w:val="00E42704"/>
    <w:rsid w:val="00E42893"/>
    <w:rsid w:val="00E50717"/>
    <w:rsid w:val="00E50A94"/>
    <w:rsid w:val="00E52080"/>
    <w:rsid w:val="00E54518"/>
    <w:rsid w:val="00E54D81"/>
    <w:rsid w:val="00E6310C"/>
    <w:rsid w:val="00E66C4A"/>
    <w:rsid w:val="00E711D8"/>
    <w:rsid w:val="00E7550C"/>
    <w:rsid w:val="00E83174"/>
    <w:rsid w:val="00E83599"/>
    <w:rsid w:val="00E85C97"/>
    <w:rsid w:val="00E8655D"/>
    <w:rsid w:val="00E91B06"/>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EE765D"/>
    <w:rsid w:val="00EF13A5"/>
    <w:rsid w:val="00F06BEA"/>
    <w:rsid w:val="00F11318"/>
    <w:rsid w:val="00F11CE7"/>
    <w:rsid w:val="00F12BE8"/>
    <w:rsid w:val="00F1531A"/>
    <w:rsid w:val="00F155DC"/>
    <w:rsid w:val="00F163D6"/>
    <w:rsid w:val="00F250FE"/>
    <w:rsid w:val="00F279F3"/>
    <w:rsid w:val="00F27FB5"/>
    <w:rsid w:val="00F36718"/>
    <w:rsid w:val="00F372FE"/>
    <w:rsid w:val="00F63A6E"/>
    <w:rsid w:val="00F65DC2"/>
    <w:rsid w:val="00F66181"/>
    <w:rsid w:val="00F66A24"/>
    <w:rsid w:val="00F70C1B"/>
    <w:rsid w:val="00F710A0"/>
    <w:rsid w:val="00F7352E"/>
    <w:rsid w:val="00F770AE"/>
    <w:rsid w:val="00F80DEC"/>
    <w:rsid w:val="00F85CE4"/>
    <w:rsid w:val="00F87F67"/>
    <w:rsid w:val="00FA7BE8"/>
    <w:rsid w:val="00FB02D4"/>
    <w:rsid w:val="00FB4C47"/>
    <w:rsid w:val="00FB53B6"/>
    <w:rsid w:val="00FB5A77"/>
    <w:rsid w:val="00FC06AA"/>
    <w:rsid w:val="00FC1D21"/>
    <w:rsid w:val="00FC5675"/>
    <w:rsid w:val="00FD0821"/>
    <w:rsid w:val="00FE1FB7"/>
    <w:rsid w:val="00FE4F51"/>
    <w:rsid w:val="00FF055C"/>
    <w:rsid w:val="00FF1054"/>
    <w:rsid w:val="00FF4D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uiPriority="39" w:qFormat="1"/>
    <w:lsdException w:name="toc 2" w:locked="1" w:uiPriority="39" w:qFormat="1"/>
    <w:lsdException w:name="toc 3" w:locked="1" w:uiPriority="39" w:qFormat="1"/>
    <w:lsdException w:name="toc 4" w:locked="1"/>
    <w:lsdException w:name="toc 5" w:locked="1"/>
    <w:lsdException w:name="caption" w:locked="1" w:qFormat="1"/>
    <w:lsdException w:name="table of figures" w:locked="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Body Tex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Hyperlink" w:locked="1" w:uiPriority="99"/>
    <w:lsdException w:name="Strong" w:semiHidden="0" w:unhideWhenUsed="0" w:qFormat="1"/>
    <w:lsdException w:name="Emphasis" w:semiHidden="0" w:unhideWhenUsed="0" w:qFormat="1"/>
    <w:lsdException w:name="Normal (Web)" w:locked="1" w:uiPriority="99"/>
    <w:lsdException w:name="No List" w:locked="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4622"/>
    <w:rPr>
      <w:rFonts w:ascii="Arial" w:hAnsi="Arial"/>
      <w:sz w:val="22"/>
      <w:szCs w:val="24"/>
      <w:lang w:eastAsia="en-US"/>
    </w:rPr>
  </w:style>
  <w:style w:type="paragraph" w:styleId="Titolo1">
    <w:name w:val="heading 1"/>
    <w:basedOn w:val="Normale"/>
    <w:next w:val="Corpodeltesto"/>
    <w:link w:val="Titolo1Carattere"/>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Titolo2">
    <w:name w:val="heading 2"/>
    <w:basedOn w:val="Normale"/>
    <w:next w:val="Corpodeltesto"/>
    <w:qFormat/>
    <w:rsid w:val="00371BEF"/>
    <w:pPr>
      <w:numPr>
        <w:ilvl w:val="1"/>
        <w:numId w:val="15"/>
      </w:numPr>
      <w:spacing w:before="120" w:after="120"/>
      <w:outlineLvl w:val="1"/>
    </w:pPr>
    <w:rPr>
      <w:b/>
    </w:rPr>
  </w:style>
  <w:style w:type="paragraph" w:styleId="Titolo3">
    <w:name w:val="heading 3"/>
    <w:basedOn w:val="Normale"/>
    <w:next w:val="Primorientrocorpodeltesto2"/>
    <w:qFormat/>
    <w:rsid w:val="004A3893"/>
    <w:pPr>
      <w:keepNext/>
      <w:numPr>
        <w:ilvl w:val="2"/>
        <w:numId w:val="15"/>
      </w:numPr>
      <w:spacing w:before="120" w:after="120"/>
      <w:outlineLvl w:val="2"/>
    </w:pPr>
    <w:rPr>
      <w:szCs w:val="20"/>
      <w:lang w:eastAsia="de-DE"/>
    </w:rPr>
  </w:style>
  <w:style w:type="paragraph" w:styleId="Titolo4">
    <w:name w:val="heading 4"/>
    <w:basedOn w:val="Normale"/>
    <w:next w:val="Normale"/>
    <w:qFormat/>
    <w:rsid w:val="004A3893"/>
    <w:pPr>
      <w:keepNext/>
      <w:numPr>
        <w:ilvl w:val="3"/>
        <w:numId w:val="15"/>
      </w:numPr>
      <w:spacing w:before="120" w:after="120"/>
      <w:outlineLvl w:val="3"/>
    </w:pPr>
    <w:rPr>
      <w:szCs w:val="20"/>
      <w:lang w:eastAsia="de-DE"/>
    </w:rPr>
  </w:style>
  <w:style w:type="paragraph" w:styleId="Titolo5">
    <w:name w:val="heading 5"/>
    <w:basedOn w:val="Normale"/>
    <w:next w:val="Normale"/>
    <w:qFormat/>
    <w:rsid w:val="00B534F2"/>
    <w:pPr>
      <w:numPr>
        <w:ilvl w:val="4"/>
        <w:numId w:val="15"/>
      </w:numPr>
      <w:tabs>
        <w:tab w:val="num" w:pos="1008"/>
      </w:tabs>
      <w:spacing w:before="240" w:after="60"/>
      <w:ind w:left="1008" w:hanging="1008"/>
      <w:outlineLvl w:val="4"/>
    </w:pPr>
    <w:rPr>
      <w:szCs w:val="20"/>
      <w:lang w:val="de-DE" w:eastAsia="de-DE"/>
    </w:rPr>
  </w:style>
  <w:style w:type="paragraph" w:styleId="Titolo6">
    <w:name w:val="heading 6"/>
    <w:basedOn w:val="Normale"/>
    <w:next w:val="Normale"/>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Titolo7">
    <w:name w:val="heading 7"/>
    <w:basedOn w:val="Normale"/>
    <w:next w:val="Normale"/>
    <w:qFormat/>
    <w:rsid w:val="00B534F2"/>
    <w:pPr>
      <w:numPr>
        <w:ilvl w:val="6"/>
        <w:numId w:val="15"/>
      </w:numPr>
      <w:tabs>
        <w:tab w:val="num" w:pos="1296"/>
      </w:tabs>
      <w:spacing w:before="240" w:after="60"/>
      <w:ind w:left="1296" w:hanging="1296"/>
      <w:outlineLvl w:val="6"/>
    </w:pPr>
    <w:rPr>
      <w:szCs w:val="20"/>
      <w:lang w:val="de-DE" w:eastAsia="de-DE"/>
    </w:rPr>
  </w:style>
  <w:style w:type="paragraph" w:styleId="Titolo8">
    <w:name w:val="heading 8"/>
    <w:basedOn w:val="Normale"/>
    <w:next w:val="Normale"/>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Titolo9">
    <w:name w:val="heading 9"/>
    <w:basedOn w:val="Normale"/>
    <w:next w:val="Normale"/>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8F5390"/>
    <w:pPr>
      <w:spacing w:after="120"/>
      <w:jc w:val="both"/>
    </w:pPr>
    <w:rPr>
      <w:lang w:val="fr-FR"/>
    </w:rPr>
  </w:style>
  <w:style w:type="character" w:customStyle="1" w:styleId="CorpodeltestoCarattere">
    <w:name w:val="Corpo del testo Carattere"/>
    <w:link w:val="Corpodeltesto"/>
    <w:locked/>
    <w:rsid w:val="008F5390"/>
    <w:rPr>
      <w:rFonts w:ascii="Arial" w:hAnsi="Arial"/>
      <w:sz w:val="24"/>
      <w:lang w:eastAsia="en-US"/>
    </w:rPr>
  </w:style>
  <w:style w:type="paragraph" w:customStyle="1" w:styleId="Annex">
    <w:name w:val="Annex"/>
    <w:basedOn w:val="Titolo1"/>
    <w:next w:val="Normale"/>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e"/>
    <w:next w:val="Titolo1"/>
    <w:rsid w:val="00F155DC"/>
    <w:pPr>
      <w:numPr>
        <w:numId w:val="2"/>
      </w:numPr>
      <w:tabs>
        <w:tab w:val="left" w:pos="1985"/>
      </w:tabs>
      <w:spacing w:after="240"/>
      <w:ind w:left="1985" w:hanging="1985"/>
    </w:pPr>
    <w:rPr>
      <w:b/>
      <w:sz w:val="24"/>
      <w:szCs w:val="28"/>
    </w:rPr>
  </w:style>
  <w:style w:type="paragraph" w:styleId="Testofumetto">
    <w:name w:val="Balloon Text"/>
    <w:basedOn w:val="Normale"/>
    <w:link w:val="TestofumettoCarattere"/>
    <w:semiHidden/>
    <w:rsid w:val="00B534F2"/>
    <w:rPr>
      <w:rFonts w:ascii="Tahoma" w:hAnsi="Tahoma"/>
      <w:sz w:val="16"/>
      <w:szCs w:val="16"/>
      <w:lang w:val="fr-FR"/>
    </w:rPr>
  </w:style>
  <w:style w:type="character" w:customStyle="1" w:styleId="TestofumettoCarattere">
    <w:name w:val="Testo fumetto Carattere"/>
    <w:link w:val="Testofumetto"/>
    <w:locked/>
    <w:rsid w:val="00B534F2"/>
    <w:rPr>
      <w:rFonts w:ascii="Tahoma" w:hAnsi="Tahoma"/>
      <w:sz w:val="16"/>
      <w:lang w:eastAsia="en-US"/>
    </w:rPr>
  </w:style>
  <w:style w:type="paragraph" w:styleId="Testodelblocco">
    <w:name w:val="Block Text"/>
    <w:basedOn w:val="Normale"/>
    <w:rsid w:val="00B534F2"/>
    <w:pPr>
      <w:spacing w:after="120"/>
      <w:ind w:left="1440" w:right="1440"/>
    </w:pPr>
  </w:style>
  <w:style w:type="paragraph" w:styleId="Rientrocorpodeltesto">
    <w:name w:val="Body Text Indent"/>
    <w:basedOn w:val="Normale"/>
    <w:link w:val="RientrocorpodeltestoCarattere"/>
    <w:rsid w:val="00032948"/>
    <w:pPr>
      <w:spacing w:after="120"/>
      <w:ind w:left="993"/>
    </w:pPr>
    <w:rPr>
      <w:lang w:val="fr-FR"/>
    </w:rPr>
  </w:style>
  <w:style w:type="character" w:customStyle="1" w:styleId="RientrocorpodeltestoCarattere">
    <w:name w:val="Rientro corpo del testo Carattere"/>
    <w:link w:val="Rientrocorpodeltesto"/>
    <w:locked/>
    <w:rsid w:val="00032948"/>
    <w:rPr>
      <w:rFonts w:ascii="Arial" w:hAnsi="Arial"/>
      <w:sz w:val="24"/>
      <w:lang w:eastAsia="en-US"/>
    </w:rPr>
  </w:style>
  <w:style w:type="paragraph" w:styleId="Rientrocorpodeltesto2">
    <w:name w:val="Body Text Indent 2"/>
    <w:basedOn w:val="Normale"/>
    <w:link w:val="Rientrocorpodeltesto2Carattere"/>
    <w:rsid w:val="00032948"/>
    <w:pPr>
      <w:spacing w:after="120"/>
      <w:ind w:left="1134"/>
      <w:jc w:val="both"/>
    </w:pPr>
    <w:rPr>
      <w:lang w:val="fr-FR" w:eastAsia="de-DE"/>
    </w:rPr>
  </w:style>
  <w:style w:type="character" w:customStyle="1" w:styleId="Rientrocorpodeltesto2Carattere">
    <w:name w:val="Rientro corpo del testo 2 Carattere"/>
    <w:link w:val="Rientrocorpodeltesto2"/>
    <w:locked/>
    <w:rsid w:val="00032948"/>
    <w:rPr>
      <w:rFonts w:ascii="Arial" w:hAnsi="Arial"/>
      <w:sz w:val="24"/>
      <w:lang w:eastAsia="de-DE"/>
    </w:rPr>
  </w:style>
  <w:style w:type="paragraph" w:customStyle="1" w:styleId="Bullet1">
    <w:name w:val="Bullet 1"/>
    <w:basedOn w:val="Normale"/>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e"/>
    <w:rsid w:val="004A3893"/>
    <w:pPr>
      <w:suppressAutoHyphens/>
      <w:spacing w:after="120"/>
      <w:ind w:left="993"/>
      <w:jc w:val="both"/>
    </w:pPr>
    <w:rPr>
      <w:szCs w:val="20"/>
      <w:lang w:eastAsia="en-GB"/>
    </w:rPr>
  </w:style>
  <w:style w:type="paragraph" w:customStyle="1" w:styleId="Bullet2">
    <w:name w:val="Bullet 2"/>
    <w:basedOn w:val="Normale"/>
    <w:rsid w:val="004A3893"/>
    <w:pPr>
      <w:numPr>
        <w:numId w:val="5"/>
      </w:numPr>
      <w:tabs>
        <w:tab w:val="left" w:pos="1418"/>
      </w:tabs>
      <w:spacing w:after="120"/>
    </w:pPr>
    <w:rPr>
      <w:sz w:val="20"/>
      <w:szCs w:val="20"/>
      <w:lang w:eastAsia="en-GB"/>
    </w:rPr>
  </w:style>
  <w:style w:type="paragraph" w:customStyle="1" w:styleId="Bullet2text">
    <w:name w:val="Bullet 2 text"/>
    <w:basedOn w:val="Normale"/>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e"/>
    <w:autoRedefine/>
    <w:rsid w:val="00E7550C"/>
    <w:pPr>
      <w:suppressAutoHyphens/>
      <w:spacing w:after="120"/>
      <w:ind w:left="1843"/>
      <w:jc w:val="both"/>
    </w:pPr>
    <w:rPr>
      <w:sz w:val="20"/>
      <w:szCs w:val="20"/>
      <w:lang w:eastAsia="en-GB"/>
    </w:rPr>
  </w:style>
  <w:style w:type="character" w:styleId="Rimandocommento">
    <w:name w:val="annotation reference"/>
    <w:semiHidden/>
    <w:rsid w:val="00B534F2"/>
    <w:rPr>
      <w:sz w:val="16"/>
    </w:rPr>
  </w:style>
  <w:style w:type="paragraph" w:styleId="Testocommento">
    <w:name w:val="annotation text"/>
    <w:basedOn w:val="Normale"/>
    <w:link w:val="TestocommentoCarattere"/>
    <w:semiHidden/>
    <w:rsid w:val="00B534F2"/>
    <w:rPr>
      <w:lang w:val="fr-FR" w:eastAsia="de-DE"/>
    </w:rPr>
  </w:style>
  <w:style w:type="character" w:customStyle="1" w:styleId="TestocommentoCarattere">
    <w:name w:val="Testo commento Carattere"/>
    <w:link w:val="Testocommento"/>
    <w:locked/>
    <w:rsid w:val="00B534F2"/>
    <w:rPr>
      <w:rFonts w:ascii="Arial" w:hAnsi="Arial"/>
      <w:sz w:val="24"/>
      <w:lang w:eastAsia="de-DE"/>
    </w:rPr>
  </w:style>
  <w:style w:type="paragraph" w:styleId="Soggettocommento">
    <w:name w:val="annotation subject"/>
    <w:basedOn w:val="Testocommento"/>
    <w:next w:val="Testocommento"/>
    <w:link w:val="SoggettocommentoCarattere"/>
    <w:semiHidden/>
    <w:rsid w:val="00B534F2"/>
    <w:rPr>
      <w:b/>
      <w:bCs/>
      <w:lang w:eastAsia="en-US"/>
    </w:rPr>
  </w:style>
  <w:style w:type="character" w:customStyle="1" w:styleId="SoggettocommentoCarattere">
    <w:name w:val="Soggetto commento Carattere"/>
    <w:link w:val="Soggettocommento"/>
    <w:locked/>
    <w:rsid w:val="00B534F2"/>
    <w:rPr>
      <w:rFonts w:ascii="Arial" w:hAnsi="Arial"/>
      <w:b/>
      <w:sz w:val="24"/>
      <w:lang w:eastAsia="en-US"/>
    </w:rPr>
  </w:style>
  <w:style w:type="paragraph" w:styleId="Mappadocumento">
    <w:name w:val="Document Map"/>
    <w:basedOn w:val="Normale"/>
    <w:link w:val="MappadocumentoCarattere"/>
    <w:semiHidden/>
    <w:rsid w:val="00B534F2"/>
    <w:pPr>
      <w:shd w:val="clear" w:color="auto" w:fill="000080"/>
    </w:pPr>
    <w:rPr>
      <w:rFonts w:ascii="Tahoma" w:hAnsi="Tahoma"/>
      <w:sz w:val="20"/>
      <w:lang w:val="de-DE" w:eastAsia="de-DE"/>
    </w:rPr>
  </w:style>
  <w:style w:type="character" w:customStyle="1" w:styleId="MappadocumentoCarattere">
    <w:name w:val="Mappa documento Carattere"/>
    <w:link w:val="Mappadocumento"/>
    <w:locked/>
    <w:rsid w:val="00B534F2"/>
    <w:rPr>
      <w:rFonts w:ascii="Tahoma" w:hAnsi="Tahoma"/>
      <w:sz w:val="24"/>
      <w:shd w:val="clear" w:color="auto" w:fill="000080"/>
      <w:lang w:val="de-DE" w:eastAsia="de-DE"/>
    </w:rPr>
  </w:style>
  <w:style w:type="character" w:styleId="Enfasicorsivo">
    <w:name w:val="Emphasis"/>
    <w:qFormat/>
    <w:rsid w:val="00B534F2"/>
    <w:rPr>
      <w:i/>
    </w:rPr>
  </w:style>
  <w:style w:type="paragraph" w:customStyle="1" w:styleId="equation">
    <w:name w:val="equation"/>
    <w:basedOn w:val="Normale"/>
    <w:next w:val="Corpodeltesto"/>
    <w:rsid w:val="00B534F2"/>
    <w:pPr>
      <w:keepNext/>
      <w:numPr>
        <w:numId w:val="7"/>
      </w:numPr>
      <w:tabs>
        <w:tab w:val="left" w:pos="142"/>
      </w:tabs>
      <w:spacing w:after="120"/>
      <w:jc w:val="right"/>
    </w:pPr>
  </w:style>
  <w:style w:type="paragraph" w:customStyle="1" w:styleId="Figure">
    <w:name w:val="Figure_#"/>
    <w:basedOn w:val="Normale"/>
    <w:next w:val="Corpodeltesto"/>
    <w:rsid w:val="00B534F2"/>
    <w:pPr>
      <w:numPr>
        <w:numId w:val="8"/>
      </w:numPr>
      <w:spacing w:before="120" w:after="120"/>
      <w:jc w:val="center"/>
    </w:pPr>
    <w:rPr>
      <w:i/>
      <w:szCs w:val="20"/>
      <w:lang w:eastAsia="en-GB"/>
    </w:rPr>
  </w:style>
  <w:style w:type="character" w:styleId="Collegamentovisitato">
    <w:name w:val="FollowedHyperlink"/>
    <w:rsid w:val="00B534F2"/>
    <w:rPr>
      <w:color w:val="800080"/>
      <w:u w:val="single"/>
    </w:rPr>
  </w:style>
  <w:style w:type="paragraph" w:styleId="Pidipagina">
    <w:name w:val="footer"/>
    <w:basedOn w:val="Normale"/>
    <w:link w:val="PidipaginaCarattere"/>
    <w:rsid w:val="00870A1B"/>
    <w:pPr>
      <w:tabs>
        <w:tab w:val="center" w:pos="4678"/>
        <w:tab w:val="right" w:pos="9356"/>
      </w:tabs>
    </w:pPr>
    <w:rPr>
      <w:lang w:val="fr-FR"/>
    </w:rPr>
  </w:style>
  <w:style w:type="character" w:customStyle="1" w:styleId="PidipaginaCarattere">
    <w:name w:val="Piè di pagina Carattere"/>
    <w:link w:val="Pidipagina"/>
    <w:locked/>
    <w:rsid w:val="00870A1B"/>
    <w:rPr>
      <w:rFonts w:ascii="Arial" w:hAnsi="Arial"/>
      <w:sz w:val="24"/>
      <w:lang w:eastAsia="en-US"/>
    </w:rPr>
  </w:style>
  <w:style w:type="character" w:styleId="Rimandonotaapidipagina">
    <w:name w:val="footnote reference"/>
    <w:semiHidden/>
    <w:rsid w:val="00B534F2"/>
    <w:rPr>
      <w:vertAlign w:val="superscript"/>
    </w:rPr>
  </w:style>
  <w:style w:type="paragraph" w:styleId="Testonotaapidipagina">
    <w:name w:val="footnote text"/>
    <w:basedOn w:val="Normale"/>
    <w:link w:val="TestonotaapidipaginaCarattere"/>
    <w:semiHidden/>
    <w:rsid w:val="00B534F2"/>
    <w:rPr>
      <w:sz w:val="20"/>
      <w:szCs w:val="20"/>
      <w:lang w:val="fr-FR"/>
    </w:rPr>
  </w:style>
  <w:style w:type="character" w:customStyle="1" w:styleId="TestonotaapidipaginaCarattere">
    <w:name w:val="Testo nota a piè di pagina Carattere"/>
    <w:link w:val="Testonotaapidipagina"/>
    <w:locked/>
    <w:rsid w:val="00B534F2"/>
    <w:rPr>
      <w:rFonts w:ascii="Arial" w:hAnsi="Arial"/>
      <w:lang w:eastAsia="en-US"/>
    </w:rPr>
  </w:style>
  <w:style w:type="paragraph" w:styleId="Intestazione">
    <w:name w:val="header"/>
    <w:basedOn w:val="Normale"/>
    <w:link w:val="IntestazioneCarattere"/>
    <w:rsid w:val="0018656F"/>
    <w:pPr>
      <w:tabs>
        <w:tab w:val="center" w:pos="4678"/>
        <w:tab w:val="right" w:pos="9356"/>
      </w:tabs>
    </w:pPr>
    <w:rPr>
      <w:lang w:val="fr-FR"/>
    </w:rPr>
  </w:style>
  <w:style w:type="character" w:customStyle="1" w:styleId="IntestazioneCarattere">
    <w:name w:val="Intestazione Carattere"/>
    <w:link w:val="Intestazione"/>
    <w:locked/>
    <w:rsid w:val="0018656F"/>
    <w:rPr>
      <w:rFonts w:ascii="Arial" w:hAnsi="Arial"/>
      <w:sz w:val="24"/>
      <w:lang w:eastAsia="en-US"/>
    </w:rPr>
  </w:style>
  <w:style w:type="character" w:styleId="Collegamentoipertestuale">
    <w:name w:val="Hyperlink"/>
    <w:uiPriority w:val="99"/>
    <w:rsid w:val="00B534F2"/>
    <w:rPr>
      <w:color w:val="0000FF"/>
      <w:u w:val="single"/>
    </w:rPr>
  </w:style>
  <w:style w:type="paragraph" w:styleId="Indice1">
    <w:name w:val="index 1"/>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ice2">
    <w:name w:val="index 2"/>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ice3">
    <w:name w:val="index 3"/>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ice4">
    <w:name w:val="index 4"/>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ice5">
    <w:name w:val="index 5"/>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ice6">
    <w:name w:val="index 6"/>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ice7">
    <w:name w:val="index 7"/>
    <w:basedOn w:val="Normale"/>
    <w:next w:val="Normale"/>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oloindice">
    <w:name w:val="index heading"/>
    <w:basedOn w:val="Normale"/>
    <w:next w:val="Indice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e"/>
    <w:rsid w:val="00B534F2"/>
    <w:pPr>
      <w:numPr>
        <w:numId w:val="9"/>
      </w:numPr>
      <w:spacing w:after="120"/>
      <w:jc w:val="both"/>
    </w:pPr>
    <w:rPr>
      <w:szCs w:val="20"/>
      <w:lang w:eastAsia="en-GB"/>
    </w:rPr>
  </w:style>
  <w:style w:type="paragraph" w:customStyle="1" w:styleId="List1indent">
    <w:name w:val="List 1 indent"/>
    <w:basedOn w:val="Normale"/>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e"/>
    <w:rsid w:val="00B534F2"/>
    <w:pPr>
      <w:numPr>
        <w:ilvl w:val="2"/>
        <w:numId w:val="10"/>
      </w:numPr>
      <w:spacing w:after="120"/>
      <w:jc w:val="both"/>
    </w:pPr>
    <w:rPr>
      <w:sz w:val="20"/>
      <w:szCs w:val="20"/>
      <w:lang w:eastAsia="en-GB"/>
    </w:rPr>
  </w:style>
  <w:style w:type="paragraph" w:customStyle="1" w:styleId="List1indent2text">
    <w:name w:val="List 1 indent 2 text"/>
    <w:basedOn w:val="Normale"/>
    <w:rsid w:val="00B534F2"/>
    <w:pPr>
      <w:spacing w:after="120"/>
      <w:ind w:left="1701"/>
      <w:jc w:val="both"/>
    </w:pPr>
    <w:rPr>
      <w:sz w:val="20"/>
      <w:szCs w:val="20"/>
      <w:lang w:eastAsia="en-GB"/>
    </w:rPr>
  </w:style>
  <w:style w:type="paragraph" w:customStyle="1" w:styleId="List1indenttext">
    <w:name w:val="List 1 indent text"/>
    <w:basedOn w:val="Normale"/>
    <w:rsid w:val="00B534F2"/>
    <w:pPr>
      <w:spacing w:after="120"/>
      <w:ind w:left="1134"/>
      <w:jc w:val="both"/>
    </w:pPr>
    <w:rPr>
      <w:szCs w:val="20"/>
      <w:lang w:eastAsia="en-GB"/>
    </w:rPr>
  </w:style>
  <w:style w:type="paragraph" w:customStyle="1" w:styleId="List1text">
    <w:name w:val="List 1 text"/>
    <w:basedOn w:val="Normale"/>
    <w:rsid w:val="00B534F2"/>
    <w:pPr>
      <w:spacing w:after="120"/>
      <w:ind w:left="567"/>
      <w:jc w:val="both"/>
    </w:pPr>
    <w:rPr>
      <w:szCs w:val="20"/>
      <w:lang w:eastAsia="en-GB"/>
    </w:rPr>
  </w:style>
  <w:style w:type="paragraph" w:styleId="Puntoelenco">
    <w:name w:val="List Bullet"/>
    <w:basedOn w:val="Normale"/>
    <w:autoRedefine/>
    <w:rsid w:val="00B534F2"/>
    <w:pPr>
      <w:spacing w:before="60" w:after="80"/>
      <w:ind w:left="354"/>
    </w:pPr>
  </w:style>
  <w:style w:type="paragraph" w:styleId="Numeroelenco">
    <w:name w:val="List Number"/>
    <w:basedOn w:val="Normale"/>
    <w:rsid w:val="00B534F2"/>
    <w:pPr>
      <w:numPr>
        <w:numId w:val="11"/>
      </w:numPr>
    </w:pPr>
  </w:style>
  <w:style w:type="paragraph" w:styleId="NormaleWeb">
    <w:name w:val="Normal (Web)"/>
    <w:basedOn w:val="Normale"/>
    <w:uiPriority w:val="99"/>
    <w:rsid w:val="00B534F2"/>
  </w:style>
  <w:style w:type="character" w:styleId="Numeropagina">
    <w:name w:val="page number"/>
    <w:rsid w:val="00B534F2"/>
    <w:rPr>
      <w:rFonts w:ascii="Arial" w:hAnsi="Arial"/>
      <w:sz w:val="20"/>
    </w:rPr>
  </w:style>
  <w:style w:type="paragraph" w:styleId="Citazione">
    <w:name w:val="Quote"/>
    <w:basedOn w:val="Normale"/>
    <w:link w:val="CitazioneCarattere"/>
    <w:qFormat/>
    <w:rsid w:val="00B534F2"/>
    <w:pPr>
      <w:spacing w:before="60" w:after="60"/>
      <w:ind w:left="567" w:right="935"/>
      <w:jc w:val="both"/>
    </w:pPr>
    <w:rPr>
      <w:i/>
      <w:lang w:val="fr-FR"/>
    </w:rPr>
  </w:style>
  <w:style w:type="character" w:customStyle="1" w:styleId="CitazioneCarattere">
    <w:name w:val="Citazione Carattere"/>
    <w:link w:val="Citazione"/>
    <w:locked/>
    <w:rsid w:val="00B534F2"/>
    <w:rPr>
      <w:rFonts w:ascii="Arial" w:hAnsi="Arial"/>
      <w:i/>
      <w:sz w:val="24"/>
      <w:lang w:eastAsia="en-US"/>
    </w:rPr>
  </w:style>
  <w:style w:type="paragraph" w:customStyle="1" w:styleId="References">
    <w:name w:val="References"/>
    <w:basedOn w:val="Normale"/>
    <w:qFormat/>
    <w:rsid w:val="00B534F2"/>
    <w:pPr>
      <w:numPr>
        <w:numId w:val="12"/>
      </w:numPr>
      <w:tabs>
        <w:tab w:val="left" w:pos="567"/>
      </w:tabs>
      <w:spacing w:after="120"/>
    </w:pPr>
    <w:rPr>
      <w:szCs w:val="20"/>
    </w:rPr>
  </w:style>
  <w:style w:type="paragraph" w:styleId="Sottotitolo">
    <w:name w:val="Subtitle"/>
    <w:basedOn w:val="Normale"/>
    <w:link w:val="SottotitoloCarattere"/>
    <w:qFormat/>
    <w:rsid w:val="00B534F2"/>
    <w:pPr>
      <w:spacing w:after="60"/>
      <w:jc w:val="center"/>
      <w:outlineLvl w:val="1"/>
    </w:pPr>
    <w:rPr>
      <w:b/>
      <w:sz w:val="28"/>
      <w:szCs w:val="28"/>
      <w:lang w:val="fr-FR"/>
    </w:rPr>
  </w:style>
  <w:style w:type="character" w:customStyle="1" w:styleId="SottotitoloCarattere">
    <w:name w:val="Sottotitolo Carattere"/>
    <w:link w:val="Sottotitolo"/>
    <w:locked/>
    <w:rsid w:val="00B534F2"/>
    <w:rPr>
      <w:rFonts w:ascii="Arial" w:hAnsi="Arial"/>
      <w:b/>
      <w:sz w:val="28"/>
      <w:lang w:eastAsia="en-US"/>
    </w:rPr>
  </w:style>
  <w:style w:type="paragraph" w:styleId="Indicedellefigure">
    <w:name w:val="table of figures"/>
    <w:basedOn w:val="Normale"/>
    <w:next w:val="Normale"/>
    <w:semiHidden/>
    <w:rsid w:val="00B534F2"/>
    <w:pPr>
      <w:tabs>
        <w:tab w:val="left" w:pos="1418"/>
        <w:tab w:val="right" w:pos="9639"/>
      </w:tabs>
      <w:spacing w:before="60" w:after="60"/>
      <w:ind w:left="1418" w:hanging="1418"/>
    </w:pPr>
  </w:style>
  <w:style w:type="paragraph" w:customStyle="1" w:styleId="Table">
    <w:name w:val="Table_#"/>
    <w:basedOn w:val="Normale"/>
    <w:next w:val="Normale"/>
    <w:rsid w:val="00B534F2"/>
    <w:pPr>
      <w:numPr>
        <w:numId w:val="13"/>
      </w:numPr>
      <w:spacing w:before="120" w:after="120"/>
      <w:jc w:val="center"/>
    </w:pPr>
    <w:rPr>
      <w:i/>
      <w:szCs w:val="20"/>
      <w:lang w:eastAsia="en-GB"/>
    </w:rPr>
  </w:style>
  <w:style w:type="paragraph" w:customStyle="1" w:styleId="Tabletext">
    <w:name w:val="Table_text"/>
    <w:basedOn w:val="Normale"/>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olo">
    <w:name w:val="Title"/>
    <w:basedOn w:val="Normale"/>
    <w:link w:val="TitoloCarattere"/>
    <w:qFormat/>
    <w:rsid w:val="00B534F2"/>
    <w:pPr>
      <w:spacing w:before="180" w:after="60"/>
      <w:jc w:val="center"/>
      <w:outlineLvl w:val="0"/>
    </w:pPr>
    <w:rPr>
      <w:b/>
      <w:bCs/>
      <w:kern w:val="28"/>
      <w:sz w:val="32"/>
      <w:szCs w:val="32"/>
      <w:lang w:val="fr-FR"/>
    </w:rPr>
  </w:style>
  <w:style w:type="character" w:customStyle="1" w:styleId="TitoloCarattere">
    <w:name w:val="Titolo Carattere"/>
    <w:link w:val="Titolo"/>
    <w:locked/>
    <w:rsid w:val="00B534F2"/>
    <w:rPr>
      <w:rFonts w:ascii="Arial" w:hAnsi="Arial"/>
      <w:b/>
      <w:kern w:val="28"/>
      <w:sz w:val="32"/>
      <w:lang w:eastAsia="en-US"/>
    </w:rPr>
  </w:style>
  <w:style w:type="paragraph" w:styleId="Sommario1">
    <w:name w:val="toc 1"/>
    <w:basedOn w:val="Normale"/>
    <w:next w:val="Normale"/>
    <w:autoRedefine/>
    <w:uiPriority w:val="39"/>
    <w:qFormat/>
    <w:rsid w:val="00B534F2"/>
    <w:pPr>
      <w:tabs>
        <w:tab w:val="left" w:pos="567"/>
        <w:tab w:val="right" w:pos="9639"/>
      </w:tabs>
      <w:spacing w:before="120"/>
      <w:ind w:left="567" w:right="142" w:hanging="567"/>
      <w:jc w:val="both"/>
    </w:pPr>
    <w:rPr>
      <w:rFonts w:cs="Arial"/>
      <w:b/>
      <w:bCs/>
      <w:caps/>
    </w:rPr>
  </w:style>
  <w:style w:type="paragraph" w:styleId="Sommario2">
    <w:name w:val="toc 2"/>
    <w:basedOn w:val="Normale"/>
    <w:next w:val="Normale"/>
    <w:autoRedefine/>
    <w:uiPriority w:val="39"/>
    <w:qFormat/>
    <w:rsid w:val="00B534F2"/>
    <w:pPr>
      <w:tabs>
        <w:tab w:val="left" w:pos="851"/>
        <w:tab w:val="right" w:pos="9639"/>
      </w:tabs>
      <w:spacing w:before="120" w:after="120"/>
    </w:pPr>
    <w:rPr>
      <w:bCs/>
      <w:szCs w:val="20"/>
    </w:rPr>
  </w:style>
  <w:style w:type="paragraph" w:styleId="Sommario3">
    <w:name w:val="toc 3"/>
    <w:basedOn w:val="Normale"/>
    <w:next w:val="Normale"/>
    <w:autoRedefine/>
    <w:uiPriority w:val="39"/>
    <w:qFormat/>
    <w:rsid w:val="00B534F2"/>
    <w:pPr>
      <w:tabs>
        <w:tab w:val="left" w:pos="1701"/>
        <w:tab w:val="right" w:pos="9639"/>
      </w:tabs>
      <w:ind w:left="851"/>
    </w:pPr>
    <w:rPr>
      <w:sz w:val="20"/>
      <w:szCs w:val="20"/>
    </w:rPr>
  </w:style>
  <w:style w:type="paragraph" w:styleId="Sommario4">
    <w:name w:val="toc 4"/>
    <w:basedOn w:val="Normale"/>
    <w:next w:val="Normale"/>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Sommario5">
    <w:name w:val="toc 5"/>
    <w:basedOn w:val="Normale"/>
    <w:next w:val="Normale"/>
    <w:autoRedefine/>
    <w:semiHidden/>
    <w:rsid w:val="00986D5A"/>
    <w:pPr>
      <w:tabs>
        <w:tab w:val="left" w:pos="1134"/>
        <w:tab w:val="right" w:pos="9639"/>
      </w:tabs>
      <w:spacing w:before="120" w:after="120"/>
      <w:ind w:left="1134" w:hanging="1134"/>
    </w:pPr>
    <w:rPr>
      <w:b/>
      <w:szCs w:val="20"/>
    </w:rPr>
  </w:style>
  <w:style w:type="paragraph" w:styleId="Sommario6">
    <w:name w:val="toc 6"/>
    <w:basedOn w:val="Normale"/>
    <w:next w:val="Normale"/>
    <w:autoRedefine/>
    <w:semiHidden/>
    <w:rsid w:val="00B534F2"/>
    <w:pPr>
      <w:ind w:left="960"/>
    </w:pPr>
    <w:rPr>
      <w:sz w:val="20"/>
      <w:szCs w:val="20"/>
    </w:rPr>
  </w:style>
  <w:style w:type="paragraph" w:styleId="Sommario7">
    <w:name w:val="toc 7"/>
    <w:basedOn w:val="Normale"/>
    <w:next w:val="Normale"/>
    <w:autoRedefine/>
    <w:semiHidden/>
    <w:rsid w:val="00B534F2"/>
    <w:pPr>
      <w:ind w:left="1200"/>
    </w:pPr>
    <w:rPr>
      <w:sz w:val="20"/>
      <w:szCs w:val="20"/>
    </w:rPr>
  </w:style>
  <w:style w:type="paragraph" w:styleId="Sommario8">
    <w:name w:val="toc 8"/>
    <w:basedOn w:val="Normale"/>
    <w:next w:val="Normale"/>
    <w:autoRedefine/>
    <w:semiHidden/>
    <w:rsid w:val="00B534F2"/>
    <w:pPr>
      <w:ind w:left="1440"/>
    </w:pPr>
    <w:rPr>
      <w:sz w:val="20"/>
      <w:szCs w:val="20"/>
    </w:rPr>
  </w:style>
  <w:style w:type="paragraph" w:styleId="Sommario9">
    <w:name w:val="toc 9"/>
    <w:basedOn w:val="Normale"/>
    <w:next w:val="Normale"/>
    <w:autoRedefine/>
    <w:semiHidden/>
    <w:rsid w:val="00B534F2"/>
    <w:pPr>
      <w:ind w:left="1680"/>
    </w:pPr>
    <w:rPr>
      <w:sz w:val="20"/>
      <w:szCs w:val="20"/>
    </w:rPr>
  </w:style>
  <w:style w:type="table" w:styleId="Grigliatabella">
    <w:name w:val="Table Grid"/>
    <w:basedOn w:val="Tabellanormale"/>
    <w:rsid w:val="00371BEF"/>
    <w:rPr>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e"/>
    <w:next w:val="Corpodeltesto"/>
    <w:rsid w:val="00F710A0"/>
    <w:pPr>
      <w:spacing w:before="120" w:after="120"/>
    </w:pPr>
    <w:rPr>
      <w:rFonts w:cs="Arial"/>
      <w:b/>
      <w:caps/>
      <w:sz w:val="24"/>
      <w:lang w:eastAsia="en-GB"/>
    </w:rPr>
  </w:style>
  <w:style w:type="paragraph" w:customStyle="1" w:styleId="AnnexHeading2">
    <w:name w:val="Annex Heading 2"/>
    <w:basedOn w:val="Normale"/>
    <w:next w:val="Corpodeltesto"/>
    <w:rsid w:val="00F710A0"/>
    <w:pPr>
      <w:spacing w:before="120" w:after="120"/>
    </w:pPr>
    <w:rPr>
      <w:rFonts w:cs="Arial"/>
      <w:b/>
      <w:szCs w:val="22"/>
    </w:rPr>
  </w:style>
  <w:style w:type="paragraph" w:customStyle="1" w:styleId="AnnexHeading3">
    <w:name w:val="Annex Heading 3"/>
    <w:basedOn w:val="Normale"/>
    <w:next w:val="Normale"/>
    <w:rsid w:val="00F710A0"/>
    <w:pPr>
      <w:spacing w:before="120" w:after="120"/>
    </w:pPr>
    <w:rPr>
      <w:rFonts w:cs="Arial"/>
      <w:lang w:eastAsia="en-GB"/>
    </w:rPr>
  </w:style>
  <w:style w:type="paragraph" w:customStyle="1" w:styleId="AnnexHeading4">
    <w:name w:val="Annex Heading 4"/>
    <w:basedOn w:val="Normale"/>
    <w:next w:val="Corpodeltesto"/>
    <w:rsid w:val="00F710A0"/>
    <w:pPr>
      <w:spacing w:before="120" w:after="120"/>
    </w:pPr>
    <w:rPr>
      <w:rFonts w:cs="Arial"/>
      <w:lang w:eastAsia="en-GB"/>
    </w:rPr>
  </w:style>
  <w:style w:type="paragraph" w:styleId="Elenco2">
    <w:name w:val="List 2"/>
    <w:basedOn w:val="Normale"/>
    <w:rsid w:val="007379A8"/>
    <w:pPr>
      <w:ind w:left="566" w:hanging="283"/>
    </w:pPr>
  </w:style>
  <w:style w:type="paragraph" w:styleId="Rientrocorpodeltesto3">
    <w:name w:val="Body Text Indent 3"/>
    <w:basedOn w:val="Normale"/>
    <w:link w:val="Rientrocorpodeltesto3Carattere"/>
    <w:rsid w:val="00DD6174"/>
    <w:pPr>
      <w:spacing w:after="120"/>
      <w:ind w:left="1134"/>
    </w:pPr>
    <w:rPr>
      <w:szCs w:val="22"/>
      <w:lang w:val="fr-FR"/>
    </w:rPr>
  </w:style>
  <w:style w:type="paragraph" w:customStyle="1" w:styleId="AppendixHeading1">
    <w:name w:val="Appendix Heading 1"/>
    <w:basedOn w:val="Normale"/>
    <w:next w:val="Corpodeltesto"/>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e"/>
    <w:next w:val="Corpodeltesto"/>
    <w:rsid w:val="002F7535"/>
    <w:pPr>
      <w:tabs>
        <w:tab w:val="num" w:pos="851"/>
      </w:tabs>
      <w:spacing w:before="120" w:after="120"/>
      <w:ind w:left="851" w:hanging="851"/>
    </w:pPr>
    <w:rPr>
      <w:rFonts w:eastAsia="Times New Roman" w:cs="Arial"/>
      <w:b/>
      <w:szCs w:val="22"/>
      <w:lang w:eastAsia="en-GB"/>
    </w:rPr>
  </w:style>
  <w:style w:type="paragraph" w:styleId="Primorientrocorpodeltesto">
    <w:name w:val="Body Text First Indent"/>
    <w:basedOn w:val="Corpodeltesto"/>
    <w:link w:val="PrimorientrocorpodeltestoCarattere"/>
    <w:rsid w:val="00DD6174"/>
    <w:pPr>
      <w:ind w:firstLine="210"/>
      <w:jc w:val="left"/>
    </w:pPr>
  </w:style>
  <w:style w:type="character" w:customStyle="1" w:styleId="PrimorientrocorpodeltestoCarattere">
    <w:name w:val="Primo rientro corpo del testo Carattere"/>
    <w:link w:val="Primorientrocorpodeltesto"/>
    <w:locked/>
    <w:rsid w:val="00DD6174"/>
    <w:rPr>
      <w:rFonts w:ascii="Arial" w:hAnsi="Arial"/>
      <w:sz w:val="24"/>
      <w:lang w:eastAsia="en-US"/>
    </w:rPr>
  </w:style>
  <w:style w:type="paragraph" w:styleId="Primorientrocorpodeltesto2">
    <w:name w:val="Body Text First Indent 2"/>
    <w:basedOn w:val="Rientrocorpodeltesto"/>
    <w:link w:val="Primorientrocorpodeltesto2Carattere"/>
    <w:rsid w:val="00DD6174"/>
    <w:pPr>
      <w:ind w:left="283" w:firstLine="210"/>
    </w:pPr>
  </w:style>
  <w:style w:type="character" w:customStyle="1" w:styleId="Primorientrocorpodeltesto2Carattere">
    <w:name w:val="Primo rientro corpo del testo 2 Carattere"/>
    <w:link w:val="Primorientrocorpodeltesto2"/>
    <w:locked/>
    <w:rsid w:val="00DD6174"/>
    <w:rPr>
      <w:rFonts w:ascii="Arial" w:hAnsi="Arial"/>
      <w:sz w:val="24"/>
      <w:lang w:eastAsia="en-US"/>
    </w:rPr>
  </w:style>
  <w:style w:type="character" w:customStyle="1" w:styleId="Rientrocorpodeltesto3Carattere">
    <w:name w:val="Rientro corpo del testo 3 Carattere"/>
    <w:link w:val="Rientrocorpodeltesto3"/>
    <w:locked/>
    <w:rsid w:val="00DD6174"/>
    <w:rPr>
      <w:rFonts w:ascii="Arial" w:hAnsi="Arial"/>
      <w:sz w:val="22"/>
      <w:lang w:eastAsia="en-US"/>
    </w:rPr>
  </w:style>
  <w:style w:type="paragraph" w:styleId="Corpodeltesto2">
    <w:name w:val="Body Text 2"/>
    <w:basedOn w:val="Normale"/>
    <w:link w:val="Corpodeltesto2Carattere"/>
    <w:rsid w:val="00032948"/>
    <w:pPr>
      <w:spacing w:after="120" w:line="480" w:lineRule="auto"/>
    </w:pPr>
    <w:rPr>
      <w:lang w:val="fr-FR"/>
    </w:rPr>
  </w:style>
  <w:style w:type="character" w:customStyle="1" w:styleId="Corpodeltesto2Carattere">
    <w:name w:val="Corpo del testo 2 Carattere"/>
    <w:link w:val="Corpodeltesto2"/>
    <w:locked/>
    <w:rsid w:val="00032948"/>
    <w:rPr>
      <w:rFonts w:ascii="Arial" w:hAnsi="Arial"/>
      <w:sz w:val="24"/>
      <w:lang w:eastAsia="en-US"/>
    </w:rPr>
  </w:style>
  <w:style w:type="paragraph" w:customStyle="1" w:styleId="AppendixHeading3">
    <w:name w:val="Appendix Heading 3"/>
    <w:basedOn w:val="Normale"/>
    <w:next w:val="Normale"/>
    <w:rsid w:val="002F7535"/>
    <w:pPr>
      <w:tabs>
        <w:tab w:val="num" w:pos="992"/>
      </w:tabs>
      <w:spacing w:before="120" w:after="120"/>
      <w:ind w:left="992" w:hanging="992"/>
    </w:pPr>
    <w:rPr>
      <w:rFonts w:eastAsia="Times New Roman" w:cs="Arial"/>
      <w:szCs w:val="22"/>
      <w:lang w:eastAsia="en-GB"/>
    </w:rPr>
  </w:style>
  <w:style w:type="character" w:customStyle="1" w:styleId="Titolo1Carattere">
    <w:name w:val="Titolo 1 Carattere"/>
    <w:link w:val="Titolo1"/>
    <w:locked/>
    <w:rsid w:val="009B06B7"/>
    <w:rPr>
      <w:rFonts w:ascii="Arial" w:eastAsia="Times New Roman" w:hAnsi="Arial"/>
      <w:b/>
      <w:caps/>
      <w:kern w:val="28"/>
      <w:sz w:val="24"/>
      <w:szCs w:val="22"/>
      <w:lang w:val="fr-FR" w:eastAsia="de-DE"/>
    </w:rPr>
  </w:style>
  <w:style w:type="paragraph" w:styleId="Paragrafoelenco">
    <w:name w:val="List Paragraph"/>
    <w:basedOn w:val="Normale"/>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e"/>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e">
    <w:name w:val="Revision"/>
    <w:hidden/>
    <w:semiHidden/>
    <w:rsid w:val="00EA37F7"/>
    <w:rPr>
      <w:rFonts w:ascii="Arial" w:hAnsi="Arial"/>
      <w:sz w:val="22"/>
      <w:szCs w:val="24"/>
      <w:lang w:eastAsia="en-US"/>
    </w:rPr>
  </w:style>
  <w:style w:type="numbering" w:styleId="ArticoloSezione">
    <w:name w:val="Outline List 3"/>
    <w:basedOn w:val="Nessunelenco"/>
    <w:rsid w:val="00B71175"/>
    <w:pPr>
      <w:numPr>
        <w:numId w:val="3"/>
      </w:numPr>
    </w:pPr>
  </w:style>
  <w:style w:type="paragraph" w:customStyle="1" w:styleId="IALA">
    <w:name w:val="IALA"/>
    <w:basedOn w:val="Corpodeltesto"/>
    <w:link w:val="IALATegn"/>
    <w:uiPriority w:val="99"/>
    <w:rsid w:val="008C72EA"/>
    <w:rPr>
      <w:rFonts w:eastAsia="Times New Roman"/>
      <w:szCs w:val="22"/>
      <w:lang w:val="en-GB" w:eastAsia="en-GB"/>
    </w:rPr>
  </w:style>
  <w:style w:type="character" w:customStyle="1" w:styleId="IALATegn">
    <w:name w:val="IALA Tegn"/>
    <w:basedOn w:val="CorpodeltestoCarattere"/>
    <w:link w:val="IALA"/>
    <w:uiPriority w:val="99"/>
    <w:locked/>
    <w:rsid w:val="008C72EA"/>
    <w:rPr>
      <w:rFonts w:ascii="Arial" w:eastAsia="Times New Roman" w:hAnsi="Arial"/>
      <w:sz w:val="22"/>
      <w:szCs w:val="22"/>
      <w:lang w:eastAsia="en-US"/>
    </w:rPr>
  </w:style>
  <w:style w:type="paragraph" w:styleId="Titolosommario">
    <w:name w:val="TOC Heading"/>
    <w:basedOn w:val="Titolo1"/>
    <w:next w:val="Normale"/>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Carpredefinitoparagrafo"/>
    <w:rsid w:val="00E50717"/>
  </w:style>
  <w:style w:type="character" w:customStyle="1" w:styleId="atn">
    <w:name w:val="atn"/>
    <w:basedOn w:val="Carpredefinitoparagrafo"/>
    <w:rsid w:val="008811DC"/>
  </w:style>
</w:styles>
</file>

<file path=word/webSettings.xml><?xml version="1.0" encoding="utf-8"?>
<w:webSettings xmlns:r="http://schemas.openxmlformats.org/officeDocument/2006/relationships" xmlns:w="http://schemas.openxmlformats.org/wordprocessingml/2006/main">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5080">
      <w:bodyDiv w:val="1"/>
      <w:marLeft w:val="0"/>
      <w:marRight w:val="0"/>
      <w:marTop w:val="0"/>
      <w:marBottom w:val="0"/>
      <w:divBdr>
        <w:top w:val="none" w:sz="0" w:space="0" w:color="auto"/>
        <w:left w:val="none" w:sz="0" w:space="0" w:color="auto"/>
        <w:bottom w:val="none" w:sz="0" w:space="0" w:color="auto"/>
        <w:right w:val="none" w:sz="0" w:space="0" w:color="auto"/>
      </w:divBdr>
      <w:divsChild>
        <w:div w:id="1428771689">
          <w:marLeft w:val="0"/>
          <w:marRight w:val="0"/>
          <w:marTop w:val="0"/>
          <w:marBottom w:val="0"/>
          <w:divBdr>
            <w:top w:val="none" w:sz="0" w:space="0" w:color="auto"/>
            <w:left w:val="none" w:sz="0" w:space="0" w:color="auto"/>
            <w:bottom w:val="none" w:sz="0" w:space="0" w:color="auto"/>
            <w:right w:val="none" w:sz="0" w:space="0" w:color="auto"/>
          </w:divBdr>
        </w:div>
        <w:div w:id="11686975">
          <w:marLeft w:val="0"/>
          <w:marRight w:val="0"/>
          <w:marTop w:val="0"/>
          <w:marBottom w:val="0"/>
          <w:divBdr>
            <w:top w:val="none" w:sz="0" w:space="0" w:color="auto"/>
            <w:left w:val="none" w:sz="0" w:space="0" w:color="auto"/>
            <w:bottom w:val="none" w:sz="0" w:space="0" w:color="auto"/>
            <w:right w:val="none" w:sz="0" w:space="0" w:color="auto"/>
          </w:divBdr>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1689598480">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2796590">
      <w:bodyDiv w:val="1"/>
      <w:marLeft w:val="0"/>
      <w:marRight w:val="0"/>
      <w:marTop w:val="0"/>
      <w:marBottom w:val="0"/>
      <w:divBdr>
        <w:top w:val="none" w:sz="0" w:space="0" w:color="auto"/>
        <w:left w:val="none" w:sz="0" w:space="0" w:color="auto"/>
        <w:bottom w:val="none" w:sz="0" w:space="0" w:color="auto"/>
        <w:right w:val="none" w:sz="0" w:space="0" w:color="auto"/>
      </w:divBdr>
      <w:divsChild>
        <w:div w:id="118185956">
          <w:marLeft w:val="0"/>
          <w:marRight w:val="0"/>
          <w:marTop w:val="0"/>
          <w:marBottom w:val="0"/>
          <w:divBdr>
            <w:top w:val="none" w:sz="0" w:space="0" w:color="auto"/>
            <w:left w:val="none" w:sz="0" w:space="0" w:color="auto"/>
            <w:bottom w:val="none" w:sz="0" w:space="0" w:color="auto"/>
            <w:right w:val="none" w:sz="0" w:space="0" w:color="auto"/>
          </w:divBdr>
        </w:div>
        <w:div w:id="1835561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footer" Target="footer1.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diagramData" Target="diagrams/data1.xml"/><Relationship Id="rId23" Type="http://schemas.microsoft.com/office/2011/relationships/people" Target="people.xml"/><Relationship Id="rId10" Type="http://schemas.openxmlformats.org/officeDocument/2006/relationships/image" Target="media/image1.png"/><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AE319F-60B3-2F4F-B4EE-607A731286B0}" type="doc">
      <dgm:prSet loTypeId="urn:microsoft.com/office/officeart/2005/8/layout/hierarchy1" loCatId="" qsTypeId="urn:microsoft.com/office/officeart/2005/8/quickstyle/simple1" qsCatId="simple" csTypeId="urn:microsoft.com/office/officeart/2005/8/colors/accent1_2" csCatId="accent1" phldr="1"/>
      <dgm:spPr/>
      <dgm:t>
        <a:bodyPr/>
        <a:lstStyle/>
        <a:p>
          <a:endParaRPr lang="nl-NL"/>
        </a:p>
      </dgm:t>
    </dgm:pt>
    <dgm:pt modelId="{273E4A51-5929-0C4A-8EC1-180574859F94}">
      <dgm:prSet phldrT="[Tekst]"/>
      <dgm:spPr/>
      <dgm:t>
        <a:bodyPr/>
        <a:lstStyle/>
        <a:p>
          <a:r>
            <a:rPr lang="nl-NL"/>
            <a:t>Qualifications Framework</a:t>
          </a:r>
        </a:p>
      </dgm:t>
    </dgm:pt>
    <dgm:pt modelId="{A643AE88-FD92-E24E-BF31-BE791BC997FE}" type="parTrans" cxnId="{36D7145E-AF0A-734D-BDF5-0376D8D1CF1C}">
      <dgm:prSet/>
      <dgm:spPr/>
      <dgm:t>
        <a:bodyPr/>
        <a:lstStyle/>
        <a:p>
          <a:endParaRPr lang="nl-NL"/>
        </a:p>
      </dgm:t>
    </dgm:pt>
    <dgm:pt modelId="{4EB9B147-721C-7B4A-AE97-0DF08F926E32}" type="sibTrans" cxnId="{36D7145E-AF0A-734D-BDF5-0376D8D1CF1C}">
      <dgm:prSet/>
      <dgm:spPr/>
      <dgm:t>
        <a:bodyPr/>
        <a:lstStyle/>
        <a:p>
          <a:endParaRPr lang="nl-NL"/>
        </a:p>
      </dgm:t>
    </dgm:pt>
    <dgm:pt modelId="{6397A919-E10E-AB48-8FA2-025993B49377}">
      <dgm:prSet phldrT="[Tekst]"/>
      <dgm:spPr/>
      <dgm:t>
        <a:bodyPr/>
        <a:lstStyle/>
        <a:p>
          <a:r>
            <a:rPr lang="nl-NL"/>
            <a:t>Transnational (across different countries)</a:t>
          </a:r>
        </a:p>
      </dgm:t>
    </dgm:pt>
    <dgm:pt modelId="{92840EC0-1202-4E4A-87E5-A10F9709C57A}" type="parTrans" cxnId="{7E63A1BB-2C69-FE48-81C6-0F0D36C8C26C}">
      <dgm:prSet/>
      <dgm:spPr/>
      <dgm:t>
        <a:bodyPr/>
        <a:lstStyle/>
        <a:p>
          <a:endParaRPr lang="nl-NL"/>
        </a:p>
      </dgm:t>
    </dgm:pt>
    <dgm:pt modelId="{EAD2DC07-ADA6-F440-869F-22371361DEF2}" type="sibTrans" cxnId="{7E63A1BB-2C69-FE48-81C6-0F0D36C8C26C}">
      <dgm:prSet/>
      <dgm:spPr/>
      <dgm:t>
        <a:bodyPr/>
        <a:lstStyle/>
        <a:p>
          <a:endParaRPr lang="nl-NL"/>
        </a:p>
      </dgm:t>
    </dgm:pt>
    <dgm:pt modelId="{88E64291-7831-0C45-9795-617BCC1B8314}">
      <dgm:prSet phldrT="[Tekst]"/>
      <dgm:spPr/>
      <dgm:t>
        <a:bodyPr/>
        <a:lstStyle/>
        <a:p>
          <a:r>
            <a:rPr lang="nl-NL"/>
            <a:t>Regional</a:t>
          </a:r>
        </a:p>
      </dgm:t>
    </dgm:pt>
    <dgm:pt modelId="{ED41D678-5B4D-D047-AF65-BC2A615AAE3C}" type="parTrans" cxnId="{5113C5B7-9474-5744-8F25-F245C0F8A39D}">
      <dgm:prSet/>
      <dgm:spPr/>
      <dgm:t>
        <a:bodyPr/>
        <a:lstStyle/>
        <a:p>
          <a:endParaRPr lang="nl-NL"/>
        </a:p>
      </dgm:t>
    </dgm:pt>
    <dgm:pt modelId="{E95CEFA2-70B9-BD48-862C-5807E9035726}" type="sibTrans" cxnId="{5113C5B7-9474-5744-8F25-F245C0F8A39D}">
      <dgm:prSet/>
      <dgm:spPr/>
      <dgm:t>
        <a:bodyPr/>
        <a:lstStyle/>
        <a:p>
          <a:endParaRPr lang="nl-NL"/>
        </a:p>
      </dgm:t>
    </dgm:pt>
    <dgm:pt modelId="{2BC11CE1-346A-B746-B90E-8464D5FE46D7}">
      <dgm:prSet phldrT="[Tekst]"/>
      <dgm:spPr/>
      <dgm:t>
        <a:bodyPr/>
        <a:lstStyle/>
        <a:p>
          <a:r>
            <a:rPr lang="nl-NL"/>
            <a:t>Sectorial</a:t>
          </a:r>
        </a:p>
      </dgm:t>
    </dgm:pt>
    <dgm:pt modelId="{9A073E0C-DB07-0C46-B7BA-2737F26534E9}" type="parTrans" cxnId="{77726752-527E-4041-A024-B32B76511598}">
      <dgm:prSet/>
      <dgm:spPr/>
      <dgm:t>
        <a:bodyPr/>
        <a:lstStyle/>
        <a:p>
          <a:endParaRPr lang="nl-NL"/>
        </a:p>
      </dgm:t>
    </dgm:pt>
    <dgm:pt modelId="{01D126B6-37E6-3741-9F1C-7C48B23514AE}" type="sibTrans" cxnId="{77726752-527E-4041-A024-B32B76511598}">
      <dgm:prSet/>
      <dgm:spPr/>
      <dgm:t>
        <a:bodyPr/>
        <a:lstStyle/>
        <a:p>
          <a:endParaRPr lang="nl-NL"/>
        </a:p>
      </dgm:t>
    </dgm:pt>
    <dgm:pt modelId="{E1969A10-36CA-D049-AA08-5C1C08991193}">
      <dgm:prSet phldrT="[Tekst]"/>
      <dgm:spPr/>
      <dgm:t>
        <a:bodyPr/>
        <a:lstStyle/>
        <a:p>
          <a:r>
            <a:rPr lang="nl-NL"/>
            <a:t>International (Sector specific framework within a country)</a:t>
          </a:r>
        </a:p>
      </dgm:t>
    </dgm:pt>
    <dgm:pt modelId="{D71F999B-A673-3645-8154-162657301EF7}" type="parTrans" cxnId="{27139203-ED82-9649-9CF6-C95353FC2E75}">
      <dgm:prSet/>
      <dgm:spPr/>
      <dgm:t>
        <a:bodyPr/>
        <a:lstStyle/>
        <a:p>
          <a:endParaRPr lang="nl-NL"/>
        </a:p>
      </dgm:t>
    </dgm:pt>
    <dgm:pt modelId="{78FE746E-1D39-C14F-94B9-56E15EF9A996}" type="sibTrans" cxnId="{27139203-ED82-9649-9CF6-C95353FC2E75}">
      <dgm:prSet/>
      <dgm:spPr/>
      <dgm:t>
        <a:bodyPr/>
        <a:lstStyle/>
        <a:p>
          <a:endParaRPr lang="nl-NL"/>
        </a:p>
      </dgm:t>
    </dgm:pt>
    <dgm:pt modelId="{E42CB59F-6FF3-0D4F-AC9F-D2F8B6268BED}">
      <dgm:prSet phldrT="[Tekst]"/>
      <dgm:spPr/>
      <dgm:t>
        <a:bodyPr/>
        <a:lstStyle/>
        <a:p>
          <a:r>
            <a:rPr lang="nl-NL"/>
            <a:t>International (sector specific framework within a country)</a:t>
          </a:r>
        </a:p>
      </dgm:t>
    </dgm:pt>
    <dgm:pt modelId="{60492732-9125-1B4F-83DC-E884B1BB3B7D}" type="parTrans" cxnId="{F4564CB3-D57E-E448-A7AC-677B22036892}">
      <dgm:prSet/>
      <dgm:spPr/>
      <dgm:t>
        <a:bodyPr/>
        <a:lstStyle/>
        <a:p>
          <a:endParaRPr lang="nl-NL"/>
        </a:p>
      </dgm:t>
    </dgm:pt>
    <dgm:pt modelId="{2F6801E2-FC3E-B647-B69E-64FE5C822B59}" type="sibTrans" cxnId="{F4564CB3-D57E-E448-A7AC-677B22036892}">
      <dgm:prSet/>
      <dgm:spPr/>
      <dgm:t>
        <a:bodyPr/>
        <a:lstStyle/>
        <a:p>
          <a:endParaRPr lang="nl-NL"/>
        </a:p>
      </dgm:t>
    </dgm:pt>
    <dgm:pt modelId="{7E34FB83-B6E4-0C4D-9FA9-415D6CB43941}" type="pres">
      <dgm:prSet presAssocID="{69AE319F-60B3-2F4F-B4EE-607A731286B0}" presName="hierChild1" presStyleCnt="0">
        <dgm:presLayoutVars>
          <dgm:chPref val="1"/>
          <dgm:dir/>
          <dgm:animOne val="branch"/>
          <dgm:animLvl val="lvl"/>
          <dgm:resizeHandles/>
        </dgm:presLayoutVars>
      </dgm:prSet>
      <dgm:spPr/>
      <dgm:t>
        <a:bodyPr/>
        <a:lstStyle/>
        <a:p>
          <a:endParaRPr lang="it-IT"/>
        </a:p>
      </dgm:t>
    </dgm:pt>
    <dgm:pt modelId="{0B640BF0-1954-0849-8986-E4DCBEFBA451}" type="pres">
      <dgm:prSet presAssocID="{273E4A51-5929-0C4A-8EC1-180574859F94}" presName="hierRoot1" presStyleCnt="0"/>
      <dgm:spPr/>
    </dgm:pt>
    <dgm:pt modelId="{DBB350BA-33E0-8347-B701-816EC640AF87}" type="pres">
      <dgm:prSet presAssocID="{273E4A51-5929-0C4A-8EC1-180574859F94}" presName="composite" presStyleCnt="0"/>
      <dgm:spPr/>
    </dgm:pt>
    <dgm:pt modelId="{AD4111C3-6719-4C4C-98D8-4149238FB885}" type="pres">
      <dgm:prSet presAssocID="{273E4A51-5929-0C4A-8EC1-180574859F94}" presName="background" presStyleLbl="node0" presStyleIdx="0" presStyleCnt="1"/>
      <dgm:spPr/>
    </dgm:pt>
    <dgm:pt modelId="{3759A7DF-6E69-9940-9AE7-BFF8414F1F55}" type="pres">
      <dgm:prSet presAssocID="{273E4A51-5929-0C4A-8EC1-180574859F94}" presName="text" presStyleLbl="fgAcc0" presStyleIdx="0" presStyleCnt="1">
        <dgm:presLayoutVars>
          <dgm:chPref val="3"/>
        </dgm:presLayoutVars>
      </dgm:prSet>
      <dgm:spPr/>
      <dgm:t>
        <a:bodyPr/>
        <a:lstStyle/>
        <a:p>
          <a:endParaRPr lang="it-IT"/>
        </a:p>
      </dgm:t>
    </dgm:pt>
    <dgm:pt modelId="{D6D77AB7-5555-9147-B061-76AA52C35CA0}" type="pres">
      <dgm:prSet presAssocID="{273E4A51-5929-0C4A-8EC1-180574859F94}" presName="hierChild2" presStyleCnt="0"/>
      <dgm:spPr/>
    </dgm:pt>
    <dgm:pt modelId="{259D07F8-0EF0-1949-8716-F07AA468B5DC}" type="pres">
      <dgm:prSet presAssocID="{92840EC0-1202-4E4A-87E5-A10F9709C57A}" presName="Name10" presStyleLbl="parChTrans1D2" presStyleIdx="0" presStyleCnt="3"/>
      <dgm:spPr/>
      <dgm:t>
        <a:bodyPr/>
        <a:lstStyle/>
        <a:p>
          <a:endParaRPr lang="it-IT"/>
        </a:p>
      </dgm:t>
    </dgm:pt>
    <dgm:pt modelId="{FD8DD8B3-5ED8-9E4D-A257-F4DE5CC9F6F0}" type="pres">
      <dgm:prSet presAssocID="{6397A919-E10E-AB48-8FA2-025993B49377}" presName="hierRoot2" presStyleCnt="0"/>
      <dgm:spPr/>
    </dgm:pt>
    <dgm:pt modelId="{3164D690-BC2A-3A44-9E4E-2E553A4430F7}" type="pres">
      <dgm:prSet presAssocID="{6397A919-E10E-AB48-8FA2-025993B49377}" presName="composite2" presStyleCnt="0"/>
      <dgm:spPr/>
    </dgm:pt>
    <dgm:pt modelId="{8939355F-7EDE-194F-A07B-4356C29256E8}" type="pres">
      <dgm:prSet presAssocID="{6397A919-E10E-AB48-8FA2-025993B49377}" presName="background2" presStyleLbl="node2" presStyleIdx="0" presStyleCnt="3"/>
      <dgm:spPr/>
    </dgm:pt>
    <dgm:pt modelId="{AF5FBEBA-7817-314A-8D6F-86DC5463327A}" type="pres">
      <dgm:prSet presAssocID="{6397A919-E10E-AB48-8FA2-025993B49377}" presName="text2" presStyleLbl="fgAcc2" presStyleIdx="0" presStyleCnt="3">
        <dgm:presLayoutVars>
          <dgm:chPref val="3"/>
        </dgm:presLayoutVars>
      </dgm:prSet>
      <dgm:spPr/>
      <dgm:t>
        <a:bodyPr/>
        <a:lstStyle/>
        <a:p>
          <a:endParaRPr lang="it-IT"/>
        </a:p>
      </dgm:t>
    </dgm:pt>
    <dgm:pt modelId="{12502447-E5BB-824C-B645-E6355450A408}" type="pres">
      <dgm:prSet presAssocID="{6397A919-E10E-AB48-8FA2-025993B49377}" presName="hierChild3" presStyleCnt="0"/>
      <dgm:spPr/>
    </dgm:pt>
    <dgm:pt modelId="{BBF18366-8069-0F46-A766-F15121B7815B}" type="pres">
      <dgm:prSet presAssocID="{ED41D678-5B4D-D047-AF65-BC2A615AAE3C}" presName="Name17" presStyleLbl="parChTrans1D3" presStyleIdx="0" presStyleCnt="2"/>
      <dgm:spPr/>
      <dgm:t>
        <a:bodyPr/>
        <a:lstStyle/>
        <a:p>
          <a:endParaRPr lang="it-IT"/>
        </a:p>
      </dgm:t>
    </dgm:pt>
    <dgm:pt modelId="{E9128351-243F-3A46-AED2-C8E800B63668}" type="pres">
      <dgm:prSet presAssocID="{88E64291-7831-0C45-9795-617BCC1B8314}" presName="hierRoot3" presStyleCnt="0"/>
      <dgm:spPr/>
    </dgm:pt>
    <dgm:pt modelId="{6143C602-747C-3940-A634-E540287F1246}" type="pres">
      <dgm:prSet presAssocID="{88E64291-7831-0C45-9795-617BCC1B8314}" presName="composite3" presStyleCnt="0"/>
      <dgm:spPr/>
    </dgm:pt>
    <dgm:pt modelId="{3BF491CC-7693-3F4C-AE7F-49DB664AEC0D}" type="pres">
      <dgm:prSet presAssocID="{88E64291-7831-0C45-9795-617BCC1B8314}" presName="background3" presStyleLbl="node3" presStyleIdx="0" presStyleCnt="2"/>
      <dgm:spPr/>
    </dgm:pt>
    <dgm:pt modelId="{26EB5491-28C7-F345-B761-BFA4CFB5C052}" type="pres">
      <dgm:prSet presAssocID="{88E64291-7831-0C45-9795-617BCC1B8314}" presName="text3" presStyleLbl="fgAcc3" presStyleIdx="0" presStyleCnt="2">
        <dgm:presLayoutVars>
          <dgm:chPref val="3"/>
        </dgm:presLayoutVars>
      </dgm:prSet>
      <dgm:spPr/>
      <dgm:t>
        <a:bodyPr/>
        <a:lstStyle/>
        <a:p>
          <a:endParaRPr lang="it-IT"/>
        </a:p>
      </dgm:t>
    </dgm:pt>
    <dgm:pt modelId="{091165F6-DB82-694A-B42C-3A84C1512B5C}" type="pres">
      <dgm:prSet presAssocID="{88E64291-7831-0C45-9795-617BCC1B8314}" presName="hierChild4" presStyleCnt="0"/>
      <dgm:spPr/>
    </dgm:pt>
    <dgm:pt modelId="{60C26371-FFDA-5045-AE56-C7EA22386C2F}" type="pres">
      <dgm:prSet presAssocID="{9A073E0C-DB07-0C46-B7BA-2737F26534E9}" presName="Name17" presStyleLbl="parChTrans1D3" presStyleIdx="1" presStyleCnt="2"/>
      <dgm:spPr/>
      <dgm:t>
        <a:bodyPr/>
        <a:lstStyle/>
        <a:p>
          <a:endParaRPr lang="it-IT"/>
        </a:p>
      </dgm:t>
    </dgm:pt>
    <dgm:pt modelId="{0CC5B307-B78A-0C4F-957F-32B3C2A627ED}" type="pres">
      <dgm:prSet presAssocID="{2BC11CE1-346A-B746-B90E-8464D5FE46D7}" presName="hierRoot3" presStyleCnt="0"/>
      <dgm:spPr/>
    </dgm:pt>
    <dgm:pt modelId="{8B70F28A-074E-9E4B-A09E-46F86AB8CC43}" type="pres">
      <dgm:prSet presAssocID="{2BC11CE1-346A-B746-B90E-8464D5FE46D7}" presName="composite3" presStyleCnt="0"/>
      <dgm:spPr/>
    </dgm:pt>
    <dgm:pt modelId="{133FEB0D-BF67-DA47-8149-3E4B0E1478C7}" type="pres">
      <dgm:prSet presAssocID="{2BC11CE1-346A-B746-B90E-8464D5FE46D7}" presName="background3" presStyleLbl="node3" presStyleIdx="1" presStyleCnt="2"/>
      <dgm:spPr/>
    </dgm:pt>
    <dgm:pt modelId="{CC080035-C4F6-5348-81DC-93A2EF9277D5}" type="pres">
      <dgm:prSet presAssocID="{2BC11CE1-346A-B746-B90E-8464D5FE46D7}" presName="text3" presStyleLbl="fgAcc3" presStyleIdx="1" presStyleCnt="2">
        <dgm:presLayoutVars>
          <dgm:chPref val="3"/>
        </dgm:presLayoutVars>
      </dgm:prSet>
      <dgm:spPr/>
      <dgm:t>
        <a:bodyPr/>
        <a:lstStyle/>
        <a:p>
          <a:endParaRPr lang="it-IT"/>
        </a:p>
      </dgm:t>
    </dgm:pt>
    <dgm:pt modelId="{ED79A180-9469-0C4A-9667-89736A367BAE}" type="pres">
      <dgm:prSet presAssocID="{2BC11CE1-346A-B746-B90E-8464D5FE46D7}" presName="hierChild4" presStyleCnt="0"/>
      <dgm:spPr/>
    </dgm:pt>
    <dgm:pt modelId="{B8732DFD-3504-D34A-BE97-903182812E60}" type="pres">
      <dgm:prSet presAssocID="{D71F999B-A673-3645-8154-162657301EF7}" presName="Name10" presStyleLbl="parChTrans1D2" presStyleIdx="1" presStyleCnt="3"/>
      <dgm:spPr/>
      <dgm:t>
        <a:bodyPr/>
        <a:lstStyle/>
        <a:p>
          <a:endParaRPr lang="it-IT"/>
        </a:p>
      </dgm:t>
    </dgm:pt>
    <dgm:pt modelId="{3395B281-99E1-A74F-9CAC-0DDEBA5AEDEF}" type="pres">
      <dgm:prSet presAssocID="{E1969A10-36CA-D049-AA08-5C1C08991193}" presName="hierRoot2" presStyleCnt="0"/>
      <dgm:spPr/>
    </dgm:pt>
    <dgm:pt modelId="{38669101-FE72-DB4C-AECF-AAD9D4B5E4B7}" type="pres">
      <dgm:prSet presAssocID="{E1969A10-36CA-D049-AA08-5C1C08991193}" presName="composite2" presStyleCnt="0"/>
      <dgm:spPr/>
    </dgm:pt>
    <dgm:pt modelId="{5479A8C6-191E-864D-AC7B-29D5B0DDE218}" type="pres">
      <dgm:prSet presAssocID="{E1969A10-36CA-D049-AA08-5C1C08991193}" presName="background2" presStyleLbl="node2" presStyleIdx="1" presStyleCnt="3"/>
      <dgm:spPr/>
    </dgm:pt>
    <dgm:pt modelId="{F0B41EAF-ACBA-194B-9F99-88346E2A383B}" type="pres">
      <dgm:prSet presAssocID="{E1969A10-36CA-D049-AA08-5C1C08991193}" presName="text2" presStyleLbl="fgAcc2" presStyleIdx="1" presStyleCnt="3">
        <dgm:presLayoutVars>
          <dgm:chPref val="3"/>
        </dgm:presLayoutVars>
      </dgm:prSet>
      <dgm:spPr/>
      <dgm:t>
        <a:bodyPr/>
        <a:lstStyle/>
        <a:p>
          <a:endParaRPr lang="it-IT"/>
        </a:p>
      </dgm:t>
    </dgm:pt>
    <dgm:pt modelId="{D65EC43E-72E5-C941-8D01-98E2D17F07C7}" type="pres">
      <dgm:prSet presAssocID="{E1969A10-36CA-D049-AA08-5C1C08991193}" presName="hierChild3" presStyleCnt="0"/>
      <dgm:spPr/>
    </dgm:pt>
    <dgm:pt modelId="{F74D16E0-5C5C-A846-9116-4920D738409C}" type="pres">
      <dgm:prSet presAssocID="{60492732-9125-1B4F-83DC-E884B1BB3B7D}" presName="Name10" presStyleLbl="parChTrans1D2" presStyleIdx="2" presStyleCnt="3"/>
      <dgm:spPr/>
      <dgm:t>
        <a:bodyPr/>
        <a:lstStyle/>
        <a:p>
          <a:endParaRPr lang="it-IT"/>
        </a:p>
      </dgm:t>
    </dgm:pt>
    <dgm:pt modelId="{7DEE78DA-5DF6-F744-B0F7-4A9CD5F82A0C}" type="pres">
      <dgm:prSet presAssocID="{E42CB59F-6FF3-0D4F-AC9F-D2F8B6268BED}" presName="hierRoot2" presStyleCnt="0"/>
      <dgm:spPr/>
    </dgm:pt>
    <dgm:pt modelId="{7B0EF011-B3DB-1444-A7B2-648CBFD28AC8}" type="pres">
      <dgm:prSet presAssocID="{E42CB59F-6FF3-0D4F-AC9F-D2F8B6268BED}" presName="composite2" presStyleCnt="0"/>
      <dgm:spPr/>
    </dgm:pt>
    <dgm:pt modelId="{43E8096D-986B-5149-B610-8D7258747A7F}" type="pres">
      <dgm:prSet presAssocID="{E42CB59F-6FF3-0D4F-AC9F-D2F8B6268BED}" presName="background2" presStyleLbl="node2" presStyleIdx="2" presStyleCnt="3"/>
      <dgm:spPr/>
    </dgm:pt>
    <dgm:pt modelId="{9EDC7407-378E-A746-96CB-33B193620B35}" type="pres">
      <dgm:prSet presAssocID="{E42CB59F-6FF3-0D4F-AC9F-D2F8B6268BED}" presName="text2" presStyleLbl="fgAcc2" presStyleIdx="2" presStyleCnt="3">
        <dgm:presLayoutVars>
          <dgm:chPref val="3"/>
        </dgm:presLayoutVars>
      </dgm:prSet>
      <dgm:spPr/>
      <dgm:t>
        <a:bodyPr/>
        <a:lstStyle/>
        <a:p>
          <a:endParaRPr lang="it-IT"/>
        </a:p>
      </dgm:t>
    </dgm:pt>
    <dgm:pt modelId="{57A83D57-D092-5A4A-B6CC-32C5A0CCAD8C}" type="pres">
      <dgm:prSet presAssocID="{E42CB59F-6FF3-0D4F-AC9F-D2F8B6268BED}" presName="hierChild3" presStyleCnt="0"/>
      <dgm:spPr/>
    </dgm:pt>
  </dgm:ptLst>
  <dgm:cxnLst>
    <dgm:cxn modelId="{36D7145E-AF0A-734D-BDF5-0376D8D1CF1C}" srcId="{69AE319F-60B3-2F4F-B4EE-607A731286B0}" destId="{273E4A51-5929-0C4A-8EC1-180574859F94}" srcOrd="0" destOrd="0" parTransId="{A643AE88-FD92-E24E-BF31-BE791BC997FE}" sibTransId="{4EB9B147-721C-7B4A-AE97-0DF08F926E32}"/>
    <dgm:cxn modelId="{6F6C8628-C064-4628-9BC6-5EFD7FAD1820}" type="presOf" srcId="{6397A919-E10E-AB48-8FA2-025993B49377}" destId="{AF5FBEBA-7817-314A-8D6F-86DC5463327A}" srcOrd="0" destOrd="0" presId="urn:microsoft.com/office/officeart/2005/8/layout/hierarchy1"/>
    <dgm:cxn modelId="{5FC60691-2DEC-49DF-8AED-4B0AF235AD9E}" type="presOf" srcId="{E42CB59F-6FF3-0D4F-AC9F-D2F8B6268BED}" destId="{9EDC7407-378E-A746-96CB-33B193620B35}" srcOrd="0" destOrd="0" presId="urn:microsoft.com/office/officeart/2005/8/layout/hierarchy1"/>
    <dgm:cxn modelId="{967D6821-C8D4-4F10-A793-86A7569F8E62}" type="presOf" srcId="{60492732-9125-1B4F-83DC-E884B1BB3B7D}" destId="{F74D16E0-5C5C-A846-9116-4920D738409C}" srcOrd="0" destOrd="0" presId="urn:microsoft.com/office/officeart/2005/8/layout/hierarchy1"/>
    <dgm:cxn modelId="{9875BB98-AE68-4F92-995A-CDB8EA522C37}" type="presOf" srcId="{D71F999B-A673-3645-8154-162657301EF7}" destId="{B8732DFD-3504-D34A-BE97-903182812E60}" srcOrd="0" destOrd="0" presId="urn:microsoft.com/office/officeart/2005/8/layout/hierarchy1"/>
    <dgm:cxn modelId="{0BC9DEE4-94A2-4647-B360-8E350CD153FB}" type="presOf" srcId="{ED41D678-5B4D-D047-AF65-BC2A615AAE3C}" destId="{BBF18366-8069-0F46-A766-F15121B7815B}" srcOrd="0" destOrd="0" presId="urn:microsoft.com/office/officeart/2005/8/layout/hierarchy1"/>
    <dgm:cxn modelId="{B4420384-6429-41B7-805D-FDA78951BA3E}" type="presOf" srcId="{9A073E0C-DB07-0C46-B7BA-2737F26534E9}" destId="{60C26371-FFDA-5045-AE56-C7EA22386C2F}" srcOrd="0" destOrd="0" presId="urn:microsoft.com/office/officeart/2005/8/layout/hierarchy1"/>
    <dgm:cxn modelId="{27139203-ED82-9649-9CF6-C95353FC2E75}" srcId="{273E4A51-5929-0C4A-8EC1-180574859F94}" destId="{E1969A10-36CA-D049-AA08-5C1C08991193}" srcOrd="1" destOrd="0" parTransId="{D71F999B-A673-3645-8154-162657301EF7}" sibTransId="{78FE746E-1D39-C14F-94B9-56E15EF9A996}"/>
    <dgm:cxn modelId="{2E80D337-32BC-4903-930C-B2D225819965}" type="presOf" srcId="{92840EC0-1202-4E4A-87E5-A10F9709C57A}" destId="{259D07F8-0EF0-1949-8716-F07AA468B5DC}" srcOrd="0" destOrd="0" presId="urn:microsoft.com/office/officeart/2005/8/layout/hierarchy1"/>
    <dgm:cxn modelId="{F4564CB3-D57E-E448-A7AC-677B22036892}" srcId="{273E4A51-5929-0C4A-8EC1-180574859F94}" destId="{E42CB59F-6FF3-0D4F-AC9F-D2F8B6268BED}" srcOrd="2" destOrd="0" parTransId="{60492732-9125-1B4F-83DC-E884B1BB3B7D}" sibTransId="{2F6801E2-FC3E-B647-B69E-64FE5C822B59}"/>
    <dgm:cxn modelId="{E126C653-6D37-4BC3-AAF0-9DDFBE9A7574}" type="presOf" srcId="{2BC11CE1-346A-B746-B90E-8464D5FE46D7}" destId="{CC080035-C4F6-5348-81DC-93A2EF9277D5}" srcOrd="0" destOrd="0" presId="urn:microsoft.com/office/officeart/2005/8/layout/hierarchy1"/>
    <dgm:cxn modelId="{7E63A1BB-2C69-FE48-81C6-0F0D36C8C26C}" srcId="{273E4A51-5929-0C4A-8EC1-180574859F94}" destId="{6397A919-E10E-AB48-8FA2-025993B49377}" srcOrd="0" destOrd="0" parTransId="{92840EC0-1202-4E4A-87E5-A10F9709C57A}" sibTransId="{EAD2DC07-ADA6-F440-869F-22371361DEF2}"/>
    <dgm:cxn modelId="{7BBC7B1B-09CF-469A-9DE0-FC377CA25435}" type="presOf" srcId="{E1969A10-36CA-D049-AA08-5C1C08991193}" destId="{F0B41EAF-ACBA-194B-9F99-88346E2A383B}" srcOrd="0" destOrd="0" presId="urn:microsoft.com/office/officeart/2005/8/layout/hierarchy1"/>
    <dgm:cxn modelId="{0D99A47E-FC34-4B9B-BACB-7262ECF3532B}" type="presOf" srcId="{88E64291-7831-0C45-9795-617BCC1B8314}" destId="{26EB5491-28C7-F345-B761-BFA4CFB5C052}" srcOrd="0" destOrd="0" presId="urn:microsoft.com/office/officeart/2005/8/layout/hierarchy1"/>
    <dgm:cxn modelId="{5113C5B7-9474-5744-8F25-F245C0F8A39D}" srcId="{6397A919-E10E-AB48-8FA2-025993B49377}" destId="{88E64291-7831-0C45-9795-617BCC1B8314}" srcOrd="0" destOrd="0" parTransId="{ED41D678-5B4D-D047-AF65-BC2A615AAE3C}" sibTransId="{E95CEFA2-70B9-BD48-862C-5807E9035726}"/>
    <dgm:cxn modelId="{77726752-527E-4041-A024-B32B76511598}" srcId="{6397A919-E10E-AB48-8FA2-025993B49377}" destId="{2BC11CE1-346A-B746-B90E-8464D5FE46D7}" srcOrd="1" destOrd="0" parTransId="{9A073E0C-DB07-0C46-B7BA-2737F26534E9}" sibTransId="{01D126B6-37E6-3741-9F1C-7C48B23514AE}"/>
    <dgm:cxn modelId="{F9604023-1938-4344-9879-FFA84A2ED7D4}" type="presOf" srcId="{273E4A51-5929-0C4A-8EC1-180574859F94}" destId="{3759A7DF-6E69-9940-9AE7-BFF8414F1F55}" srcOrd="0" destOrd="0" presId="urn:microsoft.com/office/officeart/2005/8/layout/hierarchy1"/>
    <dgm:cxn modelId="{5A7D3245-A538-45FC-8C12-FA094131E9DB}" type="presOf" srcId="{69AE319F-60B3-2F4F-B4EE-607A731286B0}" destId="{7E34FB83-B6E4-0C4D-9FA9-415D6CB43941}" srcOrd="0" destOrd="0" presId="urn:microsoft.com/office/officeart/2005/8/layout/hierarchy1"/>
    <dgm:cxn modelId="{6044FF61-198E-42D9-A38C-5F12A318AD9E}" type="presParOf" srcId="{7E34FB83-B6E4-0C4D-9FA9-415D6CB43941}" destId="{0B640BF0-1954-0849-8986-E4DCBEFBA451}" srcOrd="0" destOrd="0" presId="urn:microsoft.com/office/officeart/2005/8/layout/hierarchy1"/>
    <dgm:cxn modelId="{3D741603-6016-40BD-8E86-FFEFAC5D51F7}" type="presParOf" srcId="{0B640BF0-1954-0849-8986-E4DCBEFBA451}" destId="{DBB350BA-33E0-8347-B701-816EC640AF87}" srcOrd="0" destOrd="0" presId="urn:microsoft.com/office/officeart/2005/8/layout/hierarchy1"/>
    <dgm:cxn modelId="{2FF02779-C376-4F77-849C-84C7C68E256C}" type="presParOf" srcId="{DBB350BA-33E0-8347-B701-816EC640AF87}" destId="{AD4111C3-6719-4C4C-98D8-4149238FB885}" srcOrd="0" destOrd="0" presId="urn:microsoft.com/office/officeart/2005/8/layout/hierarchy1"/>
    <dgm:cxn modelId="{F097CACB-014C-4F5E-8177-C0409E759378}" type="presParOf" srcId="{DBB350BA-33E0-8347-B701-816EC640AF87}" destId="{3759A7DF-6E69-9940-9AE7-BFF8414F1F55}" srcOrd="1" destOrd="0" presId="urn:microsoft.com/office/officeart/2005/8/layout/hierarchy1"/>
    <dgm:cxn modelId="{F6DB427C-770C-4AA8-BD96-1D2CCD62F37D}" type="presParOf" srcId="{0B640BF0-1954-0849-8986-E4DCBEFBA451}" destId="{D6D77AB7-5555-9147-B061-76AA52C35CA0}" srcOrd="1" destOrd="0" presId="urn:microsoft.com/office/officeart/2005/8/layout/hierarchy1"/>
    <dgm:cxn modelId="{9B5AE83A-8903-4484-B33C-3A1AC58DBB16}" type="presParOf" srcId="{D6D77AB7-5555-9147-B061-76AA52C35CA0}" destId="{259D07F8-0EF0-1949-8716-F07AA468B5DC}" srcOrd="0" destOrd="0" presId="urn:microsoft.com/office/officeart/2005/8/layout/hierarchy1"/>
    <dgm:cxn modelId="{5E1C77EB-28A6-4BDB-B6A5-EE58DCF73982}" type="presParOf" srcId="{D6D77AB7-5555-9147-B061-76AA52C35CA0}" destId="{FD8DD8B3-5ED8-9E4D-A257-F4DE5CC9F6F0}" srcOrd="1" destOrd="0" presId="urn:microsoft.com/office/officeart/2005/8/layout/hierarchy1"/>
    <dgm:cxn modelId="{C1D65DB8-9AD2-48A5-A833-FB49AC0BD6A1}" type="presParOf" srcId="{FD8DD8B3-5ED8-9E4D-A257-F4DE5CC9F6F0}" destId="{3164D690-BC2A-3A44-9E4E-2E553A4430F7}" srcOrd="0" destOrd="0" presId="urn:microsoft.com/office/officeart/2005/8/layout/hierarchy1"/>
    <dgm:cxn modelId="{06DBED2A-B965-4DC9-8FF2-DB3977158BAA}" type="presParOf" srcId="{3164D690-BC2A-3A44-9E4E-2E553A4430F7}" destId="{8939355F-7EDE-194F-A07B-4356C29256E8}" srcOrd="0" destOrd="0" presId="urn:microsoft.com/office/officeart/2005/8/layout/hierarchy1"/>
    <dgm:cxn modelId="{F9418A3F-0E4C-48D7-A209-0363D4584A7E}" type="presParOf" srcId="{3164D690-BC2A-3A44-9E4E-2E553A4430F7}" destId="{AF5FBEBA-7817-314A-8D6F-86DC5463327A}" srcOrd="1" destOrd="0" presId="urn:microsoft.com/office/officeart/2005/8/layout/hierarchy1"/>
    <dgm:cxn modelId="{70EB4124-8C2D-4553-B4F6-64C88E40598E}" type="presParOf" srcId="{FD8DD8B3-5ED8-9E4D-A257-F4DE5CC9F6F0}" destId="{12502447-E5BB-824C-B645-E6355450A408}" srcOrd="1" destOrd="0" presId="urn:microsoft.com/office/officeart/2005/8/layout/hierarchy1"/>
    <dgm:cxn modelId="{2F126078-46A2-48D2-BD2D-E66C43C1D11A}" type="presParOf" srcId="{12502447-E5BB-824C-B645-E6355450A408}" destId="{BBF18366-8069-0F46-A766-F15121B7815B}" srcOrd="0" destOrd="0" presId="urn:microsoft.com/office/officeart/2005/8/layout/hierarchy1"/>
    <dgm:cxn modelId="{B2C7DC88-82D2-47B7-BF6B-D4E2BAECA400}" type="presParOf" srcId="{12502447-E5BB-824C-B645-E6355450A408}" destId="{E9128351-243F-3A46-AED2-C8E800B63668}" srcOrd="1" destOrd="0" presId="urn:microsoft.com/office/officeart/2005/8/layout/hierarchy1"/>
    <dgm:cxn modelId="{3097F5FD-9E92-4F6F-9691-0F6F11861DD7}" type="presParOf" srcId="{E9128351-243F-3A46-AED2-C8E800B63668}" destId="{6143C602-747C-3940-A634-E540287F1246}" srcOrd="0" destOrd="0" presId="urn:microsoft.com/office/officeart/2005/8/layout/hierarchy1"/>
    <dgm:cxn modelId="{B321100C-7A41-4CD8-AD8C-A8CEAB7177D1}" type="presParOf" srcId="{6143C602-747C-3940-A634-E540287F1246}" destId="{3BF491CC-7693-3F4C-AE7F-49DB664AEC0D}" srcOrd="0" destOrd="0" presId="urn:microsoft.com/office/officeart/2005/8/layout/hierarchy1"/>
    <dgm:cxn modelId="{AB88ED4A-63D7-4218-AAC5-DC3D61F053C8}" type="presParOf" srcId="{6143C602-747C-3940-A634-E540287F1246}" destId="{26EB5491-28C7-F345-B761-BFA4CFB5C052}" srcOrd="1" destOrd="0" presId="urn:microsoft.com/office/officeart/2005/8/layout/hierarchy1"/>
    <dgm:cxn modelId="{0BDD7CBF-93E5-418D-AD9B-3245F7B9A736}" type="presParOf" srcId="{E9128351-243F-3A46-AED2-C8E800B63668}" destId="{091165F6-DB82-694A-B42C-3A84C1512B5C}" srcOrd="1" destOrd="0" presId="urn:microsoft.com/office/officeart/2005/8/layout/hierarchy1"/>
    <dgm:cxn modelId="{1424AC1E-2918-49BD-B15F-6AC7473A0D13}" type="presParOf" srcId="{12502447-E5BB-824C-B645-E6355450A408}" destId="{60C26371-FFDA-5045-AE56-C7EA22386C2F}" srcOrd="2" destOrd="0" presId="urn:microsoft.com/office/officeart/2005/8/layout/hierarchy1"/>
    <dgm:cxn modelId="{736DF2EF-0742-4551-9D50-0C3EE1254C32}" type="presParOf" srcId="{12502447-E5BB-824C-B645-E6355450A408}" destId="{0CC5B307-B78A-0C4F-957F-32B3C2A627ED}" srcOrd="3" destOrd="0" presId="urn:microsoft.com/office/officeart/2005/8/layout/hierarchy1"/>
    <dgm:cxn modelId="{243771F5-90AF-44E2-AAD4-C464E1E39BAE}" type="presParOf" srcId="{0CC5B307-B78A-0C4F-957F-32B3C2A627ED}" destId="{8B70F28A-074E-9E4B-A09E-46F86AB8CC43}" srcOrd="0" destOrd="0" presId="urn:microsoft.com/office/officeart/2005/8/layout/hierarchy1"/>
    <dgm:cxn modelId="{7B316341-4A35-4745-B812-C128C3B9DA3C}" type="presParOf" srcId="{8B70F28A-074E-9E4B-A09E-46F86AB8CC43}" destId="{133FEB0D-BF67-DA47-8149-3E4B0E1478C7}" srcOrd="0" destOrd="0" presId="urn:microsoft.com/office/officeart/2005/8/layout/hierarchy1"/>
    <dgm:cxn modelId="{654F1F40-0165-426F-B71A-965CD19C3EC0}" type="presParOf" srcId="{8B70F28A-074E-9E4B-A09E-46F86AB8CC43}" destId="{CC080035-C4F6-5348-81DC-93A2EF9277D5}" srcOrd="1" destOrd="0" presId="urn:microsoft.com/office/officeart/2005/8/layout/hierarchy1"/>
    <dgm:cxn modelId="{F879A08A-F41A-4D25-AA75-574F9A3B6262}" type="presParOf" srcId="{0CC5B307-B78A-0C4F-957F-32B3C2A627ED}" destId="{ED79A180-9469-0C4A-9667-89736A367BAE}" srcOrd="1" destOrd="0" presId="urn:microsoft.com/office/officeart/2005/8/layout/hierarchy1"/>
    <dgm:cxn modelId="{324D6A39-F0D9-4962-BFEB-DF46B63FA3CC}" type="presParOf" srcId="{D6D77AB7-5555-9147-B061-76AA52C35CA0}" destId="{B8732DFD-3504-D34A-BE97-903182812E60}" srcOrd="2" destOrd="0" presId="urn:microsoft.com/office/officeart/2005/8/layout/hierarchy1"/>
    <dgm:cxn modelId="{70253506-43CC-4FC9-A8E1-848B570BC050}" type="presParOf" srcId="{D6D77AB7-5555-9147-B061-76AA52C35CA0}" destId="{3395B281-99E1-A74F-9CAC-0DDEBA5AEDEF}" srcOrd="3" destOrd="0" presId="urn:microsoft.com/office/officeart/2005/8/layout/hierarchy1"/>
    <dgm:cxn modelId="{FEC7BDB0-F368-49EE-87E6-3B5DA064BDD2}" type="presParOf" srcId="{3395B281-99E1-A74F-9CAC-0DDEBA5AEDEF}" destId="{38669101-FE72-DB4C-AECF-AAD9D4B5E4B7}" srcOrd="0" destOrd="0" presId="urn:microsoft.com/office/officeart/2005/8/layout/hierarchy1"/>
    <dgm:cxn modelId="{25F27C81-7121-4280-97F3-629726617BF0}" type="presParOf" srcId="{38669101-FE72-DB4C-AECF-AAD9D4B5E4B7}" destId="{5479A8C6-191E-864D-AC7B-29D5B0DDE218}" srcOrd="0" destOrd="0" presId="urn:microsoft.com/office/officeart/2005/8/layout/hierarchy1"/>
    <dgm:cxn modelId="{87AE4444-924C-4035-8A68-4015474ACC34}" type="presParOf" srcId="{38669101-FE72-DB4C-AECF-AAD9D4B5E4B7}" destId="{F0B41EAF-ACBA-194B-9F99-88346E2A383B}" srcOrd="1" destOrd="0" presId="urn:microsoft.com/office/officeart/2005/8/layout/hierarchy1"/>
    <dgm:cxn modelId="{142456C0-BDCE-4521-92FB-1D4F233D0256}" type="presParOf" srcId="{3395B281-99E1-A74F-9CAC-0DDEBA5AEDEF}" destId="{D65EC43E-72E5-C941-8D01-98E2D17F07C7}" srcOrd="1" destOrd="0" presId="urn:microsoft.com/office/officeart/2005/8/layout/hierarchy1"/>
    <dgm:cxn modelId="{C0E48524-74DC-46C0-8A8F-E91846A1E1D0}" type="presParOf" srcId="{D6D77AB7-5555-9147-B061-76AA52C35CA0}" destId="{F74D16E0-5C5C-A846-9116-4920D738409C}" srcOrd="4" destOrd="0" presId="urn:microsoft.com/office/officeart/2005/8/layout/hierarchy1"/>
    <dgm:cxn modelId="{12AE11F2-62A9-4139-B4B0-BB048ACCE301}" type="presParOf" srcId="{D6D77AB7-5555-9147-B061-76AA52C35CA0}" destId="{7DEE78DA-5DF6-F744-B0F7-4A9CD5F82A0C}" srcOrd="5" destOrd="0" presId="urn:microsoft.com/office/officeart/2005/8/layout/hierarchy1"/>
    <dgm:cxn modelId="{BF9EC0B2-7EA4-4D61-A381-3D6037DF2AC0}" type="presParOf" srcId="{7DEE78DA-5DF6-F744-B0F7-4A9CD5F82A0C}" destId="{7B0EF011-B3DB-1444-A7B2-648CBFD28AC8}" srcOrd="0" destOrd="0" presId="urn:microsoft.com/office/officeart/2005/8/layout/hierarchy1"/>
    <dgm:cxn modelId="{F15F20C7-DF2D-492F-9733-8E8DC003AD84}" type="presParOf" srcId="{7B0EF011-B3DB-1444-A7B2-648CBFD28AC8}" destId="{43E8096D-986B-5149-B610-8D7258747A7F}" srcOrd="0" destOrd="0" presId="urn:microsoft.com/office/officeart/2005/8/layout/hierarchy1"/>
    <dgm:cxn modelId="{B1CA3C33-C5C2-4CAD-A789-E8524DA0C137}" type="presParOf" srcId="{7B0EF011-B3DB-1444-A7B2-648CBFD28AC8}" destId="{9EDC7407-378E-A746-96CB-33B193620B35}" srcOrd="1" destOrd="0" presId="urn:microsoft.com/office/officeart/2005/8/layout/hierarchy1"/>
    <dgm:cxn modelId="{767EB49E-12C6-4688-9E21-6A9F54B8ADE0}" type="presParOf" srcId="{7DEE78DA-5DF6-F744-B0F7-4A9CD5F82A0C}" destId="{57A83D57-D092-5A4A-B6CC-32C5A0CCAD8C}" srcOrd="1" destOrd="0" presId="urn:microsoft.com/office/officeart/2005/8/layout/hierarchy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74D16E0-5C5C-A846-9116-4920D738409C}">
      <dsp:nvSpPr>
        <dsp:cNvPr id="0" name=""/>
        <dsp:cNvSpPr/>
      </dsp:nvSpPr>
      <dsp:spPr>
        <a:xfrm>
          <a:off x="3524355" y="672618"/>
          <a:ext cx="1292234" cy="307493"/>
        </a:xfrm>
        <a:custGeom>
          <a:avLst/>
          <a:gdLst/>
          <a:ahLst/>
          <a:cxnLst/>
          <a:rect l="0" t="0" r="0" b="0"/>
          <a:pathLst>
            <a:path>
              <a:moveTo>
                <a:pt x="0" y="0"/>
              </a:moveTo>
              <a:lnTo>
                <a:pt x="0" y="209547"/>
              </a:lnTo>
              <a:lnTo>
                <a:pt x="1292234" y="209547"/>
              </a:lnTo>
              <a:lnTo>
                <a:pt x="1292234"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732DFD-3504-D34A-BE97-903182812E60}">
      <dsp:nvSpPr>
        <dsp:cNvPr id="0" name=""/>
        <dsp:cNvSpPr/>
      </dsp:nvSpPr>
      <dsp:spPr>
        <a:xfrm>
          <a:off x="3478635" y="672618"/>
          <a:ext cx="91440" cy="307493"/>
        </a:xfrm>
        <a:custGeom>
          <a:avLst/>
          <a:gdLst/>
          <a:ahLst/>
          <a:cxnLst/>
          <a:rect l="0" t="0" r="0" b="0"/>
          <a:pathLst>
            <a:path>
              <a:moveTo>
                <a:pt x="45720" y="0"/>
              </a:moveTo>
              <a:lnTo>
                <a:pt x="4572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C26371-FFDA-5045-AE56-C7EA22386C2F}">
      <dsp:nvSpPr>
        <dsp:cNvPr id="0" name=""/>
        <dsp:cNvSpPr/>
      </dsp:nvSpPr>
      <dsp:spPr>
        <a:xfrm>
          <a:off x="2232120" y="1651486"/>
          <a:ext cx="646117" cy="307493"/>
        </a:xfrm>
        <a:custGeom>
          <a:avLst/>
          <a:gdLst/>
          <a:ahLst/>
          <a:cxnLst/>
          <a:rect l="0" t="0" r="0" b="0"/>
          <a:pathLst>
            <a:path>
              <a:moveTo>
                <a:pt x="0" y="0"/>
              </a:moveTo>
              <a:lnTo>
                <a:pt x="0" y="209547"/>
              </a:lnTo>
              <a:lnTo>
                <a:pt x="646117" y="209547"/>
              </a:lnTo>
              <a:lnTo>
                <a:pt x="646117"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18366-8069-0F46-A766-F15121B7815B}">
      <dsp:nvSpPr>
        <dsp:cNvPr id="0" name=""/>
        <dsp:cNvSpPr/>
      </dsp:nvSpPr>
      <dsp:spPr>
        <a:xfrm>
          <a:off x="1586003" y="1651486"/>
          <a:ext cx="646117" cy="307493"/>
        </a:xfrm>
        <a:custGeom>
          <a:avLst/>
          <a:gdLst/>
          <a:ahLst/>
          <a:cxnLst/>
          <a:rect l="0" t="0" r="0" b="0"/>
          <a:pathLst>
            <a:path>
              <a:moveTo>
                <a:pt x="646117" y="0"/>
              </a:moveTo>
              <a:lnTo>
                <a:pt x="646117" y="209547"/>
              </a:lnTo>
              <a:lnTo>
                <a:pt x="0" y="209547"/>
              </a:lnTo>
              <a:lnTo>
                <a:pt x="0"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D07F8-0EF0-1949-8716-F07AA468B5DC}">
      <dsp:nvSpPr>
        <dsp:cNvPr id="0" name=""/>
        <dsp:cNvSpPr/>
      </dsp:nvSpPr>
      <dsp:spPr>
        <a:xfrm>
          <a:off x="2232120" y="672618"/>
          <a:ext cx="1292234" cy="307493"/>
        </a:xfrm>
        <a:custGeom>
          <a:avLst/>
          <a:gdLst/>
          <a:ahLst/>
          <a:cxnLst/>
          <a:rect l="0" t="0" r="0" b="0"/>
          <a:pathLst>
            <a:path>
              <a:moveTo>
                <a:pt x="1292234" y="0"/>
              </a:moveTo>
              <a:lnTo>
                <a:pt x="1292234" y="209547"/>
              </a:lnTo>
              <a:lnTo>
                <a:pt x="0" y="209547"/>
              </a:lnTo>
              <a:lnTo>
                <a:pt x="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4111C3-6719-4C4C-98D8-4149238FB885}">
      <dsp:nvSpPr>
        <dsp:cNvPr id="0" name=""/>
        <dsp:cNvSpPr/>
      </dsp:nvSpPr>
      <dsp:spPr>
        <a:xfrm>
          <a:off x="2995713" y="1244"/>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759A7DF-6E69-9940-9AE7-BFF8414F1F55}">
      <dsp:nvSpPr>
        <dsp:cNvPr id="0" name=""/>
        <dsp:cNvSpPr/>
      </dsp:nvSpPr>
      <dsp:spPr>
        <a:xfrm>
          <a:off x="3113189" y="112846"/>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Qualifications Framework</a:t>
          </a:r>
        </a:p>
      </dsp:txBody>
      <dsp:txXfrm>
        <a:off x="3113189" y="112846"/>
        <a:ext cx="1057282" cy="671374"/>
      </dsp:txXfrm>
    </dsp:sp>
    <dsp:sp modelId="{8939355F-7EDE-194F-A07B-4356C29256E8}">
      <dsp:nvSpPr>
        <dsp:cNvPr id="0" name=""/>
        <dsp:cNvSpPr/>
      </dsp:nvSpPr>
      <dsp:spPr>
        <a:xfrm>
          <a:off x="1703479"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5FBEBA-7817-314A-8D6F-86DC5463327A}">
      <dsp:nvSpPr>
        <dsp:cNvPr id="0" name=""/>
        <dsp:cNvSpPr/>
      </dsp:nvSpPr>
      <dsp:spPr>
        <a:xfrm>
          <a:off x="1820955"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Transnational (across different countries)</a:t>
          </a:r>
        </a:p>
      </dsp:txBody>
      <dsp:txXfrm>
        <a:off x="1820955" y="1091713"/>
        <a:ext cx="1057282" cy="671374"/>
      </dsp:txXfrm>
    </dsp:sp>
    <dsp:sp modelId="{3BF491CC-7693-3F4C-AE7F-49DB664AEC0D}">
      <dsp:nvSpPr>
        <dsp:cNvPr id="0" name=""/>
        <dsp:cNvSpPr/>
      </dsp:nvSpPr>
      <dsp:spPr>
        <a:xfrm>
          <a:off x="1057362"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EB5491-28C7-F345-B761-BFA4CFB5C052}">
      <dsp:nvSpPr>
        <dsp:cNvPr id="0" name=""/>
        <dsp:cNvSpPr/>
      </dsp:nvSpPr>
      <dsp:spPr>
        <a:xfrm>
          <a:off x="1174838"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Regional</a:t>
          </a:r>
        </a:p>
      </dsp:txBody>
      <dsp:txXfrm>
        <a:off x="1174838" y="2070581"/>
        <a:ext cx="1057282" cy="671374"/>
      </dsp:txXfrm>
    </dsp:sp>
    <dsp:sp modelId="{133FEB0D-BF67-DA47-8149-3E4B0E1478C7}">
      <dsp:nvSpPr>
        <dsp:cNvPr id="0" name=""/>
        <dsp:cNvSpPr/>
      </dsp:nvSpPr>
      <dsp:spPr>
        <a:xfrm>
          <a:off x="2349596"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080035-C4F6-5348-81DC-93A2EF9277D5}">
      <dsp:nvSpPr>
        <dsp:cNvPr id="0" name=""/>
        <dsp:cNvSpPr/>
      </dsp:nvSpPr>
      <dsp:spPr>
        <a:xfrm>
          <a:off x="2467072"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Sectorial</a:t>
          </a:r>
        </a:p>
      </dsp:txBody>
      <dsp:txXfrm>
        <a:off x="2467072" y="2070581"/>
        <a:ext cx="1057282" cy="671374"/>
      </dsp:txXfrm>
    </dsp:sp>
    <dsp:sp modelId="{5479A8C6-191E-864D-AC7B-29D5B0DDE218}">
      <dsp:nvSpPr>
        <dsp:cNvPr id="0" name=""/>
        <dsp:cNvSpPr/>
      </dsp:nvSpPr>
      <dsp:spPr>
        <a:xfrm>
          <a:off x="2995713"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B41EAF-ACBA-194B-9F99-88346E2A383B}">
      <dsp:nvSpPr>
        <dsp:cNvPr id="0" name=""/>
        <dsp:cNvSpPr/>
      </dsp:nvSpPr>
      <dsp:spPr>
        <a:xfrm>
          <a:off x="3113189"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International (Sector specific framework within a country)</a:t>
          </a:r>
        </a:p>
      </dsp:txBody>
      <dsp:txXfrm>
        <a:off x="3113189" y="1091713"/>
        <a:ext cx="1057282" cy="671374"/>
      </dsp:txXfrm>
    </dsp:sp>
    <dsp:sp modelId="{43E8096D-986B-5149-B610-8D7258747A7F}">
      <dsp:nvSpPr>
        <dsp:cNvPr id="0" name=""/>
        <dsp:cNvSpPr/>
      </dsp:nvSpPr>
      <dsp:spPr>
        <a:xfrm>
          <a:off x="4287948"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DC7407-378E-A746-96CB-33B193620B35}">
      <dsp:nvSpPr>
        <dsp:cNvPr id="0" name=""/>
        <dsp:cNvSpPr/>
      </dsp:nvSpPr>
      <dsp:spPr>
        <a:xfrm>
          <a:off x="4405424"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t>International (sector specific framework within a country)</a:t>
          </a:r>
        </a:p>
      </dsp:txBody>
      <dsp:txXfrm>
        <a:off x="4405424" y="1091713"/>
        <a:ext cx="1057282" cy="6713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5276B-C891-4155-92DA-CB2B1A7AF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26</Pages>
  <Words>4776</Words>
  <Characters>27229</Characters>
  <Application>Microsoft Office Word</Application>
  <DocSecurity>0</DocSecurity>
  <Lines>226</Lines>
  <Paragraphs>63</Paragraphs>
  <ScaleCrop>false</ScaleCrop>
  <HeadingPairs>
    <vt:vector size="8" baseType="variant">
      <vt:variant>
        <vt:lpstr>Titolo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Guidelline Template</vt:lpstr>
      <vt:lpstr>Guidelline Template</vt:lpstr>
      <vt:lpstr>Guidelline Template</vt:lpstr>
      <vt:lpstr>Guidelline Template</vt:lpstr>
    </vt:vector>
  </TitlesOfParts>
  <Company>Kongsberg Norcontrol IT</Company>
  <LinksUpToDate>false</LinksUpToDate>
  <CharactersWithSpaces>31942</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fabrizio</cp:lastModifiedBy>
  <cp:revision>5</cp:revision>
  <cp:lastPrinted>2018-08-09T13:16:00Z</cp:lastPrinted>
  <dcterms:created xsi:type="dcterms:W3CDTF">2018-10-01T21:46:00Z</dcterms:created>
  <dcterms:modified xsi:type="dcterms:W3CDTF">2018-10-03T10:45:00Z</dcterms:modified>
</cp:coreProperties>
</file>